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624AC" w14:textId="77777777" w:rsidR="0067330A" w:rsidRPr="009B696E" w:rsidRDefault="0067330A" w:rsidP="0067330A">
      <w:pPr>
        <w:tabs>
          <w:tab w:val="left" w:pos="6379"/>
        </w:tabs>
        <w:ind w:right="-285" w:firstLine="5954"/>
        <w:rPr>
          <w:rFonts w:eastAsia="Times New Roman" w:cs="Times New Roman"/>
          <w:szCs w:val="24"/>
          <w:lang w:eastAsia="lv-LV"/>
        </w:rPr>
      </w:pPr>
      <w:r w:rsidRPr="009B696E">
        <w:rPr>
          <w:rFonts w:eastAsia="Times New Roman" w:cs="Times New Roman"/>
          <w:szCs w:val="24"/>
          <w:lang w:eastAsia="lv-LV"/>
        </w:rPr>
        <w:t>APSTIPRINĀTS</w:t>
      </w:r>
    </w:p>
    <w:p w14:paraId="04799E86" w14:textId="7076E619" w:rsidR="0067330A" w:rsidRPr="00E60C21" w:rsidRDefault="0010133E" w:rsidP="0067330A">
      <w:pPr>
        <w:tabs>
          <w:tab w:val="left" w:pos="6379"/>
        </w:tabs>
        <w:ind w:right="-285" w:firstLine="5954"/>
        <w:rPr>
          <w:rFonts w:eastAsia="Times New Roman" w:cs="Times New Roman"/>
          <w:szCs w:val="24"/>
          <w:lang w:eastAsia="lv-LV"/>
        </w:rPr>
      </w:pPr>
      <w:r w:rsidRPr="00E60C21">
        <w:rPr>
          <w:rFonts w:eastAsia="Times New Roman" w:cs="Times New Roman"/>
          <w:szCs w:val="24"/>
          <w:lang w:eastAsia="lv-LV"/>
        </w:rPr>
        <w:t>2018</w:t>
      </w:r>
      <w:r w:rsidR="0067330A" w:rsidRPr="00E60C21">
        <w:rPr>
          <w:rFonts w:eastAsia="Times New Roman" w:cs="Times New Roman"/>
          <w:szCs w:val="24"/>
          <w:lang w:eastAsia="lv-LV"/>
        </w:rPr>
        <w:t xml:space="preserve">.gada </w:t>
      </w:r>
      <w:r w:rsidR="000B535A">
        <w:rPr>
          <w:rFonts w:eastAsia="Times New Roman" w:cs="Times New Roman"/>
          <w:szCs w:val="24"/>
          <w:lang w:eastAsia="lv-LV"/>
        </w:rPr>
        <w:t>4</w:t>
      </w:r>
      <w:r w:rsidR="004F07E6">
        <w:rPr>
          <w:rFonts w:eastAsia="Times New Roman" w:cs="Times New Roman"/>
          <w:szCs w:val="24"/>
          <w:lang w:eastAsia="lv-LV"/>
        </w:rPr>
        <w:t>.</w:t>
      </w:r>
      <w:r w:rsidR="000B535A">
        <w:rPr>
          <w:rFonts w:eastAsia="Times New Roman" w:cs="Times New Roman"/>
          <w:szCs w:val="24"/>
          <w:lang w:eastAsia="lv-LV"/>
        </w:rPr>
        <w:t>aprīļa</w:t>
      </w:r>
    </w:p>
    <w:p w14:paraId="48C32B75" w14:textId="77777777" w:rsidR="0067330A" w:rsidRPr="00E60C21" w:rsidRDefault="0067330A" w:rsidP="0067330A">
      <w:pPr>
        <w:tabs>
          <w:tab w:val="left" w:pos="6379"/>
        </w:tabs>
        <w:ind w:right="-17" w:firstLine="5954"/>
        <w:rPr>
          <w:rFonts w:eastAsia="Times New Roman" w:cs="Times New Roman"/>
          <w:szCs w:val="24"/>
          <w:lang w:eastAsia="lv-LV"/>
        </w:rPr>
      </w:pPr>
      <w:r w:rsidRPr="00E60C21">
        <w:rPr>
          <w:rFonts w:eastAsia="Times New Roman" w:cs="Times New Roman"/>
          <w:szCs w:val="24"/>
          <w:lang w:eastAsia="lv-LV"/>
        </w:rPr>
        <w:t>Iepirkumu komisijas sēdē</w:t>
      </w:r>
    </w:p>
    <w:p w14:paraId="02670ADD" w14:textId="13272313" w:rsidR="0067330A" w:rsidRDefault="0067330A" w:rsidP="0067330A">
      <w:pPr>
        <w:tabs>
          <w:tab w:val="left" w:pos="6379"/>
        </w:tabs>
        <w:ind w:right="-285" w:firstLine="5954"/>
        <w:rPr>
          <w:ins w:id="0" w:author="Una Asarina" w:date="2018-04-13T15:57:00Z"/>
          <w:rFonts w:eastAsia="Times New Roman" w:cs="Times New Roman"/>
          <w:szCs w:val="24"/>
          <w:lang w:eastAsia="lv-LV"/>
        </w:rPr>
      </w:pPr>
      <w:r w:rsidRPr="00E60C21">
        <w:rPr>
          <w:rFonts w:eastAsia="Times New Roman" w:cs="Times New Roman"/>
          <w:szCs w:val="24"/>
          <w:lang w:eastAsia="lv-LV"/>
        </w:rPr>
        <w:t xml:space="preserve">protokols Nr. </w:t>
      </w:r>
      <w:r w:rsidR="0010133E" w:rsidRPr="00E60C21">
        <w:rPr>
          <w:rFonts w:eastAsia="Times New Roman" w:cs="Times New Roman"/>
          <w:szCs w:val="24"/>
          <w:lang w:eastAsia="lv-LV"/>
        </w:rPr>
        <w:t>2018</w:t>
      </w:r>
      <w:r w:rsidRPr="00E60C21">
        <w:rPr>
          <w:rFonts w:eastAsia="Times New Roman" w:cs="Times New Roman"/>
          <w:szCs w:val="24"/>
          <w:lang w:eastAsia="lv-LV"/>
        </w:rPr>
        <w:t>/</w:t>
      </w:r>
      <w:r w:rsidR="003765B1">
        <w:rPr>
          <w:rFonts w:eastAsia="Times New Roman" w:cs="Times New Roman"/>
          <w:szCs w:val="24"/>
          <w:lang w:eastAsia="lv-LV"/>
        </w:rPr>
        <w:t>32</w:t>
      </w:r>
      <w:r w:rsidRPr="00E60C21">
        <w:rPr>
          <w:rFonts w:eastAsia="Times New Roman" w:cs="Times New Roman"/>
          <w:szCs w:val="24"/>
          <w:lang w:eastAsia="lv-LV"/>
        </w:rPr>
        <w:t>/ESF/1</w:t>
      </w:r>
    </w:p>
    <w:p w14:paraId="5F79470C" w14:textId="1F42AF90" w:rsidR="001B061C" w:rsidRDefault="001B061C" w:rsidP="0067330A">
      <w:pPr>
        <w:tabs>
          <w:tab w:val="left" w:pos="6379"/>
        </w:tabs>
        <w:ind w:right="-285" w:firstLine="5954"/>
        <w:rPr>
          <w:ins w:id="1" w:author="Una Asarina" w:date="2018-04-13T15:57:00Z"/>
          <w:rFonts w:eastAsia="Times New Roman" w:cs="Times New Roman"/>
          <w:szCs w:val="24"/>
          <w:lang w:eastAsia="lv-LV"/>
        </w:rPr>
      </w:pPr>
    </w:p>
    <w:p w14:paraId="4D12E937" w14:textId="375EA39A" w:rsidR="001B061C" w:rsidRDefault="001B061C" w:rsidP="001B061C">
      <w:pPr>
        <w:ind w:right="-285" w:firstLine="5954"/>
        <w:rPr>
          <w:ins w:id="2" w:author="Una Asarina" w:date="2018-04-13T15:57:00Z"/>
          <w:color w:val="FF0000"/>
        </w:rPr>
      </w:pPr>
      <w:ins w:id="3" w:author="Una Asarina" w:date="2018-04-13T15:57:00Z">
        <w:r>
          <w:rPr>
            <w:color w:val="FF0000"/>
          </w:rPr>
          <w:t>Ar 201</w:t>
        </w:r>
        <w:r w:rsidR="00E310DF">
          <w:rPr>
            <w:color w:val="FF0000"/>
          </w:rPr>
          <w:t>8</w:t>
        </w:r>
        <w:r>
          <w:rPr>
            <w:color w:val="FF0000"/>
          </w:rPr>
          <w:t xml:space="preserve">.gada </w:t>
        </w:r>
        <w:r w:rsidR="00E310DF">
          <w:rPr>
            <w:color w:val="FF0000"/>
          </w:rPr>
          <w:t>16</w:t>
        </w:r>
        <w:r>
          <w:rPr>
            <w:color w:val="FF0000"/>
          </w:rPr>
          <w:t>.</w:t>
        </w:r>
      </w:ins>
      <w:ins w:id="4" w:author="Una Asarina" w:date="2018-04-13T15:58:00Z">
        <w:r w:rsidR="00E310DF">
          <w:rPr>
            <w:color w:val="FF0000"/>
          </w:rPr>
          <w:t>aprīļ</w:t>
        </w:r>
      </w:ins>
      <w:ins w:id="5" w:author="Una Asarina" w:date="2018-04-13T15:57:00Z">
        <w:r>
          <w:rPr>
            <w:color w:val="FF0000"/>
          </w:rPr>
          <w:t>a</w:t>
        </w:r>
      </w:ins>
    </w:p>
    <w:p w14:paraId="6989B972" w14:textId="77777777" w:rsidR="001B061C" w:rsidRDefault="001B061C" w:rsidP="001B061C">
      <w:pPr>
        <w:ind w:right="-285" w:firstLine="5954"/>
        <w:rPr>
          <w:ins w:id="6" w:author="Una Asarina" w:date="2018-04-13T15:57:00Z"/>
          <w:color w:val="FF0000"/>
        </w:rPr>
      </w:pPr>
      <w:ins w:id="7" w:author="Una Asarina" w:date="2018-04-13T15:57:00Z">
        <w:r>
          <w:rPr>
            <w:color w:val="FF0000"/>
          </w:rPr>
          <w:t>grozījumiem, kas apstiprināti</w:t>
        </w:r>
      </w:ins>
    </w:p>
    <w:p w14:paraId="639C3BC7" w14:textId="77777777" w:rsidR="001B061C" w:rsidRDefault="001B061C" w:rsidP="001B061C">
      <w:pPr>
        <w:ind w:right="-285" w:firstLine="5954"/>
        <w:rPr>
          <w:ins w:id="8" w:author="Una Asarina" w:date="2018-04-13T15:57:00Z"/>
          <w:color w:val="FF0000"/>
        </w:rPr>
      </w:pPr>
      <w:ins w:id="9" w:author="Una Asarina" w:date="2018-04-13T15:57:00Z">
        <w:r>
          <w:rPr>
            <w:color w:val="FF0000"/>
          </w:rPr>
          <w:t>iepirkumu komisijas sēdē,</w:t>
        </w:r>
      </w:ins>
    </w:p>
    <w:p w14:paraId="5C55EBDF" w14:textId="0F8ED4D2" w:rsidR="001B061C" w:rsidRPr="00E60C21" w:rsidRDefault="001B061C" w:rsidP="001B061C">
      <w:pPr>
        <w:tabs>
          <w:tab w:val="left" w:pos="6379"/>
        </w:tabs>
        <w:ind w:right="-285" w:firstLine="5954"/>
        <w:rPr>
          <w:rFonts w:eastAsia="Times New Roman" w:cs="Times New Roman"/>
          <w:szCs w:val="24"/>
          <w:lang w:eastAsia="lv-LV"/>
        </w:rPr>
      </w:pPr>
      <w:ins w:id="10" w:author="Una Asarina" w:date="2018-04-13T15:57:00Z">
        <w:r>
          <w:rPr>
            <w:color w:val="FF0000"/>
          </w:rPr>
          <w:t xml:space="preserve">protokols Nr. </w:t>
        </w:r>
        <w:r w:rsidRPr="00E60C21">
          <w:rPr>
            <w:rFonts w:eastAsia="Times New Roman" w:cs="Times New Roman"/>
            <w:szCs w:val="24"/>
            <w:lang w:eastAsia="lv-LV"/>
          </w:rPr>
          <w:t>2018/</w:t>
        </w:r>
        <w:r>
          <w:rPr>
            <w:rFonts w:eastAsia="Times New Roman" w:cs="Times New Roman"/>
            <w:szCs w:val="24"/>
            <w:lang w:eastAsia="lv-LV"/>
          </w:rPr>
          <w:t>32</w:t>
        </w:r>
        <w:r w:rsidRPr="00E60C21">
          <w:rPr>
            <w:rFonts w:eastAsia="Times New Roman" w:cs="Times New Roman"/>
            <w:szCs w:val="24"/>
            <w:lang w:eastAsia="lv-LV"/>
          </w:rPr>
          <w:t>/ESF/</w:t>
        </w:r>
      </w:ins>
      <w:ins w:id="11" w:author="Una Asarina" w:date="2018-04-13T15:58:00Z">
        <w:r w:rsidR="00E310DF">
          <w:rPr>
            <w:rFonts w:eastAsia="Times New Roman" w:cs="Times New Roman"/>
            <w:szCs w:val="24"/>
            <w:lang w:eastAsia="lv-LV"/>
          </w:rPr>
          <w:t>2</w:t>
        </w:r>
      </w:ins>
    </w:p>
    <w:p w14:paraId="46186E37" w14:textId="77777777" w:rsidR="0067330A" w:rsidRPr="00E60C21" w:rsidRDefault="0067330A" w:rsidP="0067330A">
      <w:pPr>
        <w:ind w:right="-285" w:firstLine="5954"/>
        <w:rPr>
          <w:rFonts w:eastAsia="Times New Roman" w:cs="Times New Roman"/>
          <w:szCs w:val="24"/>
          <w:lang w:eastAsia="lv-LV"/>
        </w:rPr>
      </w:pPr>
    </w:p>
    <w:p w14:paraId="32491B16" w14:textId="77777777" w:rsidR="0067330A" w:rsidRPr="00E60C21" w:rsidRDefault="0067330A" w:rsidP="0067330A">
      <w:pPr>
        <w:ind w:right="-285" w:firstLine="567"/>
        <w:rPr>
          <w:rFonts w:eastAsia="Times New Roman" w:cs="Times New Roman"/>
          <w:szCs w:val="24"/>
          <w:lang w:eastAsia="lv-LV"/>
        </w:rPr>
      </w:pPr>
    </w:p>
    <w:p w14:paraId="39A0E313" w14:textId="77777777" w:rsidR="0067330A" w:rsidRPr="00E60C21" w:rsidRDefault="0067330A" w:rsidP="0067330A">
      <w:pPr>
        <w:ind w:right="-285" w:firstLine="567"/>
        <w:rPr>
          <w:rFonts w:eastAsia="Times New Roman" w:cs="Times New Roman"/>
          <w:szCs w:val="24"/>
          <w:lang w:eastAsia="lv-LV"/>
        </w:rPr>
      </w:pPr>
    </w:p>
    <w:p w14:paraId="6C341FB3" w14:textId="77777777" w:rsidR="0067330A" w:rsidRPr="00E60C21" w:rsidRDefault="0067330A" w:rsidP="0067330A">
      <w:pPr>
        <w:ind w:right="-285" w:firstLine="567"/>
        <w:rPr>
          <w:rFonts w:eastAsia="Times New Roman" w:cs="Times New Roman"/>
          <w:szCs w:val="24"/>
          <w:lang w:eastAsia="lv-LV"/>
        </w:rPr>
      </w:pPr>
    </w:p>
    <w:p w14:paraId="26B10107" w14:textId="77777777" w:rsidR="0067330A" w:rsidRPr="00E60C21" w:rsidRDefault="0067330A" w:rsidP="0067330A">
      <w:pPr>
        <w:ind w:right="-285" w:firstLine="567"/>
        <w:rPr>
          <w:rFonts w:eastAsia="Times New Roman" w:cs="Times New Roman"/>
          <w:szCs w:val="24"/>
          <w:lang w:eastAsia="lv-LV"/>
        </w:rPr>
      </w:pPr>
    </w:p>
    <w:p w14:paraId="6F812BB4" w14:textId="77777777" w:rsidR="0067330A" w:rsidRPr="00E60C21" w:rsidRDefault="0067330A" w:rsidP="0067330A">
      <w:pPr>
        <w:ind w:right="-17" w:firstLine="567"/>
        <w:jc w:val="center"/>
        <w:rPr>
          <w:rFonts w:eastAsia="Times New Roman" w:cs="Times New Roman"/>
          <w:b/>
          <w:szCs w:val="24"/>
          <w:lang w:eastAsia="lv-LV"/>
        </w:rPr>
      </w:pPr>
    </w:p>
    <w:p w14:paraId="49768124" w14:textId="77777777" w:rsidR="0067330A" w:rsidRPr="00E60C21" w:rsidRDefault="0067330A" w:rsidP="0067330A">
      <w:pPr>
        <w:tabs>
          <w:tab w:val="left" w:pos="993"/>
        </w:tabs>
        <w:ind w:left="426" w:right="84"/>
        <w:jc w:val="center"/>
        <w:rPr>
          <w:rFonts w:eastAsia="Times New Roman" w:cs="Times New Roman"/>
          <w:szCs w:val="24"/>
          <w:lang w:eastAsia="lv-LV"/>
        </w:rPr>
      </w:pPr>
      <w:r w:rsidRPr="00E60C21">
        <w:rPr>
          <w:rFonts w:eastAsia="Times New Roman" w:cs="Times New Roman"/>
          <w:szCs w:val="24"/>
          <w:lang w:eastAsia="lv-LV"/>
        </w:rPr>
        <w:t>Eiropas Sociālā fonda projekta Nr.9.1.2.0/16/I/001</w:t>
      </w:r>
    </w:p>
    <w:p w14:paraId="62451985" w14:textId="77777777" w:rsidR="0067330A" w:rsidRPr="00E60C21" w:rsidRDefault="0067330A" w:rsidP="0067330A">
      <w:pPr>
        <w:tabs>
          <w:tab w:val="left" w:pos="993"/>
        </w:tabs>
        <w:ind w:left="426" w:right="84"/>
        <w:jc w:val="center"/>
        <w:rPr>
          <w:rFonts w:eastAsia="Times New Roman" w:cs="Times New Roman"/>
          <w:szCs w:val="24"/>
          <w:lang w:eastAsia="lv-LV"/>
        </w:rPr>
      </w:pPr>
      <w:r w:rsidRPr="00E60C21">
        <w:rPr>
          <w:rFonts w:eastAsia="Times New Roman" w:cs="Times New Roman"/>
          <w:szCs w:val="24"/>
          <w:lang w:eastAsia="lv-LV"/>
        </w:rPr>
        <w:t>"Bijušo ieslodzīto integrācija sabiedrībā un darba tirgū"</w:t>
      </w:r>
    </w:p>
    <w:p w14:paraId="0FF0DC2F" w14:textId="77777777" w:rsidR="0067330A" w:rsidRPr="00E60C21" w:rsidRDefault="0067330A" w:rsidP="0067330A">
      <w:pPr>
        <w:tabs>
          <w:tab w:val="left" w:pos="993"/>
        </w:tabs>
        <w:ind w:left="426" w:right="84"/>
        <w:jc w:val="center"/>
        <w:rPr>
          <w:rFonts w:eastAsia="Times New Roman" w:cs="Times New Roman"/>
          <w:bCs/>
          <w:szCs w:val="24"/>
          <w:lang w:eastAsia="lv-LV"/>
        </w:rPr>
      </w:pPr>
    </w:p>
    <w:p w14:paraId="263BBAE3" w14:textId="77777777" w:rsidR="0067330A" w:rsidRPr="00E60C21" w:rsidRDefault="0067330A" w:rsidP="0067330A">
      <w:pPr>
        <w:tabs>
          <w:tab w:val="left" w:pos="993"/>
        </w:tabs>
        <w:ind w:left="426" w:right="84"/>
        <w:jc w:val="center"/>
        <w:rPr>
          <w:rFonts w:eastAsia="Times New Roman" w:cs="Times New Roman"/>
          <w:bCs/>
          <w:szCs w:val="24"/>
          <w:lang w:eastAsia="lv-LV"/>
        </w:rPr>
      </w:pPr>
      <w:r w:rsidRPr="00E60C21">
        <w:rPr>
          <w:rFonts w:eastAsia="Times New Roman" w:cs="Times New Roman"/>
          <w:bCs/>
          <w:szCs w:val="24"/>
          <w:lang w:eastAsia="lv-LV"/>
        </w:rPr>
        <w:t xml:space="preserve">ietvaros </w:t>
      </w:r>
    </w:p>
    <w:p w14:paraId="5C7D58B3" w14:textId="77777777" w:rsidR="0067330A" w:rsidRPr="00E60C21" w:rsidRDefault="0067330A" w:rsidP="0067330A">
      <w:pPr>
        <w:tabs>
          <w:tab w:val="left" w:pos="993"/>
        </w:tabs>
        <w:ind w:left="426" w:right="84"/>
        <w:jc w:val="center"/>
        <w:rPr>
          <w:rFonts w:eastAsia="Times New Roman" w:cs="Times New Roman"/>
          <w:bCs/>
          <w:szCs w:val="24"/>
          <w:lang w:eastAsia="lv-LV"/>
        </w:rPr>
      </w:pPr>
    </w:p>
    <w:p w14:paraId="4FC0BABF" w14:textId="77777777" w:rsidR="0067330A" w:rsidRPr="00E60C21" w:rsidRDefault="0067330A" w:rsidP="0067330A">
      <w:pPr>
        <w:tabs>
          <w:tab w:val="left" w:pos="993"/>
        </w:tabs>
        <w:ind w:left="426" w:right="84"/>
        <w:jc w:val="center"/>
        <w:rPr>
          <w:rFonts w:eastAsia="Times New Roman" w:cs="Times New Roman"/>
          <w:bCs/>
          <w:szCs w:val="24"/>
          <w:lang w:eastAsia="lv-LV"/>
        </w:rPr>
      </w:pPr>
      <w:r w:rsidRPr="00E60C21">
        <w:rPr>
          <w:rFonts w:eastAsia="Times New Roman" w:cs="Times New Roman"/>
          <w:bCs/>
          <w:szCs w:val="24"/>
          <w:lang w:eastAsia="lv-LV"/>
        </w:rPr>
        <w:t>Ieslodzījuma vietu pārvaldes</w:t>
      </w:r>
    </w:p>
    <w:p w14:paraId="2FC9048F" w14:textId="77777777" w:rsidR="0067330A" w:rsidRPr="00E60C21" w:rsidRDefault="0067330A" w:rsidP="0067330A">
      <w:pPr>
        <w:ind w:right="-17" w:firstLine="567"/>
        <w:jc w:val="center"/>
        <w:rPr>
          <w:rFonts w:eastAsia="Times New Roman" w:cs="Times New Roman"/>
          <w:b/>
          <w:szCs w:val="24"/>
          <w:lang w:eastAsia="lv-LV"/>
        </w:rPr>
      </w:pPr>
    </w:p>
    <w:p w14:paraId="4DC0AD40" w14:textId="77777777" w:rsidR="0067330A" w:rsidRPr="00E60C21" w:rsidRDefault="0067330A" w:rsidP="0067330A">
      <w:pPr>
        <w:ind w:right="-17" w:firstLine="567"/>
        <w:jc w:val="center"/>
        <w:rPr>
          <w:rFonts w:eastAsia="Times New Roman" w:cs="Times New Roman"/>
          <w:color w:val="000000"/>
          <w:szCs w:val="24"/>
          <w:lang w:eastAsia="lv-LV"/>
        </w:rPr>
      </w:pPr>
      <w:r w:rsidRPr="00E60C21">
        <w:rPr>
          <w:rFonts w:eastAsia="Times New Roman" w:cs="Times New Roman"/>
          <w:color w:val="000000"/>
          <w:szCs w:val="24"/>
          <w:lang w:eastAsia="lv-LV"/>
        </w:rPr>
        <w:t>iepirkuma (atklāta procedūra)</w:t>
      </w:r>
    </w:p>
    <w:p w14:paraId="73C35F24" w14:textId="77777777" w:rsidR="0067330A" w:rsidRPr="00E60C21" w:rsidRDefault="0067330A" w:rsidP="0067330A">
      <w:pPr>
        <w:ind w:right="-17" w:firstLine="567"/>
        <w:jc w:val="center"/>
        <w:rPr>
          <w:rFonts w:eastAsia="Times New Roman" w:cs="Times New Roman"/>
          <w:b/>
          <w:color w:val="000000"/>
          <w:szCs w:val="24"/>
          <w:lang w:eastAsia="lv-LV"/>
        </w:rPr>
      </w:pPr>
      <w:r w:rsidRPr="00E60C21">
        <w:rPr>
          <w:rFonts w:eastAsia="Times New Roman" w:cs="Times New Roman"/>
          <w:b/>
          <w:color w:val="000000"/>
          <w:szCs w:val="24"/>
          <w:lang w:eastAsia="lv-LV"/>
        </w:rPr>
        <w:t>(saskaņā ar Publisko iepirkumu likuma 10.panta pirmo daļu)</w:t>
      </w:r>
    </w:p>
    <w:p w14:paraId="2925E1B0" w14:textId="77777777" w:rsidR="0067330A" w:rsidRPr="00E60C21" w:rsidRDefault="0067330A" w:rsidP="0067330A">
      <w:pPr>
        <w:ind w:right="-17" w:firstLine="567"/>
        <w:jc w:val="center"/>
        <w:rPr>
          <w:rFonts w:eastAsia="Times New Roman" w:cs="Times New Roman"/>
          <w:b/>
          <w:szCs w:val="24"/>
          <w:lang w:eastAsia="lv-LV"/>
        </w:rPr>
      </w:pPr>
    </w:p>
    <w:p w14:paraId="2D4FEF49" w14:textId="646184B8" w:rsidR="0067330A" w:rsidRPr="003E0EA9" w:rsidRDefault="0067330A" w:rsidP="0067330A">
      <w:pPr>
        <w:ind w:right="-17" w:firstLine="567"/>
        <w:jc w:val="center"/>
        <w:rPr>
          <w:rFonts w:eastAsia="Times New Roman" w:cs="Times New Roman"/>
          <w:b/>
          <w:szCs w:val="24"/>
          <w:lang w:eastAsia="lv-LV"/>
        </w:rPr>
      </w:pPr>
      <w:r w:rsidRPr="003E0EA9">
        <w:rPr>
          <w:rFonts w:eastAsia="Times New Roman" w:cs="Times New Roman"/>
          <w:szCs w:val="24"/>
          <w:lang w:eastAsia="lv-LV"/>
        </w:rPr>
        <w:t>"</w:t>
      </w:r>
      <w:r w:rsidR="003E0EA9" w:rsidRPr="003E0EA9">
        <w:rPr>
          <w:rFonts w:cs="Times New Roman"/>
          <w:szCs w:val="24"/>
        </w:rPr>
        <w:t>Pieaugušo neformālās izglītības programmu īstenošana ieslodzījuma vietās</w:t>
      </w:r>
      <w:r w:rsidRPr="003E0EA9">
        <w:rPr>
          <w:rFonts w:eastAsia="Times New Roman" w:cs="Times New Roman"/>
          <w:szCs w:val="24"/>
          <w:lang w:eastAsia="lv-LV"/>
        </w:rPr>
        <w:t>"</w:t>
      </w:r>
    </w:p>
    <w:p w14:paraId="6E9B8EE5" w14:textId="0D3FE3DC" w:rsidR="0067330A" w:rsidRPr="00157B8D" w:rsidRDefault="0067330A" w:rsidP="0067330A">
      <w:pPr>
        <w:ind w:right="-17" w:firstLine="567"/>
        <w:jc w:val="center"/>
        <w:rPr>
          <w:rFonts w:eastAsia="Times New Roman" w:cs="Times New Roman"/>
          <w:szCs w:val="24"/>
          <w:lang w:eastAsia="lv-LV"/>
        </w:rPr>
      </w:pPr>
      <w:r w:rsidRPr="00E60C21">
        <w:rPr>
          <w:rFonts w:eastAsia="Times New Roman" w:cs="Times New Roman"/>
          <w:szCs w:val="24"/>
          <w:lang w:eastAsia="lv-LV"/>
        </w:rPr>
        <w:t xml:space="preserve"> (iepirkuma identifikācijas numurs IeVP </w:t>
      </w:r>
      <w:r w:rsidR="0010133E" w:rsidRPr="00E60C21">
        <w:rPr>
          <w:rFonts w:eastAsia="Times New Roman" w:cs="Times New Roman"/>
          <w:szCs w:val="24"/>
          <w:lang w:eastAsia="lv-LV"/>
        </w:rPr>
        <w:t>2018</w:t>
      </w:r>
      <w:r w:rsidRPr="00E60C21">
        <w:rPr>
          <w:rFonts w:eastAsia="Times New Roman" w:cs="Times New Roman"/>
          <w:szCs w:val="24"/>
          <w:lang w:eastAsia="lv-LV"/>
        </w:rPr>
        <w:t>/</w:t>
      </w:r>
      <w:r w:rsidR="003765B1">
        <w:rPr>
          <w:rFonts w:eastAsia="Times New Roman" w:cs="Times New Roman"/>
          <w:szCs w:val="24"/>
          <w:lang w:eastAsia="lv-LV"/>
        </w:rPr>
        <w:t>32</w:t>
      </w:r>
      <w:r w:rsidRPr="00E60C21">
        <w:rPr>
          <w:rFonts w:eastAsia="Times New Roman" w:cs="Times New Roman"/>
          <w:szCs w:val="24"/>
          <w:lang w:eastAsia="lv-LV"/>
        </w:rPr>
        <w:t>/ESF)</w:t>
      </w:r>
    </w:p>
    <w:p w14:paraId="60C5DD0D" w14:textId="77777777" w:rsidR="0067330A" w:rsidRPr="00157B8D" w:rsidRDefault="0067330A" w:rsidP="0067330A">
      <w:pPr>
        <w:ind w:right="-17" w:firstLine="567"/>
        <w:jc w:val="center"/>
        <w:rPr>
          <w:rFonts w:eastAsia="Times New Roman" w:cs="Times New Roman"/>
          <w:b/>
          <w:szCs w:val="24"/>
          <w:lang w:eastAsia="lv-LV"/>
        </w:rPr>
      </w:pPr>
    </w:p>
    <w:p w14:paraId="21BE314A" w14:textId="77777777" w:rsidR="0067330A" w:rsidRPr="00157B8D" w:rsidRDefault="0067330A" w:rsidP="0067330A">
      <w:pPr>
        <w:ind w:right="-17" w:firstLine="567"/>
        <w:jc w:val="center"/>
        <w:rPr>
          <w:rFonts w:eastAsia="Times New Roman" w:cs="Times New Roman"/>
          <w:b/>
          <w:szCs w:val="24"/>
          <w:lang w:eastAsia="lv-LV"/>
        </w:rPr>
      </w:pPr>
      <w:r w:rsidRPr="00157B8D">
        <w:rPr>
          <w:rFonts w:eastAsia="Times New Roman" w:cs="Times New Roman"/>
          <w:b/>
          <w:szCs w:val="24"/>
          <w:lang w:eastAsia="lv-LV"/>
        </w:rPr>
        <w:t>NOLIKUMS</w:t>
      </w:r>
    </w:p>
    <w:p w14:paraId="18759723" w14:textId="77777777" w:rsidR="0067330A" w:rsidRPr="00157B8D" w:rsidRDefault="0067330A" w:rsidP="0067330A">
      <w:pPr>
        <w:ind w:right="-285" w:firstLine="567"/>
        <w:jc w:val="center"/>
        <w:rPr>
          <w:rFonts w:eastAsia="Times New Roman" w:cs="Times New Roman"/>
          <w:b/>
          <w:szCs w:val="24"/>
          <w:lang w:eastAsia="lv-LV"/>
        </w:rPr>
      </w:pPr>
    </w:p>
    <w:p w14:paraId="7233D67B" w14:textId="77777777" w:rsidR="0067330A" w:rsidRPr="00157B8D" w:rsidRDefault="0067330A" w:rsidP="0067330A">
      <w:pPr>
        <w:ind w:right="-285" w:firstLine="567"/>
        <w:rPr>
          <w:rFonts w:eastAsia="Times New Roman" w:cs="Times New Roman"/>
          <w:szCs w:val="24"/>
          <w:lang w:eastAsia="lv-LV"/>
        </w:rPr>
      </w:pPr>
    </w:p>
    <w:p w14:paraId="49B81270" w14:textId="77777777" w:rsidR="0067330A" w:rsidRPr="00157B8D" w:rsidRDefault="0067330A" w:rsidP="0067330A">
      <w:pPr>
        <w:ind w:right="-285" w:firstLine="6120"/>
        <w:rPr>
          <w:rFonts w:eastAsia="Times New Roman" w:cs="Times New Roman"/>
          <w:szCs w:val="24"/>
          <w:lang w:eastAsia="lv-LV"/>
        </w:rPr>
      </w:pPr>
    </w:p>
    <w:p w14:paraId="35A81FF1" w14:textId="77777777" w:rsidR="0067330A" w:rsidRPr="00157B8D" w:rsidRDefault="0067330A" w:rsidP="0067330A">
      <w:pPr>
        <w:ind w:right="-285"/>
        <w:jc w:val="center"/>
        <w:rPr>
          <w:rFonts w:eastAsia="Times New Roman" w:cs="Times New Roman"/>
          <w:bCs/>
          <w:szCs w:val="24"/>
          <w:lang w:eastAsia="lv-LV"/>
        </w:rPr>
      </w:pPr>
    </w:p>
    <w:p w14:paraId="250A1527" w14:textId="7B8206DF" w:rsidR="004F07E6" w:rsidRDefault="004F07E6" w:rsidP="0067330A">
      <w:pPr>
        <w:ind w:right="-285" w:firstLine="567"/>
        <w:jc w:val="center"/>
        <w:rPr>
          <w:rFonts w:eastAsia="Times New Roman" w:cs="Times New Roman"/>
          <w:szCs w:val="24"/>
          <w:lang w:eastAsia="lv-LV"/>
        </w:rPr>
      </w:pPr>
    </w:p>
    <w:p w14:paraId="69E95303" w14:textId="759B296A" w:rsidR="004F07E6" w:rsidRDefault="004F07E6" w:rsidP="0067330A">
      <w:pPr>
        <w:ind w:right="-285" w:firstLine="567"/>
        <w:jc w:val="center"/>
        <w:rPr>
          <w:ins w:id="12" w:author="Una Asarina" w:date="2018-04-13T16:00:00Z"/>
          <w:rFonts w:eastAsia="Times New Roman" w:cs="Times New Roman"/>
          <w:szCs w:val="24"/>
          <w:lang w:eastAsia="lv-LV"/>
        </w:rPr>
      </w:pPr>
    </w:p>
    <w:p w14:paraId="5C90CC6E" w14:textId="1C13F1AC" w:rsidR="00E37715" w:rsidRDefault="00E37715" w:rsidP="0067330A">
      <w:pPr>
        <w:ind w:right="-285" w:firstLine="567"/>
        <w:jc w:val="center"/>
        <w:rPr>
          <w:ins w:id="13" w:author="Una Asarina" w:date="2018-04-13T16:00:00Z"/>
          <w:rFonts w:eastAsia="Times New Roman" w:cs="Times New Roman"/>
          <w:szCs w:val="24"/>
          <w:lang w:eastAsia="lv-LV"/>
        </w:rPr>
      </w:pPr>
    </w:p>
    <w:p w14:paraId="442B180B" w14:textId="77777777" w:rsidR="00E37715" w:rsidRDefault="00E37715" w:rsidP="0067330A">
      <w:pPr>
        <w:ind w:right="-285" w:firstLine="567"/>
        <w:jc w:val="center"/>
        <w:rPr>
          <w:rFonts w:eastAsia="Times New Roman" w:cs="Times New Roman"/>
          <w:szCs w:val="24"/>
          <w:lang w:eastAsia="lv-LV"/>
        </w:rPr>
      </w:pPr>
    </w:p>
    <w:p w14:paraId="7DAFF4D7" w14:textId="52CDDFCF" w:rsidR="004F07E6" w:rsidRDefault="004F07E6" w:rsidP="0067330A">
      <w:pPr>
        <w:ind w:right="-285" w:firstLine="567"/>
        <w:jc w:val="center"/>
        <w:rPr>
          <w:rFonts w:eastAsia="Times New Roman" w:cs="Times New Roman"/>
          <w:szCs w:val="24"/>
          <w:lang w:eastAsia="lv-LV"/>
        </w:rPr>
      </w:pPr>
    </w:p>
    <w:p w14:paraId="3F0FD9CD" w14:textId="7F7FAB3F" w:rsidR="004F07E6" w:rsidRDefault="004F07E6" w:rsidP="0067330A">
      <w:pPr>
        <w:ind w:right="-285" w:firstLine="567"/>
        <w:jc w:val="center"/>
        <w:rPr>
          <w:rFonts w:eastAsia="Times New Roman" w:cs="Times New Roman"/>
          <w:szCs w:val="24"/>
          <w:lang w:eastAsia="lv-LV"/>
        </w:rPr>
      </w:pPr>
    </w:p>
    <w:p w14:paraId="5FD99C6A" w14:textId="1B80B291" w:rsidR="004F07E6" w:rsidRDefault="004F07E6" w:rsidP="0067330A">
      <w:pPr>
        <w:ind w:right="-285" w:firstLine="567"/>
        <w:jc w:val="center"/>
        <w:rPr>
          <w:rFonts w:eastAsia="Times New Roman" w:cs="Times New Roman"/>
          <w:szCs w:val="24"/>
          <w:lang w:eastAsia="lv-LV"/>
        </w:rPr>
      </w:pPr>
    </w:p>
    <w:p w14:paraId="7C46FE03" w14:textId="77777777" w:rsidR="0067330A" w:rsidRPr="00157B8D" w:rsidRDefault="0067330A" w:rsidP="0067330A">
      <w:pPr>
        <w:ind w:right="-285" w:firstLine="567"/>
        <w:jc w:val="center"/>
        <w:rPr>
          <w:rFonts w:eastAsia="Times New Roman" w:cs="Times New Roman"/>
          <w:szCs w:val="24"/>
          <w:lang w:eastAsia="lv-LV"/>
        </w:rPr>
      </w:pPr>
    </w:p>
    <w:p w14:paraId="4A8BAF8D" w14:textId="77777777" w:rsidR="0067330A" w:rsidRDefault="0067330A" w:rsidP="0067330A">
      <w:pPr>
        <w:ind w:right="-17"/>
        <w:jc w:val="center"/>
        <w:rPr>
          <w:rFonts w:eastAsia="Times New Roman" w:cs="Times New Roman"/>
          <w:szCs w:val="24"/>
          <w:lang w:eastAsia="lv-LV"/>
        </w:rPr>
      </w:pPr>
    </w:p>
    <w:p w14:paraId="6BDA94CE" w14:textId="77777777" w:rsidR="0067330A" w:rsidRDefault="0067330A" w:rsidP="0067330A">
      <w:pPr>
        <w:ind w:right="-17"/>
        <w:jc w:val="center"/>
        <w:rPr>
          <w:rFonts w:eastAsia="Times New Roman" w:cs="Times New Roman"/>
          <w:szCs w:val="24"/>
          <w:lang w:eastAsia="lv-LV"/>
        </w:rPr>
      </w:pPr>
    </w:p>
    <w:p w14:paraId="3B8B81D8" w14:textId="77777777" w:rsidR="0067330A" w:rsidRDefault="0067330A" w:rsidP="0067330A">
      <w:pPr>
        <w:ind w:right="-17"/>
        <w:jc w:val="center"/>
        <w:rPr>
          <w:rFonts w:eastAsia="Times New Roman" w:cs="Times New Roman"/>
          <w:szCs w:val="24"/>
          <w:lang w:eastAsia="lv-LV"/>
        </w:rPr>
      </w:pPr>
    </w:p>
    <w:p w14:paraId="72012198" w14:textId="07AEC950" w:rsidR="0067330A" w:rsidRDefault="0067330A" w:rsidP="0067330A">
      <w:pPr>
        <w:ind w:right="-17"/>
        <w:jc w:val="center"/>
        <w:rPr>
          <w:rFonts w:eastAsia="Times New Roman" w:cs="Times New Roman"/>
          <w:szCs w:val="24"/>
          <w:lang w:eastAsia="lv-LV"/>
        </w:rPr>
      </w:pPr>
      <w:r w:rsidRPr="00157B8D">
        <w:rPr>
          <w:rFonts w:eastAsia="Times New Roman" w:cs="Times New Roman"/>
          <w:szCs w:val="24"/>
          <w:lang w:eastAsia="lv-LV"/>
        </w:rPr>
        <w:t xml:space="preserve">Rīgā, </w:t>
      </w:r>
      <w:r w:rsidR="0010133E" w:rsidRPr="0097353F">
        <w:rPr>
          <w:rFonts w:eastAsia="Times New Roman" w:cs="Times New Roman"/>
          <w:szCs w:val="24"/>
          <w:lang w:eastAsia="lv-LV"/>
        </w:rPr>
        <w:t>201</w:t>
      </w:r>
      <w:r w:rsidR="0010133E">
        <w:rPr>
          <w:rFonts w:eastAsia="Times New Roman" w:cs="Times New Roman"/>
          <w:szCs w:val="24"/>
          <w:lang w:eastAsia="lv-LV"/>
        </w:rPr>
        <w:t>8</w:t>
      </w:r>
    </w:p>
    <w:p w14:paraId="3072B42A" w14:textId="77777777" w:rsidR="00B523B8" w:rsidRDefault="00B523B8"/>
    <w:p w14:paraId="3B76711F" w14:textId="77777777" w:rsidR="00870B86" w:rsidRDefault="00870B86" w:rsidP="00102909">
      <w:pPr>
        <w:jc w:val="center"/>
      </w:pPr>
      <w:bookmarkStart w:id="14" w:name="_Toc497998678"/>
      <w:r>
        <w:br w:type="page"/>
      </w:r>
      <w:r w:rsidR="00102909">
        <w:lastRenderedPageBreak/>
        <w:t>SATURA RĀDĪTĀJS</w:t>
      </w:r>
    </w:p>
    <w:p w14:paraId="49DE7F23" w14:textId="77777777" w:rsidR="00102909" w:rsidRDefault="00102909">
      <w:pPr>
        <w:rPr>
          <w:rFonts w:eastAsiaTheme="majorEastAsia" w:cs="Times New Roman"/>
          <w:b/>
          <w:szCs w:val="24"/>
        </w:rPr>
      </w:pPr>
    </w:p>
    <w:p w14:paraId="04089D38" w14:textId="62964F51" w:rsidR="00E27188" w:rsidRDefault="00120B07">
      <w:pPr>
        <w:pStyle w:val="TOC1"/>
        <w:tabs>
          <w:tab w:val="left" w:pos="440"/>
          <w:tab w:val="right" w:leader="dot" w:pos="9061"/>
        </w:tabs>
        <w:rPr>
          <w:rFonts w:asciiTheme="minorHAnsi" w:eastAsiaTheme="minorEastAsia" w:hAnsiTheme="minorHAnsi"/>
          <w:noProof/>
          <w:sz w:val="22"/>
          <w:lang w:eastAsia="lv-LV"/>
        </w:rPr>
      </w:pPr>
      <w:r>
        <w:rPr>
          <w:b/>
        </w:rPr>
        <w:fldChar w:fldCharType="begin"/>
      </w:r>
      <w:r>
        <w:rPr>
          <w:b/>
        </w:rPr>
        <w:instrText xml:space="preserve"> TOC \o "1-1" \h \z \u \t "Heading 2;1;Heading 3;1" </w:instrText>
      </w:r>
      <w:r>
        <w:rPr>
          <w:b/>
        </w:rPr>
        <w:fldChar w:fldCharType="separate"/>
      </w:r>
      <w:hyperlink w:anchor="_Toc510707987" w:history="1">
        <w:r w:rsidR="00E27188" w:rsidRPr="004700A7">
          <w:rPr>
            <w:rStyle w:val="Hyperlink"/>
            <w:noProof/>
          </w:rPr>
          <w:t>1.</w:t>
        </w:r>
        <w:r w:rsidR="00E27188">
          <w:rPr>
            <w:rFonts w:asciiTheme="minorHAnsi" w:eastAsiaTheme="minorEastAsia" w:hAnsiTheme="minorHAnsi"/>
            <w:noProof/>
            <w:sz w:val="22"/>
            <w:lang w:eastAsia="lv-LV"/>
          </w:rPr>
          <w:tab/>
        </w:r>
        <w:r w:rsidR="00E27188" w:rsidRPr="004700A7">
          <w:rPr>
            <w:rStyle w:val="Hyperlink"/>
            <w:noProof/>
          </w:rPr>
          <w:t>VISPĀRĪGA INFORMĀCIJA</w:t>
        </w:r>
        <w:r w:rsidR="00E27188">
          <w:rPr>
            <w:noProof/>
            <w:webHidden/>
          </w:rPr>
          <w:tab/>
        </w:r>
        <w:r w:rsidR="00E27188">
          <w:rPr>
            <w:noProof/>
            <w:webHidden/>
          </w:rPr>
          <w:fldChar w:fldCharType="begin"/>
        </w:r>
        <w:r w:rsidR="00E27188">
          <w:rPr>
            <w:noProof/>
            <w:webHidden/>
          </w:rPr>
          <w:instrText xml:space="preserve"> PAGEREF _Toc510707987 \h </w:instrText>
        </w:r>
        <w:r w:rsidR="00E27188">
          <w:rPr>
            <w:noProof/>
            <w:webHidden/>
          </w:rPr>
        </w:r>
        <w:r w:rsidR="00E27188">
          <w:rPr>
            <w:noProof/>
            <w:webHidden/>
          </w:rPr>
          <w:fldChar w:fldCharType="separate"/>
        </w:r>
        <w:r w:rsidR="00E27188">
          <w:rPr>
            <w:noProof/>
            <w:webHidden/>
          </w:rPr>
          <w:t>3</w:t>
        </w:r>
        <w:r w:rsidR="00E27188">
          <w:rPr>
            <w:noProof/>
            <w:webHidden/>
          </w:rPr>
          <w:fldChar w:fldCharType="end"/>
        </w:r>
      </w:hyperlink>
    </w:p>
    <w:p w14:paraId="59840F5C" w14:textId="3130C910" w:rsidR="00E27188" w:rsidRDefault="00B04704">
      <w:pPr>
        <w:pStyle w:val="TOC1"/>
        <w:tabs>
          <w:tab w:val="left" w:pos="660"/>
          <w:tab w:val="right" w:leader="dot" w:pos="9061"/>
        </w:tabs>
        <w:rPr>
          <w:rFonts w:asciiTheme="minorHAnsi" w:eastAsiaTheme="minorEastAsia" w:hAnsiTheme="minorHAnsi"/>
          <w:noProof/>
          <w:sz w:val="22"/>
          <w:lang w:eastAsia="lv-LV"/>
        </w:rPr>
      </w:pPr>
      <w:hyperlink w:anchor="_Toc510707988" w:history="1">
        <w:r w:rsidR="00E27188" w:rsidRPr="004700A7">
          <w:rPr>
            <w:rStyle w:val="Hyperlink"/>
            <w:noProof/>
          </w:rPr>
          <w:t>1.1.</w:t>
        </w:r>
        <w:r w:rsidR="00E27188">
          <w:rPr>
            <w:rFonts w:asciiTheme="minorHAnsi" w:eastAsiaTheme="minorEastAsia" w:hAnsiTheme="minorHAnsi"/>
            <w:noProof/>
            <w:sz w:val="22"/>
            <w:lang w:eastAsia="lv-LV"/>
          </w:rPr>
          <w:tab/>
        </w:r>
        <w:r w:rsidR="00E27188" w:rsidRPr="004700A7">
          <w:rPr>
            <w:rStyle w:val="Hyperlink"/>
            <w:noProof/>
          </w:rPr>
          <w:t>Iepirkuma Nolikumā lietotie saīsinājumi un termini</w:t>
        </w:r>
        <w:r w:rsidR="00E27188">
          <w:rPr>
            <w:noProof/>
            <w:webHidden/>
          </w:rPr>
          <w:tab/>
        </w:r>
        <w:r w:rsidR="00E27188">
          <w:rPr>
            <w:noProof/>
            <w:webHidden/>
          </w:rPr>
          <w:fldChar w:fldCharType="begin"/>
        </w:r>
        <w:r w:rsidR="00E27188">
          <w:rPr>
            <w:noProof/>
            <w:webHidden/>
          </w:rPr>
          <w:instrText xml:space="preserve"> PAGEREF _Toc510707988 \h </w:instrText>
        </w:r>
        <w:r w:rsidR="00E27188">
          <w:rPr>
            <w:noProof/>
            <w:webHidden/>
          </w:rPr>
        </w:r>
        <w:r w:rsidR="00E27188">
          <w:rPr>
            <w:noProof/>
            <w:webHidden/>
          </w:rPr>
          <w:fldChar w:fldCharType="separate"/>
        </w:r>
        <w:r w:rsidR="00E27188">
          <w:rPr>
            <w:noProof/>
            <w:webHidden/>
          </w:rPr>
          <w:t>3</w:t>
        </w:r>
        <w:r w:rsidR="00E27188">
          <w:rPr>
            <w:noProof/>
            <w:webHidden/>
          </w:rPr>
          <w:fldChar w:fldCharType="end"/>
        </w:r>
      </w:hyperlink>
    </w:p>
    <w:p w14:paraId="3A4E2818" w14:textId="0CF1FDB6" w:rsidR="00E27188" w:rsidRDefault="00B04704">
      <w:pPr>
        <w:pStyle w:val="TOC1"/>
        <w:tabs>
          <w:tab w:val="left" w:pos="660"/>
          <w:tab w:val="right" w:leader="dot" w:pos="9061"/>
        </w:tabs>
        <w:rPr>
          <w:rFonts w:asciiTheme="minorHAnsi" w:eastAsiaTheme="minorEastAsia" w:hAnsiTheme="minorHAnsi"/>
          <w:noProof/>
          <w:sz w:val="22"/>
          <w:lang w:eastAsia="lv-LV"/>
        </w:rPr>
      </w:pPr>
      <w:hyperlink w:anchor="_Toc510707989" w:history="1">
        <w:r w:rsidR="00E27188" w:rsidRPr="004700A7">
          <w:rPr>
            <w:rStyle w:val="Hyperlink"/>
            <w:noProof/>
          </w:rPr>
          <w:t>1.2.</w:t>
        </w:r>
        <w:r w:rsidR="00E27188">
          <w:rPr>
            <w:rFonts w:asciiTheme="minorHAnsi" w:eastAsiaTheme="minorEastAsia" w:hAnsiTheme="minorHAnsi"/>
            <w:noProof/>
            <w:sz w:val="22"/>
            <w:lang w:eastAsia="lv-LV"/>
          </w:rPr>
          <w:tab/>
        </w:r>
        <w:r w:rsidR="00E27188" w:rsidRPr="004700A7">
          <w:rPr>
            <w:rStyle w:val="Hyperlink"/>
            <w:noProof/>
          </w:rPr>
          <w:t>Informācija par Pasūtītāju</w:t>
        </w:r>
        <w:r w:rsidR="00E27188">
          <w:rPr>
            <w:noProof/>
            <w:webHidden/>
          </w:rPr>
          <w:tab/>
        </w:r>
        <w:r w:rsidR="00E27188">
          <w:rPr>
            <w:noProof/>
            <w:webHidden/>
          </w:rPr>
          <w:fldChar w:fldCharType="begin"/>
        </w:r>
        <w:r w:rsidR="00E27188">
          <w:rPr>
            <w:noProof/>
            <w:webHidden/>
          </w:rPr>
          <w:instrText xml:space="preserve"> PAGEREF _Toc510707989 \h </w:instrText>
        </w:r>
        <w:r w:rsidR="00E27188">
          <w:rPr>
            <w:noProof/>
            <w:webHidden/>
          </w:rPr>
        </w:r>
        <w:r w:rsidR="00E27188">
          <w:rPr>
            <w:noProof/>
            <w:webHidden/>
          </w:rPr>
          <w:fldChar w:fldCharType="separate"/>
        </w:r>
        <w:r w:rsidR="00E27188">
          <w:rPr>
            <w:noProof/>
            <w:webHidden/>
          </w:rPr>
          <w:t>3</w:t>
        </w:r>
        <w:r w:rsidR="00E27188">
          <w:rPr>
            <w:noProof/>
            <w:webHidden/>
          </w:rPr>
          <w:fldChar w:fldCharType="end"/>
        </w:r>
      </w:hyperlink>
    </w:p>
    <w:p w14:paraId="6364FB3B" w14:textId="028BA4E9" w:rsidR="00E27188" w:rsidRDefault="00B04704">
      <w:pPr>
        <w:pStyle w:val="TOC1"/>
        <w:tabs>
          <w:tab w:val="left" w:pos="660"/>
          <w:tab w:val="right" w:leader="dot" w:pos="9061"/>
        </w:tabs>
        <w:rPr>
          <w:rFonts w:asciiTheme="minorHAnsi" w:eastAsiaTheme="minorEastAsia" w:hAnsiTheme="minorHAnsi"/>
          <w:noProof/>
          <w:sz w:val="22"/>
          <w:lang w:eastAsia="lv-LV"/>
        </w:rPr>
      </w:pPr>
      <w:hyperlink w:anchor="_Toc510707990" w:history="1">
        <w:r w:rsidR="00E27188" w:rsidRPr="004700A7">
          <w:rPr>
            <w:rStyle w:val="Hyperlink"/>
            <w:noProof/>
          </w:rPr>
          <w:t>1.3.</w:t>
        </w:r>
        <w:r w:rsidR="00E27188">
          <w:rPr>
            <w:rFonts w:asciiTheme="minorHAnsi" w:eastAsiaTheme="minorEastAsia" w:hAnsiTheme="minorHAnsi"/>
            <w:noProof/>
            <w:sz w:val="22"/>
            <w:lang w:eastAsia="lv-LV"/>
          </w:rPr>
          <w:tab/>
        </w:r>
        <w:r w:rsidR="00E27188" w:rsidRPr="004700A7">
          <w:rPr>
            <w:rStyle w:val="Hyperlink"/>
            <w:noProof/>
          </w:rPr>
          <w:t>Iepirkuma identifikācijas numurs, priekšmets un CPV kods</w:t>
        </w:r>
        <w:r w:rsidR="00E27188">
          <w:rPr>
            <w:noProof/>
            <w:webHidden/>
          </w:rPr>
          <w:tab/>
        </w:r>
        <w:r w:rsidR="00E27188">
          <w:rPr>
            <w:noProof/>
            <w:webHidden/>
          </w:rPr>
          <w:fldChar w:fldCharType="begin"/>
        </w:r>
        <w:r w:rsidR="00E27188">
          <w:rPr>
            <w:noProof/>
            <w:webHidden/>
          </w:rPr>
          <w:instrText xml:space="preserve"> PAGEREF _Toc510707990 \h </w:instrText>
        </w:r>
        <w:r w:rsidR="00E27188">
          <w:rPr>
            <w:noProof/>
            <w:webHidden/>
          </w:rPr>
        </w:r>
        <w:r w:rsidR="00E27188">
          <w:rPr>
            <w:noProof/>
            <w:webHidden/>
          </w:rPr>
          <w:fldChar w:fldCharType="separate"/>
        </w:r>
        <w:r w:rsidR="00E27188">
          <w:rPr>
            <w:noProof/>
            <w:webHidden/>
          </w:rPr>
          <w:t>3</w:t>
        </w:r>
        <w:r w:rsidR="00E27188">
          <w:rPr>
            <w:noProof/>
            <w:webHidden/>
          </w:rPr>
          <w:fldChar w:fldCharType="end"/>
        </w:r>
      </w:hyperlink>
    </w:p>
    <w:p w14:paraId="3406F075" w14:textId="4C8B81E3" w:rsidR="00E27188" w:rsidRDefault="00B04704">
      <w:pPr>
        <w:pStyle w:val="TOC1"/>
        <w:tabs>
          <w:tab w:val="left" w:pos="660"/>
          <w:tab w:val="right" w:leader="dot" w:pos="9061"/>
        </w:tabs>
        <w:rPr>
          <w:rFonts w:asciiTheme="minorHAnsi" w:eastAsiaTheme="minorEastAsia" w:hAnsiTheme="minorHAnsi"/>
          <w:noProof/>
          <w:sz w:val="22"/>
          <w:lang w:eastAsia="lv-LV"/>
        </w:rPr>
      </w:pPr>
      <w:hyperlink w:anchor="_Toc510707991" w:history="1">
        <w:r w:rsidR="00E27188" w:rsidRPr="004700A7">
          <w:rPr>
            <w:rStyle w:val="Hyperlink"/>
            <w:noProof/>
          </w:rPr>
          <w:t>1.4.</w:t>
        </w:r>
        <w:r w:rsidR="00E27188">
          <w:rPr>
            <w:rFonts w:asciiTheme="minorHAnsi" w:eastAsiaTheme="minorEastAsia" w:hAnsiTheme="minorHAnsi"/>
            <w:noProof/>
            <w:sz w:val="22"/>
            <w:lang w:eastAsia="lv-LV"/>
          </w:rPr>
          <w:tab/>
        </w:r>
        <w:r w:rsidR="00E27188" w:rsidRPr="004700A7">
          <w:rPr>
            <w:rStyle w:val="Hyperlink"/>
            <w:noProof/>
          </w:rPr>
          <w:t>Iepirkuma mērķis un pamatojums</w:t>
        </w:r>
        <w:r w:rsidR="00E27188">
          <w:rPr>
            <w:noProof/>
            <w:webHidden/>
          </w:rPr>
          <w:tab/>
        </w:r>
        <w:r w:rsidR="00E27188">
          <w:rPr>
            <w:noProof/>
            <w:webHidden/>
          </w:rPr>
          <w:fldChar w:fldCharType="begin"/>
        </w:r>
        <w:r w:rsidR="00E27188">
          <w:rPr>
            <w:noProof/>
            <w:webHidden/>
          </w:rPr>
          <w:instrText xml:space="preserve"> PAGEREF _Toc510707991 \h </w:instrText>
        </w:r>
        <w:r w:rsidR="00E27188">
          <w:rPr>
            <w:noProof/>
            <w:webHidden/>
          </w:rPr>
        </w:r>
        <w:r w:rsidR="00E27188">
          <w:rPr>
            <w:noProof/>
            <w:webHidden/>
          </w:rPr>
          <w:fldChar w:fldCharType="separate"/>
        </w:r>
        <w:r w:rsidR="00E27188">
          <w:rPr>
            <w:noProof/>
            <w:webHidden/>
          </w:rPr>
          <w:t>4</w:t>
        </w:r>
        <w:r w:rsidR="00E27188">
          <w:rPr>
            <w:noProof/>
            <w:webHidden/>
          </w:rPr>
          <w:fldChar w:fldCharType="end"/>
        </w:r>
      </w:hyperlink>
    </w:p>
    <w:p w14:paraId="0943932C" w14:textId="1743D931" w:rsidR="00E27188" w:rsidRDefault="00B04704">
      <w:pPr>
        <w:pStyle w:val="TOC1"/>
        <w:tabs>
          <w:tab w:val="left" w:pos="660"/>
          <w:tab w:val="right" w:leader="dot" w:pos="9061"/>
        </w:tabs>
        <w:rPr>
          <w:rFonts w:asciiTheme="minorHAnsi" w:eastAsiaTheme="minorEastAsia" w:hAnsiTheme="minorHAnsi"/>
          <w:noProof/>
          <w:sz w:val="22"/>
          <w:lang w:eastAsia="lv-LV"/>
        </w:rPr>
      </w:pPr>
      <w:hyperlink w:anchor="_Toc510707992" w:history="1">
        <w:r w:rsidR="00E27188" w:rsidRPr="004700A7">
          <w:rPr>
            <w:rStyle w:val="Hyperlink"/>
            <w:noProof/>
          </w:rPr>
          <w:t>1.5.</w:t>
        </w:r>
        <w:r w:rsidR="00E27188">
          <w:rPr>
            <w:rFonts w:asciiTheme="minorHAnsi" w:eastAsiaTheme="minorEastAsia" w:hAnsiTheme="minorHAnsi"/>
            <w:noProof/>
            <w:sz w:val="22"/>
            <w:lang w:eastAsia="lv-LV"/>
          </w:rPr>
          <w:tab/>
        </w:r>
        <w:r w:rsidR="00E27188" w:rsidRPr="004700A7">
          <w:rPr>
            <w:rStyle w:val="Hyperlink"/>
            <w:noProof/>
          </w:rPr>
          <w:t>Līguma paredzamais darbības laiks, izpildes vieta un norēķinu kārtība</w:t>
        </w:r>
        <w:r w:rsidR="00E27188">
          <w:rPr>
            <w:noProof/>
            <w:webHidden/>
          </w:rPr>
          <w:tab/>
        </w:r>
        <w:r w:rsidR="00E27188">
          <w:rPr>
            <w:noProof/>
            <w:webHidden/>
          </w:rPr>
          <w:fldChar w:fldCharType="begin"/>
        </w:r>
        <w:r w:rsidR="00E27188">
          <w:rPr>
            <w:noProof/>
            <w:webHidden/>
          </w:rPr>
          <w:instrText xml:space="preserve"> PAGEREF _Toc510707992 \h </w:instrText>
        </w:r>
        <w:r w:rsidR="00E27188">
          <w:rPr>
            <w:noProof/>
            <w:webHidden/>
          </w:rPr>
        </w:r>
        <w:r w:rsidR="00E27188">
          <w:rPr>
            <w:noProof/>
            <w:webHidden/>
          </w:rPr>
          <w:fldChar w:fldCharType="separate"/>
        </w:r>
        <w:r w:rsidR="00E27188">
          <w:rPr>
            <w:noProof/>
            <w:webHidden/>
          </w:rPr>
          <w:t>4</w:t>
        </w:r>
        <w:r w:rsidR="00E27188">
          <w:rPr>
            <w:noProof/>
            <w:webHidden/>
          </w:rPr>
          <w:fldChar w:fldCharType="end"/>
        </w:r>
      </w:hyperlink>
    </w:p>
    <w:p w14:paraId="0071AA39" w14:textId="10CDB49E" w:rsidR="00E27188" w:rsidRDefault="00B04704">
      <w:pPr>
        <w:pStyle w:val="TOC1"/>
        <w:tabs>
          <w:tab w:val="left" w:pos="660"/>
          <w:tab w:val="right" w:leader="dot" w:pos="9061"/>
        </w:tabs>
        <w:rPr>
          <w:rFonts w:asciiTheme="minorHAnsi" w:eastAsiaTheme="minorEastAsia" w:hAnsiTheme="minorHAnsi"/>
          <w:noProof/>
          <w:sz w:val="22"/>
          <w:lang w:eastAsia="lv-LV"/>
        </w:rPr>
      </w:pPr>
      <w:hyperlink w:anchor="_Toc510707993" w:history="1">
        <w:r w:rsidR="00E27188" w:rsidRPr="004700A7">
          <w:rPr>
            <w:rStyle w:val="Hyperlink"/>
            <w:noProof/>
          </w:rPr>
          <w:t>1.6.</w:t>
        </w:r>
        <w:r w:rsidR="00E27188">
          <w:rPr>
            <w:rFonts w:asciiTheme="minorHAnsi" w:eastAsiaTheme="minorEastAsia" w:hAnsiTheme="minorHAnsi"/>
            <w:noProof/>
            <w:sz w:val="22"/>
            <w:lang w:eastAsia="lv-LV"/>
          </w:rPr>
          <w:tab/>
        </w:r>
        <w:r w:rsidR="00E27188" w:rsidRPr="004700A7">
          <w:rPr>
            <w:rStyle w:val="Hyperlink"/>
            <w:noProof/>
          </w:rPr>
          <w:t>Piedāvājuma vērtēšanas kritēriji</w:t>
        </w:r>
        <w:r w:rsidR="00E27188">
          <w:rPr>
            <w:noProof/>
            <w:webHidden/>
          </w:rPr>
          <w:tab/>
        </w:r>
        <w:r w:rsidR="00E27188">
          <w:rPr>
            <w:noProof/>
            <w:webHidden/>
          </w:rPr>
          <w:fldChar w:fldCharType="begin"/>
        </w:r>
        <w:r w:rsidR="00E27188">
          <w:rPr>
            <w:noProof/>
            <w:webHidden/>
          </w:rPr>
          <w:instrText xml:space="preserve"> PAGEREF _Toc510707993 \h </w:instrText>
        </w:r>
        <w:r w:rsidR="00E27188">
          <w:rPr>
            <w:noProof/>
            <w:webHidden/>
          </w:rPr>
        </w:r>
        <w:r w:rsidR="00E27188">
          <w:rPr>
            <w:noProof/>
            <w:webHidden/>
          </w:rPr>
          <w:fldChar w:fldCharType="separate"/>
        </w:r>
        <w:r w:rsidR="00E27188">
          <w:rPr>
            <w:noProof/>
            <w:webHidden/>
          </w:rPr>
          <w:t>4</w:t>
        </w:r>
        <w:r w:rsidR="00E27188">
          <w:rPr>
            <w:noProof/>
            <w:webHidden/>
          </w:rPr>
          <w:fldChar w:fldCharType="end"/>
        </w:r>
      </w:hyperlink>
    </w:p>
    <w:p w14:paraId="239BF8C4" w14:textId="76946338" w:rsidR="00E27188" w:rsidRDefault="00B04704">
      <w:pPr>
        <w:pStyle w:val="TOC1"/>
        <w:tabs>
          <w:tab w:val="left" w:pos="440"/>
          <w:tab w:val="right" w:leader="dot" w:pos="9061"/>
        </w:tabs>
        <w:rPr>
          <w:rFonts w:asciiTheme="minorHAnsi" w:eastAsiaTheme="minorEastAsia" w:hAnsiTheme="minorHAnsi"/>
          <w:noProof/>
          <w:sz w:val="22"/>
          <w:lang w:eastAsia="lv-LV"/>
        </w:rPr>
      </w:pPr>
      <w:hyperlink w:anchor="_Toc510707994" w:history="1">
        <w:r w:rsidR="00E27188" w:rsidRPr="004700A7">
          <w:rPr>
            <w:rStyle w:val="Hyperlink"/>
            <w:noProof/>
          </w:rPr>
          <w:t>2.</w:t>
        </w:r>
        <w:r w:rsidR="00E27188">
          <w:rPr>
            <w:rFonts w:asciiTheme="minorHAnsi" w:eastAsiaTheme="minorEastAsia" w:hAnsiTheme="minorHAnsi"/>
            <w:noProof/>
            <w:sz w:val="22"/>
            <w:lang w:eastAsia="lv-LV"/>
          </w:rPr>
          <w:tab/>
        </w:r>
        <w:r w:rsidR="00E27188" w:rsidRPr="004700A7">
          <w:rPr>
            <w:rStyle w:val="Hyperlink"/>
            <w:noProof/>
          </w:rPr>
          <w:t>PRETENDENTU ATLASE</w:t>
        </w:r>
        <w:r w:rsidR="00E27188">
          <w:rPr>
            <w:noProof/>
            <w:webHidden/>
          </w:rPr>
          <w:tab/>
        </w:r>
        <w:r w:rsidR="00E27188">
          <w:rPr>
            <w:noProof/>
            <w:webHidden/>
          </w:rPr>
          <w:fldChar w:fldCharType="begin"/>
        </w:r>
        <w:r w:rsidR="00E27188">
          <w:rPr>
            <w:noProof/>
            <w:webHidden/>
          </w:rPr>
          <w:instrText xml:space="preserve"> PAGEREF _Toc510707994 \h </w:instrText>
        </w:r>
        <w:r w:rsidR="00E27188">
          <w:rPr>
            <w:noProof/>
            <w:webHidden/>
          </w:rPr>
        </w:r>
        <w:r w:rsidR="00E27188">
          <w:rPr>
            <w:noProof/>
            <w:webHidden/>
          </w:rPr>
          <w:fldChar w:fldCharType="separate"/>
        </w:r>
        <w:r w:rsidR="00E27188">
          <w:rPr>
            <w:noProof/>
            <w:webHidden/>
          </w:rPr>
          <w:t>4</w:t>
        </w:r>
        <w:r w:rsidR="00E27188">
          <w:rPr>
            <w:noProof/>
            <w:webHidden/>
          </w:rPr>
          <w:fldChar w:fldCharType="end"/>
        </w:r>
      </w:hyperlink>
    </w:p>
    <w:p w14:paraId="31A3498D" w14:textId="12812090" w:rsidR="00E27188" w:rsidRDefault="00B04704">
      <w:pPr>
        <w:pStyle w:val="TOC1"/>
        <w:tabs>
          <w:tab w:val="left" w:pos="660"/>
          <w:tab w:val="right" w:leader="dot" w:pos="9061"/>
        </w:tabs>
        <w:rPr>
          <w:rFonts w:asciiTheme="minorHAnsi" w:eastAsiaTheme="minorEastAsia" w:hAnsiTheme="minorHAnsi"/>
          <w:noProof/>
          <w:sz w:val="22"/>
          <w:lang w:eastAsia="lv-LV"/>
        </w:rPr>
      </w:pPr>
      <w:hyperlink w:anchor="_Toc510707995" w:history="1">
        <w:r w:rsidR="00E27188" w:rsidRPr="004700A7">
          <w:rPr>
            <w:rStyle w:val="Hyperlink"/>
            <w:noProof/>
          </w:rPr>
          <w:t>2.1.</w:t>
        </w:r>
        <w:r w:rsidR="00E27188">
          <w:rPr>
            <w:rFonts w:asciiTheme="minorHAnsi" w:eastAsiaTheme="minorEastAsia" w:hAnsiTheme="minorHAnsi"/>
            <w:noProof/>
            <w:sz w:val="22"/>
            <w:lang w:eastAsia="lv-LV"/>
          </w:rPr>
          <w:tab/>
        </w:r>
        <w:r w:rsidR="00E27188" w:rsidRPr="004700A7">
          <w:rPr>
            <w:rStyle w:val="Hyperlink"/>
            <w:noProof/>
          </w:rPr>
          <w:t>Prasības pretendentiem</w:t>
        </w:r>
        <w:r w:rsidR="00E27188">
          <w:rPr>
            <w:noProof/>
            <w:webHidden/>
          </w:rPr>
          <w:tab/>
        </w:r>
        <w:r w:rsidR="00E27188">
          <w:rPr>
            <w:noProof/>
            <w:webHidden/>
          </w:rPr>
          <w:fldChar w:fldCharType="begin"/>
        </w:r>
        <w:r w:rsidR="00E27188">
          <w:rPr>
            <w:noProof/>
            <w:webHidden/>
          </w:rPr>
          <w:instrText xml:space="preserve"> PAGEREF _Toc510707995 \h </w:instrText>
        </w:r>
        <w:r w:rsidR="00E27188">
          <w:rPr>
            <w:noProof/>
            <w:webHidden/>
          </w:rPr>
        </w:r>
        <w:r w:rsidR="00E27188">
          <w:rPr>
            <w:noProof/>
            <w:webHidden/>
          </w:rPr>
          <w:fldChar w:fldCharType="separate"/>
        </w:r>
        <w:r w:rsidR="00E27188">
          <w:rPr>
            <w:noProof/>
            <w:webHidden/>
          </w:rPr>
          <w:t>4</w:t>
        </w:r>
        <w:r w:rsidR="00E27188">
          <w:rPr>
            <w:noProof/>
            <w:webHidden/>
          </w:rPr>
          <w:fldChar w:fldCharType="end"/>
        </w:r>
      </w:hyperlink>
    </w:p>
    <w:p w14:paraId="60497D1A" w14:textId="5CF9B140" w:rsidR="00E27188" w:rsidRDefault="00B04704">
      <w:pPr>
        <w:pStyle w:val="TOC1"/>
        <w:tabs>
          <w:tab w:val="left" w:pos="660"/>
          <w:tab w:val="right" w:leader="dot" w:pos="9061"/>
        </w:tabs>
        <w:rPr>
          <w:rFonts w:asciiTheme="minorHAnsi" w:eastAsiaTheme="minorEastAsia" w:hAnsiTheme="minorHAnsi"/>
          <w:noProof/>
          <w:sz w:val="22"/>
          <w:lang w:eastAsia="lv-LV"/>
        </w:rPr>
      </w:pPr>
      <w:hyperlink w:anchor="_Toc510707996" w:history="1">
        <w:r w:rsidR="00E27188" w:rsidRPr="004700A7">
          <w:rPr>
            <w:rStyle w:val="Hyperlink"/>
            <w:noProof/>
          </w:rPr>
          <w:t>2.2.</w:t>
        </w:r>
        <w:r w:rsidR="00E27188">
          <w:rPr>
            <w:rFonts w:asciiTheme="minorHAnsi" w:eastAsiaTheme="minorEastAsia" w:hAnsiTheme="minorHAnsi"/>
            <w:noProof/>
            <w:sz w:val="22"/>
            <w:lang w:eastAsia="lv-LV"/>
          </w:rPr>
          <w:tab/>
        </w:r>
        <w:r w:rsidR="00E27188" w:rsidRPr="004700A7">
          <w:rPr>
            <w:rStyle w:val="Hyperlink"/>
            <w:noProof/>
          </w:rPr>
          <w:t>Pretendentu atlasei iesniedzamie dokumenti</w:t>
        </w:r>
        <w:r w:rsidR="00E27188">
          <w:rPr>
            <w:noProof/>
            <w:webHidden/>
          </w:rPr>
          <w:tab/>
        </w:r>
        <w:r w:rsidR="00E27188">
          <w:rPr>
            <w:noProof/>
            <w:webHidden/>
          </w:rPr>
          <w:fldChar w:fldCharType="begin"/>
        </w:r>
        <w:r w:rsidR="00E27188">
          <w:rPr>
            <w:noProof/>
            <w:webHidden/>
          </w:rPr>
          <w:instrText xml:space="preserve"> PAGEREF _Toc510707996 \h </w:instrText>
        </w:r>
        <w:r w:rsidR="00E27188">
          <w:rPr>
            <w:noProof/>
            <w:webHidden/>
          </w:rPr>
        </w:r>
        <w:r w:rsidR="00E27188">
          <w:rPr>
            <w:noProof/>
            <w:webHidden/>
          </w:rPr>
          <w:fldChar w:fldCharType="separate"/>
        </w:r>
        <w:r w:rsidR="00E27188">
          <w:rPr>
            <w:noProof/>
            <w:webHidden/>
          </w:rPr>
          <w:t>6</w:t>
        </w:r>
        <w:r w:rsidR="00E27188">
          <w:rPr>
            <w:noProof/>
            <w:webHidden/>
          </w:rPr>
          <w:fldChar w:fldCharType="end"/>
        </w:r>
      </w:hyperlink>
    </w:p>
    <w:p w14:paraId="7E512C97" w14:textId="6A872A9C" w:rsidR="00E27188" w:rsidRDefault="00B04704">
      <w:pPr>
        <w:pStyle w:val="TOC1"/>
        <w:tabs>
          <w:tab w:val="left" w:pos="880"/>
          <w:tab w:val="right" w:leader="dot" w:pos="9061"/>
        </w:tabs>
        <w:rPr>
          <w:rFonts w:asciiTheme="minorHAnsi" w:eastAsiaTheme="minorEastAsia" w:hAnsiTheme="minorHAnsi"/>
          <w:noProof/>
          <w:sz w:val="22"/>
          <w:lang w:eastAsia="lv-LV"/>
        </w:rPr>
      </w:pPr>
      <w:hyperlink w:anchor="_Toc510707997" w:history="1">
        <w:r w:rsidR="00E27188" w:rsidRPr="004700A7">
          <w:rPr>
            <w:rStyle w:val="Hyperlink"/>
            <w:rFonts w:eastAsia="Times New Roman" w:cs="Times New Roman"/>
            <w:bCs/>
            <w:noProof/>
            <w:lang w:eastAsia="lv-LV"/>
          </w:rPr>
          <w:t>2.2.2.</w:t>
        </w:r>
        <w:r w:rsidR="00E27188">
          <w:rPr>
            <w:rFonts w:asciiTheme="minorHAnsi" w:eastAsiaTheme="minorEastAsia" w:hAnsiTheme="minorHAnsi"/>
            <w:noProof/>
            <w:sz w:val="22"/>
            <w:lang w:eastAsia="lv-LV"/>
          </w:rPr>
          <w:tab/>
        </w:r>
        <w:r w:rsidR="00E27188" w:rsidRPr="004700A7">
          <w:rPr>
            <w:rStyle w:val="Hyperlink"/>
            <w:rFonts w:eastAsia="Times New Roman" w:cs="Times New Roman"/>
            <w:bCs/>
            <w:noProof/>
            <w:lang w:eastAsia="lv-LV"/>
          </w:rPr>
          <w:t>Dokumenti, kas iesniedzami, ja nepieciešams: saskaņā ar Nolikuma 3.2.2.punktu.</w:t>
        </w:r>
        <w:r w:rsidR="00E27188">
          <w:rPr>
            <w:noProof/>
            <w:webHidden/>
          </w:rPr>
          <w:tab/>
        </w:r>
        <w:r w:rsidR="00E27188">
          <w:rPr>
            <w:noProof/>
            <w:webHidden/>
          </w:rPr>
          <w:fldChar w:fldCharType="begin"/>
        </w:r>
        <w:r w:rsidR="00E27188">
          <w:rPr>
            <w:noProof/>
            <w:webHidden/>
          </w:rPr>
          <w:instrText xml:space="preserve"> PAGEREF _Toc510707997 \h </w:instrText>
        </w:r>
        <w:r w:rsidR="00E27188">
          <w:rPr>
            <w:noProof/>
            <w:webHidden/>
          </w:rPr>
        </w:r>
        <w:r w:rsidR="00E27188">
          <w:rPr>
            <w:noProof/>
            <w:webHidden/>
          </w:rPr>
          <w:fldChar w:fldCharType="separate"/>
        </w:r>
        <w:r w:rsidR="00E27188">
          <w:rPr>
            <w:noProof/>
            <w:webHidden/>
          </w:rPr>
          <w:t>6</w:t>
        </w:r>
        <w:r w:rsidR="00E27188">
          <w:rPr>
            <w:noProof/>
            <w:webHidden/>
          </w:rPr>
          <w:fldChar w:fldCharType="end"/>
        </w:r>
      </w:hyperlink>
    </w:p>
    <w:p w14:paraId="0B2892CC" w14:textId="69AAA426" w:rsidR="00E27188" w:rsidRDefault="00B04704">
      <w:pPr>
        <w:pStyle w:val="TOC1"/>
        <w:tabs>
          <w:tab w:val="left" w:pos="440"/>
          <w:tab w:val="right" w:leader="dot" w:pos="9061"/>
        </w:tabs>
        <w:rPr>
          <w:rFonts w:asciiTheme="minorHAnsi" w:eastAsiaTheme="minorEastAsia" w:hAnsiTheme="minorHAnsi"/>
          <w:noProof/>
          <w:sz w:val="22"/>
          <w:lang w:eastAsia="lv-LV"/>
        </w:rPr>
      </w:pPr>
      <w:hyperlink w:anchor="_Toc510707998" w:history="1">
        <w:r w:rsidR="00E27188" w:rsidRPr="004700A7">
          <w:rPr>
            <w:rStyle w:val="Hyperlink"/>
            <w:noProof/>
          </w:rPr>
          <w:t>3.</w:t>
        </w:r>
        <w:r w:rsidR="00E27188">
          <w:rPr>
            <w:rFonts w:asciiTheme="minorHAnsi" w:eastAsiaTheme="minorEastAsia" w:hAnsiTheme="minorHAnsi"/>
            <w:noProof/>
            <w:sz w:val="22"/>
            <w:lang w:eastAsia="lv-LV"/>
          </w:rPr>
          <w:tab/>
        </w:r>
        <w:r w:rsidR="00E27188" w:rsidRPr="004700A7">
          <w:rPr>
            <w:rStyle w:val="Hyperlink"/>
            <w:noProof/>
          </w:rPr>
          <w:t>PIEDĀVĀJUMU IESNIEGŠANA UN NOFORMĒŠANA</w:t>
        </w:r>
        <w:r w:rsidR="00E27188">
          <w:rPr>
            <w:noProof/>
            <w:webHidden/>
          </w:rPr>
          <w:tab/>
        </w:r>
        <w:r w:rsidR="00E27188">
          <w:rPr>
            <w:noProof/>
            <w:webHidden/>
          </w:rPr>
          <w:fldChar w:fldCharType="begin"/>
        </w:r>
        <w:r w:rsidR="00E27188">
          <w:rPr>
            <w:noProof/>
            <w:webHidden/>
          </w:rPr>
          <w:instrText xml:space="preserve"> PAGEREF _Toc510707998 \h </w:instrText>
        </w:r>
        <w:r w:rsidR="00E27188">
          <w:rPr>
            <w:noProof/>
            <w:webHidden/>
          </w:rPr>
        </w:r>
        <w:r w:rsidR="00E27188">
          <w:rPr>
            <w:noProof/>
            <w:webHidden/>
          </w:rPr>
          <w:fldChar w:fldCharType="separate"/>
        </w:r>
        <w:r w:rsidR="00E27188">
          <w:rPr>
            <w:noProof/>
            <w:webHidden/>
          </w:rPr>
          <w:t>6</w:t>
        </w:r>
        <w:r w:rsidR="00E27188">
          <w:rPr>
            <w:noProof/>
            <w:webHidden/>
          </w:rPr>
          <w:fldChar w:fldCharType="end"/>
        </w:r>
      </w:hyperlink>
    </w:p>
    <w:p w14:paraId="2E944BFD" w14:textId="3C891148" w:rsidR="00E27188" w:rsidRDefault="00B04704">
      <w:pPr>
        <w:pStyle w:val="TOC1"/>
        <w:tabs>
          <w:tab w:val="left" w:pos="660"/>
          <w:tab w:val="right" w:leader="dot" w:pos="9061"/>
        </w:tabs>
        <w:rPr>
          <w:rFonts w:asciiTheme="minorHAnsi" w:eastAsiaTheme="minorEastAsia" w:hAnsiTheme="minorHAnsi"/>
          <w:noProof/>
          <w:sz w:val="22"/>
          <w:lang w:eastAsia="lv-LV"/>
        </w:rPr>
      </w:pPr>
      <w:hyperlink w:anchor="_Toc510707999" w:history="1">
        <w:r w:rsidR="00E27188" w:rsidRPr="004700A7">
          <w:rPr>
            <w:rStyle w:val="Hyperlink"/>
            <w:noProof/>
          </w:rPr>
          <w:t>3.1.</w:t>
        </w:r>
        <w:r w:rsidR="00E27188">
          <w:rPr>
            <w:rFonts w:asciiTheme="minorHAnsi" w:eastAsiaTheme="minorEastAsia" w:hAnsiTheme="minorHAnsi"/>
            <w:noProof/>
            <w:sz w:val="22"/>
            <w:lang w:eastAsia="lv-LV"/>
          </w:rPr>
          <w:tab/>
        </w:r>
        <w:r w:rsidR="00E27188" w:rsidRPr="004700A7">
          <w:rPr>
            <w:rStyle w:val="Hyperlink"/>
            <w:noProof/>
          </w:rPr>
          <w:t>Piedāvājuma iesniegšanas vieta, datums, laiks un kārtība</w:t>
        </w:r>
        <w:r w:rsidR="00E27188">
          <w:rPr>
            <w:noProof/>
            <w:webHidden/>
          </w:rPr>
          <w:tab/>
        </w:r>
        <w:r w:rsidR="00E27188">
          <w:rPr>
            <w:noProof/>
            <w:webHidden/>
          </w:rPr>
          <w:fldChar w:fldCharType="begin"/>
        </w:r>
        <w:r w:rsidR="00E27188">
          <w:rPr>
            <w:noProof/>
            <w:webHidden/>
          </w:rPr>
          <w:instrText xml:space="preserve"> PAGEREF _Toc510707999 \h </w:instrText>
        </w:r>
        <w:r w:rsidR="00E27188">
          <w:rPr>
            <w:noProof/>
            <w:webHidden/>
          </w:rPr>
        </w:r>
        <w:r w:rsidR="00E27188">
          <w:rPr>
            <w:noProof/>
            <w:webHidden/>
          </w:rPr>
          <w:fldChar w:fldCharType="separate"/>
        </w:r>
        <w:r w:rsidR="00E27188">
          <w:rPr>
            <w:noProof/>
            <w:webHidden/>
          </w:rPr>
          <w:t>6</w:t>
        </w:r>
        <w:r w:rsidR="00E27188">
          <w:rPr>
            <w:noProof/>
            <w:webHidden/>
          </w:rPr>
          <w:fldChar w:fldCharType="end"/>
        </w:r>
      </w:hyperlink>
    </w:p>
    <w:p w14:paraId="0A340560" w14:textId="73B106A8" w:rsidR="00E27188" w:rsidRDefault="00B04704">
      <w:pPr>
        <w:pStyle w:val="TOC1"/>
        <w:tabs>
          <w:tab w:val="left" w:pos="660"/>
          <w:tab w:val="right" w:leader="dot" w:pos="9061"/>
        </w:tabs>
        <w:rPr>
          <w:rFonts w:asciiTheme="minorHAnsi" w:eastAsiaTheme="minorEastAsia" w:hAnsiTheme="minorHAnsi"/>
          <w:noProof/>
          <w:sz w:val="22"/>
          <w:lang w:eastAsia="lv-LV"/>
        </w:rPr>
      </w:pPr>
      <w:hyperlink w:anchor="_Toc510708000" w:history="1">
        <w:r w:rsidR="00E27188" w:rsidRPr="004700A7">
          <w:rPr>
            <w:rStyle w:val="Hyperlink"/>
            <w:noProof/>
          </w:rPr>
          <w:t>3.2.</w:t>
        </w:r>
        <w:r w:rsidR="00E27188">
          <w:rPr>
            <w:rFonts w:asciiTheme="minorHAnsi" w:eastAsiaTheme="minorEastAsia" w:hAnsiTheme="minorHAnsi"/>
            <w:noProof/>
            <w:sz w:val="22"/>
            <w:lang w:eastAsia="lv-LV"/>
          </w:rPr>
          <w:tab/>
        </w:r>
        <w:r w:rsidR="00E27188" w:rsidRPr="004700A7">
          <w:rPr>
            <w:rStyle w:val="Hyperlink"/>
            <w:noProof/>
          </w:rPr>
          <w:t>Piedāvājuma noformēšana</w:t>
        </w:r>
        <w:r w:rsidR="00E27188">
          <w:rPr>
            <w:noProof/>
            <w:webHidden/>
          </w:rPr>
          <w:tab/>
        </w:r>
        <w:r w:rsidR="00E27188">
          <w:rPr>
            <w:noProof/>
            <w:webHidden/>
          </w:rPr>
          <w:fldChar w:fldCharType="begin"/>
        </w:r>
        <w:r w:rsidR="00E27188">
          <w:rPr>
            <w:noProof/>
            <w:webHidden/>
          </w:rPr>
          <w:instrText xml:space="preserve"> PAGEREF _Toc510708000 \h </w:instrText>
        </w:r>
        <w:r w:rsidR="00E27188">
          <w:rPr>
            <w:noProof/>
            <w:webHidden/>
          </w:rPr>
        </w:r>
        <w:r w:rsidR="00E27188">
          <w:rPr>
            <w:noProof/>
            <w:webHidden/>
          </w:rPr>
          <w:fldChar w:fldCharType="separate"/>
        </w:r>
        <w:r w:rsidR="00E27188">
          <w:rPr>
            <w:noProof/>
            <w:webHidden/>
          </w:rPr>
          <w:t>7</w:t>
        </w:r>
        <w:r w:rsidR="00E27188">
          <w:rPr>
            <w:noProof/>
            <w:webHidden/>
          </w:rPr>
          <w:fldChar w:fldCharType="end"/>
        </w:r>
      </w:hyperlink>
    </w:p>
    <w:p w14:paraId="08BEECE6" w14:textId="25D73AF8" w:rsidR="00E27188" w:rsidRDefault="00B04704">
      <w:pPr>
        <w:pStyle w:val="TOC1"/>
        <w:tabs>
          <w:tab w:val="left" w:pos="440"/>
          <w:tab w:val="right" w:leader="dot" w:pos="9061"/>
        </w:tabs>
        <w:rPr>
          <w:rFonts w:asciiTheme="minorHAnsi" w:eastAsiaTheme="minorEastAsia" w:hAnsiTheme="minorHAnsi"/>
          <w:noProof/>
          <w:sz w:val="22"/>
          <w:lang w:eastAsia="lv-LV"/>
        </w:rPr>
      </w:pPr>
      <w:hyperlink w:anchor="_Toc510708001" w:history="1">
        <w:r w:rsidR="00E27188" w:rsidRPr="004700A7">
          <w:rPr>
            <w:rStyle w:val="Hyperlink"/>
            <w:noProof/>
          </w:rPr>
          <w:t>4.</w:t>
        </w:r>
        <w:r w:rsidR="00E27188">
          <w:rPr>
            <w:rFonts w:asciiTheme="minorHAnsi" w:eastAsiaTheme="minorEastAsia" w:hAnsiTheme="minorHAnsi"/>
            <w:noProof/>
            <w:sz w:val="22"/>
            <w:lang w:eastAsia="lv-LV"/>
          </w:rPr>
          <w:tab/>
        </w:r>
        <w:r w:rsidR="00E27188" w:rsidRPr="004700A7">
          <w:rPr>
            <w:rStyle w:val="Hyperlink"/>
            <w:noProof/>
          </w:rPr>
          <w:t>FINANŠU PIEDĀVĀJUMS</w:t>
        </w:r>
        <w:r w:rsidR="00E27188">
          <w:rPr>
            <w:noProof/>
            <w:webHidden/>
          </w:rPr>
          <w:tab/>
        </w:r>
        <w:r w:rsidR="00E27188">
          <w:rPr>
            <w:noProof/>
            <w:webHidden/>
          </w:rPr>
          <w:fldChar w:fldCharType="begin"/>
        </w:r>
        <w:r w:rsidR="00E27188">
          <w:rPr>
            <w:noProof/>
            <w:webHidden/>
          </w:rPr>
          <w:instrText xml:space="preserve"> PAGEREF _Toc510708001 \h </w:instrText>
        </w:r>
        <w:r w:rsidR="00E27188">
          <w:rPr>
            <w:noProof/>
            <w:webHidden/>
          </w:rPr>
        </w:r>
        <w:r w:rsidR="00E27188">
          <w:rPr>
            <w:noProof/>
            <w:webHidden/>
          </w:rPr>
          <w:fldChar w:fldCharType="separate"/>
        </w:r>
        <w:r w:rsidR="00E27188">
          <w:rPr>
            <w:noProof/>
            <w:webHidden/>
          </w:rPr>
          <w:t>8</w:t>
        </w:r>
        <w:r w:rsidR="00E27188">
          <w:rPr>
            <w:noProof/>
            <w:webHidden/>
          </w:rPr>
          <w:fldChar w:fldCharType="end"/>
        </w:r>
      </w:hyperlink>
    </w:p>
    <w:p w14:paraId="1F92EFCD" w14:textId="76BACD40" w:rsidR="00E27188" w:rsidRDefault="00B04704">
      <w:pPr>
        <w:pStyle w:val="TOC1"/>
        <w:tabs>
          <w:tab w:val="left" w:pos="440"/>
          <w:tab w:val="right" w:leader="dot" w:pos="9061"/>
        </w:tabs>
        <w:rPr>
          <w:rFonts w:asciiTheme="minorHAnsi" w:eastAsiaTheme="minorEastAsia" w:hAnsiTheme="minorHAnsi"/>
          <w:noProof/>
          <w:sz w:val="22"/>
          <w:lang w:eastAsia="lv-LV"/>
        </w:rPr>
      </w:pPr>
      <w:hyperlink w:anchor="_Toc510708002" w:history="1">
        <w:r w:rsidR="00E27188" w:rsidRPr="004700A7">
          <w:rPr>
            <w:rStyle w:val="Hyperlink"/>
            <w:bCs/>
            <w:noProof/>
            <w:kern w:val="36"/>
          </w:rPr>
          <w:t>5.</w:t>
        </w:r>
        <w:r w:rsidR="00E27188">
          <w:rPr>
            <w:rFonts w:asciiTheme="minorHAnsi" w:eastAsiaTheme="minorEastAsia" w:hAnsiTheme="minorHAnsi"/>
            <w:noProof/>
            <w:sz w:val="22"/>
            <w:lang w:eastAsia="lv-LV"/>
          </w:rPr>
          <w:tab/>
        </w:r>
        <w:r w:rsidR="00E27188" w:rsidRPr="004700A7">
          <w:rPr>
            <w:rStyle w:val="Hyperlink"/>
            <w:noProof/>
          </w:rPr>
          <w:t>PIEDĀVĀJUMU VĒRTĒŠANA</w:t>
        </w:r>
        <w:r w:rsidR="00E27188">
          <w:rPr>
            <w:noProof/>
            <w:webHidden/>
          </w:rPr>
          <w:tab/>
        </w:r>
        <w:r w:rsidR="00E27188">
          <w:rPr>
            <w:noProof/>
            <w:webHidden/>
          </w:rPr>
          <w:fldChar w:fldCharType="begin"/>
        </w:r>
        <w:r w:rsidR="00E27188">
          <w:rPr>
            <w:noProof/>
            <w:webHidden/>
          </w:rPr>
          <w:instrText xml:space="preserve"> PAGEREF _Toc510708002 \h </w:instrText>
        </w:r>
        <w:r w:rsidR="00E27188">
          <w:rPr>
            <w:noProof/>
            <w:webHidden/>
          </w:rPr>
        </w:r>
        <w:r w:rsidR="00E27188">
          <w:rPr>
            <w:noProof/>
            <w:webHidden/>
          </w:rPr>
          <w:fldChar w:fldCharType="separate"/>
        </w:r>
        <w:r w:rsidR="00E27188">
          <w:rPr>
            <w:noProof/>
            <w:webHidden/>
          </w:rPr>
          <w:t>8</w:t>
        </w:r>
        <w:r w:rsidR="00E27188">
          <w:rPr>
            <w:noProof/>
            <w:webHidden/>
          </w:rPr>
          <w:fldChar w:fldCharType="end"/>
        </w:r>
      </w:hyperlink>
    </w:p>
    <w:p w14:paraId="63064072" w14:textId="1DC77A72" w:rsidR="00E27188" w:rsidRDefault="00B04704">
      <w:pPr>
        <w:pStyle w:val="TOC1"/>
        <w:tabs>
          <w:tab w:val="left" w:pos="440"/>
          <w:tab w:val="right" w:leader="dot" w:pos="9061"/>
        </w:tabs>
        <w:rPr>
          <w:rFonts w:asciiTheme="minorHAnsi" w:eastAsiaTheme="minorEastAsia" w:hAnsiTheme="minorHAnsi"/>
          <w:noProof/>
          <w:sz w:val="22"/>
          <w:lang w:eastAsia="lv-LV"/>
        </w:rPr>
      </w:pPr>
      <w:hyperlink w:anchor="_Toc510708003" w:history="1">
        <w:r w:rsidR="00E27188" w:rsidRPr="004700A7">
          <w:rPr>
            <w:rStyle w:val="Hyperlink"/>
            <w:noProof/>
          </w:rPr>
          <w:t>6.</w:t>
        </w:r>
        <w:r w:rsidR="00E27188">
          <w:rPr>
            <w:rFonts w:asciiTheme="minorHAnsi" w:eastAsiaTheme="minorEastAsia" w:hAnsiTheme="minorHAnsi"/>
            <w:noProof/>
            <w:sz w:val="22"/>
            <w:lang w:eastAsia="lv-LV"/>
          </w:rPr>
          <w:tab/>
        </w:r>
        <w:r w:rsidR="00E27188" w:rsidRPr="004700A7">
          <w:rPr>
            <w:rStyle w:val="Hyperlink"/>
            <w:noProof/>
          </w:rPr>
          <w:t>CITA VISPĀRĪGĀ INFORMĀCIJA</w:t>
        </w:r>
        <w:r w:rsidR="00E27188">
          <w:rPr>
            <w:noProof/>
            <w:webHidden/>
          </w:rPr>
          <w:tab/>
        </w:r>
        <w:r w:rsidR="00E27188">
          <w:rPr>
            <w:noProof/>
            <w:webHidden/>
          </w:rPr>
          <w:fldChar w:fldCharType="begin"/>
        </w:r>
        <w:r w:rsidR="00E27188">
          <w:rPr>
            <w:noProof/>
            <w:webHidden/>
          </w:rPr>
          <w:instrText xml:space="preserve"> PAGEREF _Toc510708003 \h </w:instrText>
        </w:r>
        <w:r w:rsidR="00E27188">
          <w:rPr>
            <w:noProof/>
            <w:webHidden/>
          </w:rPr>
        </w:r>
        <w:r w:rsidR="00E27188">
          <w:rPr>
            <w:noProof/>
            <w:webHidden/>
          </w:rPr>
          <w:fldChar w:fldCharType="separate"/>
        </w:r>
        <w:r w:rsidR="00E27188">
          <w:rPr>
            <w:noProof/>
            <w:webHidden/>
          </w:rPr>
          <w:t>9</w:t>
        </w:r>
        <w:r w:rsidR="00E27188">
          <w:rPr>
            <w:noProof/>
            <w:webHidden/>
          </w:rPr>
          <w:fldChar w:fldCharType="end"/>
        </w:r>
      </w:hyperlink>
    </w:p>
    <w:p w14:paraId="01E33F5E" w14:textId="03F8C205" w:rsidR="00E27188" w:rsidRDefault="00B04704">
      <w:pPr>
        <w:pStyle w:val="TOC1"/>
        <w:tabs>
          <w:tab w:val="right" w:leader="dot" w:pos="9061"/>
        </w:tabs>
        <w:rPr>
          <w:rFonts w:asciiTheme="minorHAnsi" w:eastAsiaTheme="minorEastAsia" w:hAnsiTheme="minorHAnsi"/>
          <w:noProof/>
          <w:sz w:val="22"/>
          <w:lang w:eastAsia="lv-LV"/>
        </w:rPr>
      </w:pPr>
      <w:hyperlink w:anchor="_Toc510708004" w:history="1">
        <w:r w:rsidR="00E27188" w:rsidRPr="004700A7">
          <w:rPr>
            <w:rStyle w:val="Hyperlink"/>
            <w:rFonts w:eastAsia="Times New Roman"/>
            <w:noProof/>
            <w:lang w:eastAsia="lv-LV"/>
          </w:rPr>
          <w:t>1.pielikums</w:t>
        </w:r>
        <w:r w:rsidR="00E27188">
          <w:rPr>
            <w:noProof/>
            <w:webHidden/>
          </w:rPr>
          <w:tab/>
        </w:r>
        <w:r w:rsidR="00E27188">
          <w:rPr>
            <w:noProof/>
            <w:webHidden/>
          </w:rPr>
          <w:fldChar w:fldCharType="begin"/>
        </w:r>
        <w:r w:rsidR="00E27188">
          <w:rPr>
            <w:noProof/>
            <w:webHidden/>
          </w:rPr>
          <w:instrText xml:space="preserve"> PAGEREF _Toc510708004 \h </w:instrText>
        </w:r>
        <w:r w:rsidR="00E27188">
          <w:rPr>
            <w:noProof/>
            <w:webHidden/>
          </w:rPr>
        </w:r>
        <w:r w:rsidR="00E27188">
          <w:rPr>
            <w:noProof/>
            <w:webHidden/>
          </w:rPr>
          <w:fldChar w:fldCharType="separate"/>
        </w:r>
        <w:r w:rsidR="00E27188">
          <w:rPr>
            <w:noProof/>
            <w:webHidden/>
          </w:rPr>
          <w:t>10</w:t>
        </w:r>
        <w:r w:rsidR="00E27188">
          <w:rPr>
            <w:noProof/>
            <w:webHidden/>
          </w:rPr>
          <w:fldChar w:fldCharType="end"/>
        </w:r>
      </w:hyperlink>
    </w:p>
    <w:p w14:paraId="0602A67C" w14:textId="2740E559" w:rsidR="00E27188" w:rsidRDefault="00B04704">
      <w:pPr>
        <w:pStyle w:val="TOC1"/>
        <w:tabs>
          <w:tab w:val="right" w:leader="dot" w:pos="9061"/>
        </w:tabs>
        <w:rPr>
          <w:rFonts w:asciiTheme="minorHAnsi" w:eastAsiaTheme="minorEastAsia" w:hAnsiTheme="minorHAnsi"/>
          <w:noProof/>
          <w:sz w:val="22"/>
          <w:lang w:eastAsia="lv-LV"/>
        </w:rPr>
      </w:pPr>
      <w:hyperlink w:anchor="_Toc510708005" w:history="1">
        <w:r w:rsidR="00E27188" w:rsidRPr="004700A7">
          <w:rPr>
            <w:rStyle w:val="Hyperlink"/>
            <w:rFonts w:eastAsia="Times New Roman"/>
            <w:noProof/>
            <w:lang w:eastAsia="lv-LV"/>
          </w:rPr>
          <w:t>2.pielikums</w:t>
        </w:r>
        <w:r w:rsidR="00E27188">
          <w:rPr>
            <w:noProof/>
            <w:webHidden/>
          </w:rPr>
          <w:tab/>
        </w:r>
        <w:r w:rsidR="00E27188">
          <w:rPr>
            <w:noProof/>
            <w:webHidden/>
          </w:rPr>
          <w:fldChar w:fldCharType="begin"/>
        </w:r>
        <w:r w:rsidR="00E27188">
          <w:rPr>
            <w:noProof/>
            <w:webHidden/>
          </w:rPr>
          <w:instrText xml:space="preserve"> PAGEREF _Toc510708005 \h </w:instrText>
        </w:r>
        <w:r w:rsidR="00E27188">
          <w:rPr>
            <w:noProof/>
            <w:webHidden/>
          </w:rPr>
        </w:r>
        <w:r w:rsidR="00E27188">
          <w:rPr>
            <w:noProof/>
            <w:webHidden/>
          </w:rPr>
          <w:fldChar w:fldCharType="separate"/>
        </w:r>
        <w:r w:rsidR="00E27188">
          <w:rPr>
            <w:noProof/>
            <w:webHidden/>
          </w:rPr>
          <w:t>11</w:t>
        </w:r>
        <w:r w:rsidR="00E27188">
          <w:rPr>
            <w:noProof/>
            <w:webHidden/>
          </w:rPr>
          <w:fldChar w:fldCharType="end"/>
        </w:r>
      </w:hyperlink>
    </w:p>
    <w:p w14:paraId="2EB99268" w14:textId="420631E6" w:rsidR="00E27188" w:rsidRDefault="00B04704">
      <w:pPr>
        <w:pStyle w:val="TOC1"/>
        <w:tabs>
          <w:tab w:val="right" w:leader="dot" w:pos="9061"/>
        </w:tabs>
        <w:rPr>
          <w:rFonts w:asciiTheme="minorHAnsi" w:eastAsiaTheme="minorEastAsia" w:hAnsiTheme="minorHAnsi"/>
          <w:noProof/>
          <w:sz w:val="22"/>
          <w:lang w:eastAsia="lv-LV"/>
        </w:rPr>
      </w:pPr>
      <w:hyperlink w:anchor="_Toc510708006" w:history="1">
        <w:r w:rsidR="00E27188" w:rsidRPr="004700A7">
          <w:rPr>
            <w:rStyle w:val="Hyperlink"/>
            <w:rFonts w:eastAsia="Times New Roman"/>
            <w:noProof/>
            <w:lang w:eastAsia="lv-LV"/>
          </w:rPr>
          <w:t>3.pielikums</w:t>
        </w:r>
        <w:r w:rsidR="00E27188">
          <w:rPr>
            <w:noProof/>
            <w:webHidden/>
          </w:rPr>
          <w:tab/>
        </w:r>
        <w:r w:rsidR="00E27188">
          <w:rPr>
            <w:noProof/>
            <w:webHidden/>
          </w:rPr>
          <w:fldChar w:fldCharType="begin"/>
        </w:r>
        <w:r w:rsidR="00E27188">
          <w:rPr>
            <w:noProof/>
            <w:webHidden/>
          </w:rPr>
          <w:instrText xml:space="preserve"> PAGEREF _Toc510708006 \h </w:instrText>
        </w:r>
        <w:r w:rsidR="00E27188">
          <w:rPr>
            <w:noProof/>
            <w:webHidden/>
          </w:rPr>
        </w:r>
        <w:r w:rsidR="00E27188">
          <w:rPr>
            <w:noProof/>
            <w:webHidden/>
          </w:rPr>
          <w:fldChar w:fldCharType="separate"/>
        </w:r>
        <w:r w:rsidR="00E27188">
          <w:rPr>
            <w:noProof/>
            <w:webHidden/>
          </w:rPr>
          <w:t>13</w:t>
        </w:r>
        <w:r w:rsidR="00E27188">
          <w:rPr>
            <w:noProof/>
            <w:webHidden/>
          </w:rPr>
          <w:fldChar w:fldCharType="end"/>
        </w:r>
      </w:hyperlink>
    </w:p>
    <w:p w14:paraId="20326276" w14:textId="74CB537A" w:rsidR="00E27188" w:rsidRDefault="00B04704">
      <w:pPr>
        <w:pStyle w:val="TOC1"/>
        <w:tabs>
          <w:tab w:val="right" w:leader="dot" w:pos="9061"/>
        </w:tabs>
        <w:rPr>
          <w:rFonts w:asciiTheme="minorHAnsi" w:eastAsiaTheme="minorEastAsia" w:hAnsiTheme="minorHAnsi"/>
          <w:noProof/>
          <w:sz w:val="22"/>
          <w:lang w:eastAsia="lv-LV"/>
        </w:rPr>
      </w:pPr>
      <w:hyperlink w:anchor="_Toc510708007" w:history="1">
        <w:r w:rsidR="00E27188" w:rsidRPr="004700A7">
          <w:rPr>
            <w:rStyle w:val="Hyperlink"/>
            <w:rFonts w:eastAsia="Times New Roman"/>
            <w:noProof/>
          </w:rPr>
          <w:t>4.pielikums</w:t>
        </w:r>
        <w:r w:rsidR="00E27188">
          <w:rPr>
            <w:noProof/>
            <w:webHidden/>
          </w:rPr>
          <w:tab/>
        </w:r>
        <w:r w:rsidR="00E27188">
          <w:rPr>
            <w:noProof/>
            <w:webHidden/>
          </w:rPr>
          <w:fldChar w:fldCharType="begin"/>
        </w:r>
        <w:r w:rsidR="00E27188">
          <w:rPr>
            <w:noProof/>
            <w:webHidden/>
          </w:rPr>
          <w:instrText xml:space="preserve"> PAGEREF _Toc510708007 \h </w:instrText>
        </w:r>
        <w:r w:rsidR="00E27188">
          <w:rPr>
            <w:noProof/>
            <w:webHidden/>
          </w:rPr>
        </w:r>
        <w:r w:rsidR="00E27188">
          <w:rPr>
            <w:noProof/>
            <w:webHidden/>
          </w:rPr>
          <w:fldChar w:fldCharType="separate"/>
        </w:r>
        <w:r w:rsidR="00E27188">
          <w:rPr>
            <w:noProof/>
            <w:webHidden/>
          </w:rPr>
          <w:t>17</w:t>
        </w:r>
        <w:r w:rsidR="00E27188">
          <w:rPr>
            <w:noProof/>
            <w:webHidden/>
          </w:rPr>
          <w:fldChar w:fldCharType="end"/>
        </w:r>
      </w:hyperlink>
    </w:p>
    <w:p w14:paraId="47F8066C" w14:textId="5C20B9C4" w:rsidR="00E27188" w:rsidRDefault="00B04704">
      <w:pPr>
        <w:pStyle w:val="TOC1"/>
        <w:tabs>
          <w:tab w:val="right" w:leader="dot" w:pos="9061"/>
        </w:tabs>
        <w:rPr>
          <w:rFonts w:asciiTheme="minorHAnsi" w:eastAsiaTheme="minorEastAsia" w:hAnsiTheme="minorHAnsi"/>
          <w:noProof/>
          <w:sz w:val="22"/>
          <w:lang w:eastAsia="lv-LV"/>
        </w:rPr>
      </w:pPr>
      <w:hyperlink w:anchor="_Toc510708008" w:history="1">
        <w:r w:rsidR="00E27188" w:rsidRPr="004700A7">
          <w:rPr>
            <w:rStyle w:val="Hyperlink"/>
            <w:rFonts w:eastAsia="Times New Roman"/>
            <w:noProof/>
          </w:rPr>
          <w:t>5.pielikums</w:t>
        </w:r>
        <w:r w:rsidR="00E27188">
          <w:rPr>
            <w:noProof/>
            <w:webHidden/>
          </w:rPr>
          <w:tab/>
        </w:r>
        <w:r w:rsidR="00E27188">
          <w:rPr>
            <w:noProof/>
            <w:webHidden/>
          </w:rPr>
          <w:fldChar w:fldCharType="begin"/>
        </w:r>
        <w:r w:rsidR="00E27188">
          <w:rPr>
            <w:noProof/>
            <w:webHidden/>
          </w:rPr>
          <w:instrText xml:space="preserve"> PAGEREF _Toc510708008 \h </w:instrText>
        </w:r>
        <w:r w:rsidR="00E27188">
          <w:rPr>
            <w:noProof/>
            <w:webHidden/>
          </w:rPr>
        </w:r>
        <w:r w:rsidR="00E27188">
          <w:rPr>
            <w:noProof/>
            <w:webHidden/>
          </w:rPr>
          <w:fldChar w:fldCharType="separate"/>
        </w:r>
        <w:r w:rsidR="00E27188">
          <w:rPr>
            <w:noProof/>
            <w:webHidden/>
          </w:rPr>
          <w:t>19</w:t>
        </w:r>
        <w:r w:rsidR="00E27188">
          <w:rPr>
            <w:noProof/>
            <w:webHidden/>
          </w:rPr>
          <w:fldChar w:fldCharType="end"/>
        </w:r>
      </w:hyperlink>
    </w:p>
    <w:p w14:paraId="111B2C40" w14:textId="01B95ABE" w:rsidR="00E27188" w:rsidRDefault="00B04704">
      <w:pPr>
        <w:pStyle w:val="TOC1"/>
        <w:tabs>
          <w:tab w:val="right" w:leader="dot" w:pos="9061"/>
        </w:tabs>
        <w:rPr>
          <w:rFonts w:asciiTheme="minorHAnsi" w:eastAsiaTheme="minorEastAsia" w:hAnsiTheme="minorHAnsi"/>
          <w:noProof/>
          <w:sz w:val="22"/>
          <w:lang w:eastAsia="lv-LV"/>
        </w:rPr>
      </w:pPr>
      <w:hyperlink w:anchor="_Toc510708009" w:history="1">
        <w:r w:rsidR="00E27188" w:rsidRPr="004700A7">
          <w:rPr>
            <w:rStyle w:val="Hyperlink"/>
            <w:rFonts w:eastAsia="Times New Roman"/>
            <w:noProof/>
            <w:lang w:eastAsia="lv-LV"/>
          </w:rPr>
          <w:t>6.pielikums</w:t>
        </w:r>
        <w:r w:rsidR="00E27188">
          <w:rPr>
            <w:noProof/>
            <w:webHidden/>
          </w:rPr>
          <w:tab/>
        </w:r>
        <w:r w:rsidR="00E27188">
          <w:rPr>
            <w:noProof/>
            <w:webHidden/>
          </w:rPr>
          <w:fldChar w:fldCharType="begin"/>
        </w:r>
        <w:r w:rsidR="00E27188">
          <w:rPr>
            <w:noProof/>
            <w:webHidden/>
          </w:rPr>
          <w:instrText xml:space="preserve"> PAGEREF _Toc510708009 \h </w:instrText>
        </w:r>
        <w:r w:rsidR="00E27188">
          <w:rPr>
            <w:noProof/>
            <w:webHidden/>
          </w:rPr>
        </w:r>
        <w:r w:rsidR="00E27188">
          <w:rPr>
            <w:noProof/>
            <w:webHidden/>
          </w:rPr>
          <w:fldChar w:fldCharType="separate"/>
        </w:r>
        <w:r w:rsidR="00E27188">
          <w:rPr>
            <w:noProof/>
            <w:webHidden/>
          </w:rPr>
          <w:t>21</w:t>
        </w:r>
        <w:r w:rsidR="00E27188">
          <w:rPr>
            <w:noProof/>
            <w:webHidden/>
          </w:rPr>
          <w:fldChar w:fldCharType="end"/>
        </w:r>
      </w:hyperlink>
    </w:p>
    <w:p w14:paraId="5A7D484C" w14:textId="0D995E91" w:rsidR="00E27188" w:rsidRDefault="00B04704">
      <w:pPr>
        <w:pStyle w:val="TOC1"/>
        <w:tabs>
          <w:tab w:val="right" w:leader="dot" w:pos="9061"/>
        </w:tabs>
        <w:rPr>
          <w:rFonts w:asciiTheme="minorHAnsi" w:eastAsiaTheme="minorEastAsia" w:hAnsiTheme="minorHAnsi"/>
          <w:noProof/>
          <w:sz w:val="22"/>
          <w:lang w:eastAsia="lv-LV"/>
        </w:rPr>
      </w:pPr>
      <w:hyperlink w:anchor="_Toc510708010" w:history="1">
        <w:r w:rsidR="00E27188" w:rsidRPr="004700A7">
          <w:rPr>
            <w:rStyle w:val="Hyperlink"/>
            <w:noProof/>
          </w:rPr>
          <w:t>7.pielikums</w:t>
        </w:r>
        <w:r w:rsidR="00E27188">
          <w:rPr>
            <w:noProof/>
            <w:webHidden/>
          </w:rPr>
          <w:tab/>
        </w:r>
        <w:r w:rsidR="00E27188">
          <w:rPr>
            <w:noProof/>
            <w:webHidden/>
          </w:rPr>
          <w:fldChar w:fldCharType="begin"/>
        </w:r>
        <w:r w:rsidR="00E27188">
          <w:rPr>
            <w:noProof/>
            <w:webHidden/>
          </w:rPr>
          <w:instrText xml:space="preserve"> PAGEREF _Toc510708010 \h </w:instrText>
        </w:r>
        <w:r w:rsidR="00E27188">
          <w:rPr>
            <w:noProof/>
            <w:webHidden/>
          </w:rPr>
        </w:r>
        <w:r w:rsidR="00E27188">
          <w:rPr>
            <w:noProof/>
            <w:webHidden/>
          </w:rPr>
          <w:fldChar w:fldCharType="separate"/>
        </w:r>
        <w:r w:rsidR="00E27188">
          <w:rPr>
            <w:noProof/>
            <w:webHidden/>
          </w:rPr>
          <w:t>28</w:t>
        </w:r>
        <w:r w:rsidR="00E27188">
          <w:rPr>
            <w:noProof/>
            <w:webHidden/>
          </w:rPr>
          <w:fldChar w:fldCharType="end"/>
        </w:r>
      </w:hyperlink>
    </w:p>
    <w:p w14:paraId="6DF888E0" w14:textId="1FAB271F" w:rsidR="00A67594" w:rsidRDefault="00120B07" w:rsidP="00A67594">
      <w:pPr>
        <w:pStyle w:val="Heading1"/>
      </w:pPr>
      <w:r>
        <w:rPr>
          <w:rFonts w:eastAsiaTheme="minorHAnsi" w:cstheme="minorBidi"/>
          <w:b w:val="0"/>
          <w:szCs w:val="22"/>
        </w:rPr>
        <w:fldChar w:fldCharType="end"/>
      </w:r>
    </w:p>
    <w:p w14:paraId="72A7DD07" w14:textId="77777777" w:rsidR="00A67594" w:rsidRDefault="00A67594" w:rsidP="00A67594">
      <w:pPr>
        <w:rPr>
          <w:rFonts w:eastAsiaTheme="majorEastAsia" w:cstheme="majorBidi"/>
          <w:szCs w:val="32"/>
        </w:rPr>
      </w:pPr>
      <w:r>
        <w:br w:type="page"/>
      </w:r>
    </w:p>
    <w:p w14:paraId="2CD745DD" w14:textId="77777777" w:rsidR="00786F37" w:rsidRPr="00870B86" w:rsidRDefault="00786F37" w:rsidP="00A67594">
      <w:pPr>
        <w:pStyle w:val="Heading1"/>
        <w:numPr>
          <w:ilvl w:val="0"/>
          <w:numId w:val="10"/>
        </w:numPr>
        <w:jc w:val="center"/>
      </w:pPr>
      <w:bookmarkStart w:id="15" w:name="_Toc510707987"/>
      <w:r w:rsidRPr="00870B86">
        <w:lastRenderedPageBreak/>
        <w:t>VISPĀRĪGA INFORMĀCIJA</w:t>
      </w:r>
      <w:bookmarkEnd w:id="14"/>
      <w:bookmarkEnd w:id="15"/>
    </w:p>
    <w:p w14:paraId="599FED8D" w14:textId="77777777" w:rsidR="00786F37" w:rsidRDefault="00786F37" w:rsidP="00786F37">
      <w:pPr>
        <w:rPr>
          <w:rFonts w:eastAsia="Times New Roman" w:cs="Times New Roman"/>
          <w:szCs w:val="24"/>
        </w:rPr>
      </w:pPr>
    </w:p>
    <w:p w14:paraId="676911E3" w14:textId="77777777" w:rsidR="00786F37" w:rsidRPr="000465ED" w:rsidRDefault="00786F37" w:rsidP="00786F37">
      <w:pPr>
        <w:rPr>
          <w:rFonts w:eastAsia="Times New Roman" w:cs="Times New Roman"/>
          <w:szCs w:val="24"/>
        </w:rPr>
      </w:pPr>
    </w:p>
    <w:p w14:paraId="44E01F3C" w14:textId="77777777" w:rsidR="00786F37" w:rsidRPr="00B04CDF" w:rsidRDefault="00786F37" w:rsidP="00503D3D">
      <w:pPr>
        <w:pStyle w:val="Heading2"/>
        <w:numPr>
          <w:ilvl w:val="1"/>
          <w:numId w:val="2"/>
        </w:numPr>
      </w:pPr>
      <w:bookmarkStart w:id="16" w:name="_Toc491702562"/>
      <w:bookmarkStart w:id="17" w:name="_Toc497998679"/>
      <w:bookmarkStart w:id="18" w:name="_Toc510707988"/>
      <w:r w:rsidRPr="00B04CDF">
        <w:t>Iepirkuma Nolikumā lietotie saīsinājumi un termini</w:t>
      </w:r>
      <w:bookmarkEnd w:id="16"/>
      <w:bookmarkEnd w:id="17"/>
      <w:bookmarkEnd w:id="18"/>
    </w:p>
    <w:p w14:paraId="651B1E9B" w14:textId="77777777" w:rsidR="00786F37" w:rsidRPr="000465ED" w:rsidRDefault="00786F37" w:rsidP="00786F37">
      <w:pPr>
        <w:keepNext/>
        <w:keepLines/>
        <w:spacing w:before="40"/>
        <w:outlineLvl w:val="1"/>
        <w:rPr>
          <w:rFonts w:eastAsiaTheme="majorEastAsia" w:cstheme="majorBidi"/>
          <w:b/>
          <w:szCs w:val="26"/>
          <w:lang w:eastAsia="lv-LV"/>
        </w:rPr>
      </w:pPr>
    </w:p>
    <w:p w14:paraId="5C720A08" w14:textId="77777777" w:rsidR="00786F37" w:rsidRPr="000465ED" w:rsidRDefault="00786F37" w:rsidP="00786F37">
      <w:pPr>
        <w:rPr>
          <w:rFonts w:eastAsia="Times New Roman" w:cs="Times New Roman"/>
          <w:szCs w:val="24"/>
          <w:lang w:eastAsia="lv-LV"/>
        </w:rPr>
      </w:pPr>
    </w:p>
    <w:tbl>
      <w:tblPr>
        <w:tblW w:w="8789" w:type="dxa"/>
        <w:tblInd w:w="108" w:type="dxa"/>
        <w:tblLook w:val="04A0" w:firstRow="1" w:lastRow="0" w:firstColumn="1" w:lastColumn="0" w:noHBand="0" w:noVBand="1"/>
      </w:tblPr>
      <w:tblGrid>
        <w:gridCol w:w="2496"/>
        <w:gridCol w:w="6293"/>
      </w:tblGrid>
      <w:tr w:rsidR="00786F37" w:rsidRPr="000465ED" w14:paraId="60593954" w14:textId="77777777" w:rsidTr="008E2056">
        <w:trPr>
          <w:trHeight w:val="315"/>
        </w:trPr>
        <w:tc>
          <w:tcPr>
            <w:tcW w:w="2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7BA10"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IeVP</w:t>
            </w:r>
          </w:p>
        </w:tc>
        <w:tc>
          <w:tcPr>
            <w:tcW w:w="6293" w:type="dxa"/>
            <w:tcBorders>
              <w:top w:val="single" w:sz="4" w:space="0" w:color="auto"/>
              <w:left w:val="nil"/>
              <w:bottom w:val="single" w:sz="4" w:space="0" w:color="auto"/>
              <w:right w:val="single" w:sz="4" w:space="0" w:color="auto"/>
            </w:tcBorders>
            <w:shd w:val="clear" w:color="auto" w:fill="auto"/>
            <w:noWrap/>
            <w:vAlign w:val="center"/>
          </w:tcPr>
          <w:p w14:paraId="43A9B388"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Ieslodzījuma vietu pārvalde</w:t>
            </w:r>
          </w:p>
        </w:tc>
      </w:tr>
      <w:tr w:rsidR="00786F37" w:rsidRPr="000465ED" w14:paraId="792076B3" w14:textId="77777777" w:rsidTr="008E2056">
        <w:trPr>
          <w:trHeight w:val="315"/>
        </w:trPr>
        <w:tc>
          <w:tcPr>
            <w:tcW w:w="2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92BF2"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CPV</w:t>
            </w:r>
          </w:p>
        </w:tc>
        <w:tc>
          <w:tcPr>
            <w:tcW w:w="6293" w:type="dxa"/>
            <w:tcBorders>
              <w:top w:val="single" w:sz="4" w:space="0" w:color="auto"/>
              <w:left w:val="nil"/>
              <w:bottom w:val="single" w:sz="4" w:space="0" w:color="auto"/>
              <w:right w:val="single" w:sz="4" w:space="0" w:color="auto"/>
            </w:tcBorders>
            <w:shd w:val="clear" w:color="auto" w:fill="auto"/>
            <w:noWrap/>
            <w:vAlign w:val="center"/>
            <w:hideMark/>
          </w:tcPr>
          <w:p w14:paraId="4717DA5A"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Common Procurement Vocabulary – kopējā iepirkuma vārdnīca</w:t>
            </w:r>
          </w:p>
        </w:tc>
      </w:tr>
      <w:tr w:rsidR="00786F37" w:rsidRPr="000465ED" w14:paraId="02735E19" w14:textId="77777777" w:rsidTr="008E2056">
        <w:trPr>
          <w:trHeight w:val="315"/>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6D76A038"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PIL</w:t>
            </w:r>
          </w:p>
        </w:tc>
        <w:tc>
          <w:tcPr>
            <w:tcW w:w="6293" w:type="dxa"/>
            <w:tcBorders>
              <w:top w:val="nil"/>
              <w:left w:val="nil"/>
              <w:bottom w:val="single" w:sz="4" w:space="0" w:color="auto"/>
              <w:right w:val="single" w:sz="4" w:space="0" w:color="auto"/>
            </w:tcBorders>
            <w:shd w:val="clear" w:color="auto" w:fill="auto"/>
            <w:vAlign w:val="bottom"/>
            <w:hideMark/>
          </w:tcPr>
          <w:p w14:paraId="7AED7376"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Publisko iepirkumu likums</w:t>
            </w:r>
          </w:p>
        </w:tc>
      </w:tr>
      <w:tr w:rsidR="00786F37" w:rsidRPr="000465ED" w14:paraId="0E64D9F7" w14:textId="77777777" w:rsidTr="008E2056">
        <w:trPr>
          <w:trHeight w:val="315"/>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1EED8BAC"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PVN</w:t>
            </w:r>
          </w:p>
        </w:tc>
        <w:tc>
          <w:tcPr>
            <w:tcW w:w="6293" w:type="dxa"/>
            <w:tcBorders>
              <w:top w:val="nil"/>
              <w:left w:val="nil"/>
              <w:bottom w:val="single" w:sz="4" w:space="0" w:color="auto"/>
              <w:right w:val="single" w:sz="4" w:space="0" w:color="auto"/>
            </w:tcBorders>
            <w:shd w:val="clear" w:color="auto" w:fill="auto"/>
            <w:noWrap/>
            <w:vAlign w:val="center"/>
            <w:hideMark/>
          </w:tcPr>
          <w:p w14:paraId="1A140DDF"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Pievienotās vērtības nodoklis</w:t>
            </w:r>
          </w:p>
        </w:tc>
      </w:tr>
      <w:tr w:rsidR="00786F37" w:rsidRPr="000465ED" w14:paraId="4B5C6FBC"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4E0A83D0"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Iepirkums</w:t>
            </w:r>
          </w:p>
        </w:tc>
        <w:tc>
          <w:tcPr>
            <w:tcW w:w="6293" w:type="dxa"/>
            <w:tcBorders>
              <w:top w:val="nil"/>
              <w:left w:val="nil"/>
              <w:bottom w:val="single" w:sz="4" w:space="0" w:color="auto"/>
              <w:right w:val="single" w:sz="4" w:space="0" w:color="auto"/>
            </w:tcBorders>
            <w:shd w:val="clear" w:color="auto" w:fill="auto"/>
            <w:noWrap/>
            <w:vAlign w:val="center"/>
            <w:hideMark/>
          </w:tcPr>
          <w:p w14:paraId="046FAD6A" w14:textId="77777777" w:rsidR="00786F37" w:rsidRPr="000465ED" w:rsidRDefault="00786F37" w:rsidP="008E2056">
            <w:pPr>
              <w:rPr>
                <w:rFonts w:eastAsia="Times New Roman" w:cs="Times New Roman"/>
                <w:color w:val="000000"/>
                <w:szCs w:val="24"/>
                <w:lang w:eastAsia="lv-LV"/>
              </w:rPr>
            </w:pPr>
            <w:r>
              <w:rPr>
                <w:rFonts w:eastAsia="Times New Roman" w:cs="Times New Roman"/>
                <w:color w:val="000000"/>
                <w:szCs w:val="24"/>
                <w:lang w:eastAsia="lv-LV"/>
              </w:rPr>
              <w:t xml:space="preserve">Saskaņā ar </w:t>
            </w:r>
            <w:r w:rsidRPr="000465ED">
              <w:rPr>
                <w:rFonts w:eastAsia="Times New Roman" w:cs="Times New Roman"/>
                <w:color w:val="000000"/>
                <w:szCs w:val="24"/>
                <w:lang w:eastAsia="lv-LV"/>
              </w:rPr>
              <w:t xml:space="preserve">Publisko iepirkumu likuma </w:t>
            </w:r>
            <w:r>
              <w:rPr>
                <w:rFonts w:eastAsia="Times New Roman" w:cs="Times New Roman"/>
                <w:color w:val="000000"/>
                <w:szCs w:val="24"/>
                <w:lang w:eastAsia="lv-LV"/>
              </w:rPr>
              <w:t>10</w:t>
            </w:r>
            <w:r w:rsidRPr="000465ED">
              <w:rPr>
                <w:rFonts w:eastAsia="Times New Roman" w:cs="Times New Roman"/>
                <w:color w:val="000000"/>
                <w:szCs w:val="24"/>
                <w:lang w:eastAsia="lv-LV"/>
              </w:rPr>
              <w:t>.panta</w:t>
            </w:r>
            <w:r>
              <w:rPr>
                <w:rFonts w:eastAsia="Times New Roman" w:cs="Times New Roman"/>
                <w:color w:val="000000"/>
                <w:szCs w:val="24"/>
                <w:lang w:eastAsia="lv-LV"/>
              </w:rPr>
              <w:t xml:space="preserve"> pirmo daļu (2.pielikuma pakalpojumi)</w:t>
            </w:r>
            <w:r w:rsidRPr="000465ED">
              <w:rPr>
                <w:rFonts w:eastAsia="Times New Roman" w:cs="Times New Roman"/>
                <w:color w:val="000000"/>
                <w:szCs w:val="24"/>
                <w:lang w:eastAsia="lv-LV"/>
              </w:rPr>
              <w:t xml:space="preserve"> rīkots iepirkums</w:t>
            </w:r>
          </w:p>
        </w:tc>
      </w:tr>
      <w:tr w:rsidR="00786F37" w:rsidRPr="000465ED" w14:paraId="705F688C"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343749ED"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Nolikums</w:t>
            </w:r>
          </w:p>
        </w:tc>
        <w:tc>
          <w:tcPr>
            <w:tcW w:w="6293" w:type="dxa"/>
            <w:tcBorders>
              <w:top w:val="nil"/>
              <w:left w:val="nil"/>
              <w:bottom w:val="single" w:sz="4" w:space="0" w:color="auto"/>
              <w:right w:val="single" w:sz="4" w:space="0" w:color="auto"/>
            </w:tcBorders>
            <w:shd w:val="clear" w:color="auto" w:fill="auto"/>
            <w:noWrap/>
            <w:vAlign w:val="center"/>
          </w:tcPr>
          <w:p w14:paraId="481BDFA4"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Iepirkuma Nolikums (tajā skaitā tā pielikumi)</w:t>
            </w:r>
          </w:p>
        </w:tc>
      </w:tr>
      <w:tr w:rsidR="00786F37" w:rsidRPr="000465ED" w14:paraId="69C50045"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173AB820"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Pretendents/Piegādātājs</w:t>
            </w:r>
          </w:p>
        </w:tc>
        <w:tc>
          <w:tcPr>
            <w:tcW w:w="6293" w:type="dxa"/>
            <w:tcBorders>
              <w:top w:val="nil"/>
              <w:left w:val="nil"/>
              <w:bottom w:val="single" w:sz="4" w:space="0" w:color="auto"/>
              <w:right w:val="single" w:sz="4" w:space="0" w:color="auto"/>
            </w:tcBorders>
            <w:shd w:val="clear" w:color="auto" w:fill="auto"/>
            <w:noWrap/>
            <w:vAlign w:val="center"/>
          </w:tcPr>
          <w:p w14:paraId="42B66171" w14:textId="77777777" w:rsidR="00786F37" w:rsidRPr="000465ED" w:rsidRDefault="00786F37" w:rsidP="008E2056">
            <w:pPr>
              <w:rPr>
                <w:rFonts w:eastAsia="Times New Roman" w:cs="Times New Roman"/>
                <w:color w:val="000000"/>
                <w:szCs w:val="24"/>
                <w:highlight w:val="yellow"/>
                <w:lang w:eastAsia="lv-LV"/>
              </w:rPr>
            </w:pPr>
            <w:r w:rsidRPr="000465ED">
              <w:rPr>
                <w:rFonts w:eastAsia="Times New Roman" w:cs="Times New Roman"/>
                <w:szCs w:val="24"/>
                <w:lang w:eastAsia="lv-LV"/>
              </w:rPr>
              <w:t>Persona, kura plāno iesniegt un iesniedz piedāvājumu Iepirkumā: juridiska vai fiziska persona vai piegādātāju apvienība vai personālsabiedrība (pilnsabiedrība vai komandītsabiedrība)</w:t>
            </w:r>
          </w:p>
        </w:tc>
      </w:tr>
      <w:tr w:rsidR="00786F37" w:rsidRPr="000465ED" w14:paraId="6730F9D8"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45A83733"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Pasūtītājs</w:t>
            </w:r>
          </w:p>
        </w:tc>
        <w:tc>
          <w:tcPr>
            <w:tcW w:w="6293" w:type="dxa"/>
            <w:tcBorders>
              <w:top w:val="nil"/>
              <w:left w:val="nil"/>
              <w:bottom w:val="single" w:sz="4" w:space="0" w:color="auto"/>
              <w:right w:val="single" w:sz="4" w:space="0" w:color="auto"/>
            </w:tcBorders>
            <w:shd w:val="clear" w:color="auto" w:fill="auto"/>
            <w:noWrap/>
            <w:vAlign w:val="center"/>
          </w:tcPr>
          <w:p w14:paraId="615A7B17"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Ieslodzījuma vietu pārvalde</w:t>
            </w:r>
          </w:p>
        </w:tc>
      </w:tr>
    </w:tbl>
    <w:p w14:paraId="5CEDC12A" w14:textId="77777777" w:rsidR="00786F37" w:rsidRDefault="00786F37" w:rsidP="00786F37">
      <w:pPr>
        <w:rPr>
          <w:rFonts w:eastAsia="Times New Roman" w:cs="Times New Roman"/>
          <w:szCs w:val="24"/>
        </w:rPr>
      </w:pPr>
    </w:p>
    <w:p w14:paraId="28183F1A" w14:textId="77777777" w:rsidR="00786F37" w:rsidRPr="000465ED" w:rsidRDefault="00786F37" w:rsidP="00786F37">
      <w:pPr>
        <w:rPr>
          <w:rFonts w:eastAsia="Times New Roman" w:cs="Times New Roman"/>
          <w:szCs w:val="24"/>
        </w:rPr>
      </w:pPr>
    </w:p>
    <w:p w14:paraId="45398FED" w14:textId="77777777" w:rsidR="00786F37" w:rsidRPr="000465ED" w:rsidRDefault="00786F37" w:rsidP="00503D3D">
      <w:pPr>
        <w:pStyle w:val="Heading2"/>
        <w:numPr>
          <w:ilvl w:val="1"/>
          <w:numId w:val="2"/>
        </w:numPr>
      </w:pPr>
      <w:bookmarkStart w:id="19" w:name="_Toc491702563"/>
      <w:bookmarkStart w:id="20" w:name="_Toc497998680"/>
      <w:bookmarkStart w:id="21" w:name="_Toc510707989"/>
      <w:r w:rsidRPr="000465ED">
        <w:t>Informācija par Pasūtītāju</w:t>
      </w:r>
      <w:bookmarkEnd w:id="19"/>
      <w:bookmarkEnd w:id="20"/>
      <w:bookmarkEnd w:id="21"/>
    </w:p>
    <w:p w14:paraId="4C535BE0" w14:textId="77777777" w:rsidR="00786F37" w:rsidRDefault="00786F37" w:rsidP="00786F37">
      <w:pPr>
        <w:rPr>
          <w:rFonts w:eastAsia="Times New Roman" w:cs="Times New Roman"/>
          <w:szCs w:val="24"/>
          <w:lang w:eastAsia="lv-LV"/>
        </w:rPr>
      </w:pPr>
    </w:p>
    <w:p w14:paraId="34F885FB" w14:textId="77777777" w:rsidR="00786F37" w:rsidRPr="000465ED" w:rsidRDefault="00786F37" w:rsidP="00786F37">
      <w:pPr>
        <w:rPr>
          <w:rFonts w:eastAsia="Times New Roman" w:cs="Times New Roman"/>
          <w:szCs w:val="24"/>
          <w:lang w:eastAsia="lv-LV"/>
        </w:rPr>
      </w:pPr>
    </w:p>
    <w:tbl>
      <w:tblPr>
        <w:tblW w:w="8780" w:type="dxa"/>
        <w:tblInd w:w="108" w:type="dxa"/>
        <w:tblLook w:val="04A0" w:firstRow="1" w:lastRow="0" w:firstColumn="1" w:lastColumn="0" w:noHBand="0" w:noVBand="1"/>
      </w:tblPr>
      <w:tblGrid>
        <w:gridCol w:w="2420"/>
        <w:gridCol w:w="6360"/>
      </w:tblGrid>
      <w:tr w:rsidR="00786F37" w:rsidRPr="000465ED" w14:paraId="53A4C682" w14:textId="77777777" w:rsidTr="008E2056">
        <w:trPr>
          <w:trHeight w:val="31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8AD59"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Pasūtītāja nosaukums</w:t>
            </w:r>
          </w:p>
        </w:tc>
        <w:tc>
          <w:tcPr>
            <w:tcW w:w="6360" w:type="dxa"/>
            <w:tcBorders>
              <w:top w:val="single" w:sz="4" w:space="0" w:color="auto"/>
              <w:left w:val="nil"/>
              <w:bottom w:val="single" w:sz="4" w:space="0" w:color="auto"/>
              <w:right w:val="single" w:sz="4" w:space="0" w:color="auto"/>
            </w:tcBorders>
            <w:shd w:val="clear" w:color="auto" w:fill="auto"/>
            <w:noWrap/>
            <w:vAlign w:val="center"/>
            <w:hideMark/>
          </w:tcPr>
          <w:p w14:paraId="425F0DE4"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xml:space="preserve"> Ieslodzījuma vietu pārvalde</w:t>
            </w:r>
          </w:p>
        </w:tc>
      </w:tr>
      <w:tr w:rsidR="00786F37" w:rsidRPr="000465ED" w14:paraId="09B07FF2" w14:textId="77777777" w:rsidTr="008E2056">
        <w:trPr>
          <w:trHeight w:val="315"/>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73604B88"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Adrese</w:t>
            </w:r>
          </w:p>
        </w:tc>
        <w:tc>
          <w:tcPr>
            <w:tcW w:w="6360" w:type="dxa"/>
            <w:tcBorders>
              <w:top w:val="nil"/>
              <w:left w:val="nil"/>
              <w:bottom w:val="single" w:sz="4" w:space="0" w:color="auto"/>
              <w:right w:val="single" w:sz="4" w:space="0" w:color="auto"/>
            </w:tcBorders>
            <w:shd w:val="clear" w:color="auto" w:fill="auto"/>
            <w:noWrap/>
            <w:vAlign w:val="center"/>
            <w:hideMark/>
          </w:tcPr>
          <w:p w14:paraId="503E863C"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xml:space="preserve"> Stabu iela 89, Rīga, LV-1009</w:t>
            </w:r>
          </w:p>
        </w:tc>
      </w:tr>
      <w:tr w:rsidR="00786F37" w:rsidRPr="000465ED" w14:paraId="3DB86060" w14:textId="77777777" w:rsidTr="008E2056">
        <w:trPr>
          <w:trHeight w:val="315"/>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532919B7"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Reģ. Nr.</w:t>
            </w:r>
          </w:p>
        </w:tc>
        <w:tc>
          <w:tcPr>
            <w:tcW w:w="6360" w:type="dxa"/>
            <w:tcBorders>
              <w:top w:val="nil"/>
              <w:left w:val="nil"/>
              <w:bottom w:val="single" w:sz="4" w:space="0" w:color="auto"/>
              <w:right w:val="single" w:sz="4" w:space="0" w:color="auto"/>
            </w:tcBorders>
            <w:shd w:val="clear" w:color="auto" w:fill="auto"/>
            <w:noWrap/>
            <w:vAlign w:val="bottom"/>
            <w:hideMark/>
          </w:tcPr>
          <w:p w14:paraId="6ACC6129"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90000027165</w:t>
            </w:r>
          </w:p>
        </w:tc>
      </w:tr>
      <w:tr w:rsidR="00786F37" w:rsidRPr="000465ED" w14:paraId="522A796D" w14:textId="77777777" w:rsidTr="008E2056">
        <w:trPr>
          <w:trHeight w:val="180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65560DBA"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Kontaktpersonas:</w:t>
            </w:r>
          </w:p>
        </w:tc>
        <w:tc>
          <w:tcPr>
            <w:tcW w:w="6360" w:type="dxa"/>
            <w:tcBorders>
              <w:top w:val="nil"/>
              <w:left w:val="nil"/>
              <w:bottom w:val="single" w:sz="4" w:space="0" w:color="auto"/>
              <w:right w:val="single" w:sz="4" w:space="0" w:color="auto"/>
            </w:tcBorders>
            <w:shd w:val="clear" w:color="auto" w:fill="auto"/>
            <w:vAlign w:val="center"/>
            <w:hideMark/>
          </w:tcPr>
          <w:p w14:paraId="31598405" w14:textId="1AE962FA" w:rsidR="00786F37" w:rsidRPr="000465ED" w:rsidRDefault="00786F37" w:rsidP="008E2056">
            <w:pPr>
              <w:rPr>
                <w:rFonts w:eastAsia="Times New Roman" w:cs="Times New Roman"/>
                <w:color w:val="000000"/>
                <w:szCs w:val="24"/>
                <w:lang w:eastAsia="lv-LV"/>
              </w:rPr>
            </w:pPr>
            <w:r w:rsidRPr="00DA0CD8">
              <w:rPr>
                <w:rFonts w:eastAsia="Times New Roman" w:cs="Times New Roman"/>
                <w:szCs w:val="24"/>
                <w:lang w:eastAsia="lv-LV"/>
              </w:rPr>
              <w:t xml:space="preserve">1) </w:t>
            </w:r>
            <w:r w:rsidRPr="00DA0CD8">
              <w:rPr>
                <w:rFonts w:eastAsia="Times New Roman" w:cs="Times New Roman"/>
                <w:szCs w:val="24"/>
                <w:u w:val="single"/>
                <w:lang w:eastAsia="lv-LV"/>
              </w:rPr>
              <w:t>jautājumos par pretendentu kvalifikācijas prasībām un Tehnisko specifikāciju</w:t>
            </w:r>
            <w:r w:rsidRPr="00DA0CD8">
              <w:rPr>
                <w:rFonts w:eastAsia="Times New Roman" w:cs="Times New Roman"/>
                <w:szCs w:val="24"/>
                <w:lang w:eastAsia="lv-LV"/>
              </w:rPr>
              <w:t xml:space="preserve"> – Irina Borodjuka, Ieslodzījuma vietu pārvaldes īstenotā Eiropas Sociālā fonda projekta Nr.9.1.2.0/16/I/001 "Bijušo ieslodzīto integrācija sabiedrībā un </w:t>
            </w:r>
            <w:r w:rsidRPr="00A50F60">
              <w:rPr>
                <w:rFonts w:eastAsia="Times New Roman" w:cs="Times New Roman"/>
                <w:szCs w:val="24"/>
                <w:lang w:eastAsia="lv-LV"/>
              </w:rPr>
              <w:t xml:space="preserve">darba tirgū" </w:t>
            </w:r>
            <w:r w:rsidR="00A50F60" w:rsidRPr="00A50F60">
              <w:rPr>
                <w:szCs w:val="24"/>
              </w:rPr>
              <w:t>Klientiem domāto pasākumu koordinatore</w:t>
            </w:r>
            <w:r w:rsidRPr="00DA0CD8">
              <w:rPr>
                <w:rFonts w:eastAsia="Times New Roman" w:cs="Times New Roman"/>
                <w:szCs w:val="24"/>
                <w:lang w:eastAsia="lv-LV"/>
              </w:rPr>
              <w:t xml:space="preserve">, tālruņa numurs: +371 29907177, e-pasts: </w:t>
            </w:r>
            <w:hyperlink r:id="rId8" w:history="1">
              <w:r w:rsidRPr="00DA0CD8">
                <w:rPr>
                  <w:rStyle w:val="Hyperlink"/>
                  <w:rFonts w:eastAsia="Times New Roman" w:cs="Times New Roman"/>
                  <w:color w:val="auto"/>
                  <w:szCs w:val="24"/>
                  <w:lang w:eastAsia="lv-LV"/>
                </w:rPr>
                <w:t>irina.borodjuka@ievp.gov.lv</w:t>
              </w:r>
            </w:hyperlink>
            <w:r w:rsidR="00DA0CD8">
              <w:rPr>
                <w:rStyle w:val="Hyperlink"/>
                <w:rFonts w:eastAsia="Times New Roman" w:cs="Times New Roman"/>
                <w:color w:val="auto"/>
                <w:szCs w:val="24"/>
                <w:lang w:eastAsia="lv-LV"/>
              </w:rPr>
              <w:t xml:space="preserve">  </w:t>
            </w:r>
          </w:p>
        </w:tc>
      </w:tr>
      <w:tr w:rsidR="00786F37" w:rsidRPr="000465ED" w14:paraId="1F6D6761" w14:textId="77777777" w:rsidTr="008E2056">
        <w:trPr>
          <w:trHeight w:val="130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42811A9F"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w:t>
            </w:r>
          </w:p>
        </w:tc>
        <w:tc>
          <w:tcPr>
            <w:tcW w:w="6360" w:type="dxa"/>
            <w:tcBorders>
              <w:top w:val="nil"/>
              <w:left w:val="nil"/>
              <w:bottom w:val="single" w:sz="4" w:space="0" w:color="auto"/>
              <w:right w:val="single" w:sz="4" w:space="0" w:color="auto"/>
            </w:tcBorders>
            <w:shd w:val="clear" w:color="auto" w:fill="auto"/>
            <w:vAlign w:val="center"/>
            <w:hideMark/>
          </w:tcPr>
          <w:p w14:paraId="6DE71F4C" w14:textId="77777777" w:rsidR="00786F37" w:rsidRPr="00DA0CD8" w:rsidRDefault="00786F37" w:rsidP="008E2056">
            <w:pPr>
              <w:rPr>
                <w:rFonts w:eastAsia="Times New Roman" w:cs="Times New Roman"/>
                <w:szCs w:val="24"/>
                <w:lang w:eastAsia="lv-LV"/>
              </w:rPr>
            </w:pPr>
            <w:r w:rsidRPr="000465ED">
              <w:rPr>
                <w:rFonts w:eastAsia="Times New Roman" w:cs="Times New Roman"/>
                <w:color w:val="000000"/>
                <w:szCs w:val="24"/>
                <w:lang w:eastAsia="lv-LV"/>
              </w:rPr>
              <w:t xml:space="preserve"> </w:t>
            </w:r>
            <w:r w:rsidRPr="00DA0CD8">
              <w:rPr>
                <w:rFonts w:eastAsia="Times New Roman" w:cs="Times New Roman"/>
                <w:szCs w:val="24"/>
                <w:lang w:eastAsia="lv-LV"/>
              </w:rPr>
              <w:t xml:space="preserve">2) </w:t>
            </w:r>
            <w:r w:rsidRPr="00DA0CD8">
              <w:rPr>
                <w:rFonts w:eastAsia="Times New Roman" w:cs="Times New Roman"/>
                <w:szCs w:val="24"/>
                <w:u w:val="single"/>
                <w:lang w:eastAsia="lv-LV"/>
              </w:rPr>
              <w:t>jautājumos par Nolikuma vispārīgo informāciju</w:t>
            </w:r>
            <w:r w:rsidRPr="00DA0CD8">
              <w:rPr>
                <w:rFonts w:eastAsia="Times New Roman" w:cs="Times New Roman"/>
                <w:szCs w:val="24"/>
                <w:lang w:eastAsia="lv-LV"/>
              </w:rPr>
              <w:t xml:space="preserve"> – Una Asariņa, Ieslodzījuma vietu pārvaldes īstenotā Eiropas Sociālā fonda projekta Nr.9.1.2.0/16/I/001 "Bijušo ieslodzīto integrācija </w:t>
            </w:r>
          </w:p>
          <w:p w14:paraId="56A8A922" w14:textId="77777777" w:rsidR="00786F37" w:rsidRPr="000465ED" w:rsidRDefault="00786F37" w:rsidP="008E2056">
            <w:pPr>
              <w:rPr>
                <w:rFonts w:eastAsia="Times New Roman" w:cs="Times New Roman"/>
                <w:color w:val="000000"/>
                <w:szCs w:val="24"/>
                <w:lang w:eastAsia="lv-LV"/>
              </w:rPr>
            </w:pPr>
            <w:r w:rsidRPr="00DA0CD8">
              <w:rPr>
                <w:rFonts w:eastAsia="Times New Roman" w:cs="Times New Roman"/>
                <w:szCs w:val="24"/>
                <w:lang w:eastAsia="lv-LV"/>
              </w:rPr>
              <w:t xml:space="preserve">sabiedrībā un darba tirgū" juriste, tālruņa numurs: +371 22301885, e-pasts: </w:t>
            </w:r>
            <w:hyperlink r:id="rId9" w:history="1">
              <w:r w:rsidRPr="00DA0CD8">
                <w:rPr>
                  <w:rFonts w:eastAsia="Times New Roman" w:cs="Times New Roman"/>
                  <w:szCs w:val="24"/>
                  <w:u w:val="single"/>
                  <w:lang w:eastAsia="lv-LV"/>
                </w:rPr>
                <w:t>una.asarina@ievp.gov.lv</w:t>
              </w:r>
            </w:hyperlink>
            <w:r w:rsidRPr="000465ED">
              <w:rPr>
                <w:rFonts w:eastAsia="Times New Roman" w:cs="Times New Roman"/>
                <w:color w:val="000000"/>
                <w:szCs w:val="24"/>
                <w:lang w:eastAsia="lv-LV"/>
              </w:rPr>
              <w:t xml:space="preserve"> </w:t>
            </w:r>
          </w:p>
        </w:tc>
      </w:tr>
      <w:tr w:rsidR="00786F37" w:rsidRPr="000465ED" w14:paraId="5134E35B" w14:textId="77777777" w:rsidTr="008E2056">
        <w:trPr>
          <w:trHeight w:val="73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4323A88A"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Darba laiks</w:t>
            </w:r>
          </w:p>
        </w:tc>
        <w:tc>
          <w:tcPr>
            <w:tcW w:w="6360" w:type="dxa"/>
            <w:tcBorders>
              <w:top w:val="nil"/>
              <w:left w:val="nil"/>
              <w:bottom w:val="single" w:sz="4" w:space="0" w:color="auto"/>
              <w:right w:val="single" w:sz="4" w:space="0" w:color="auto"/>
            </w:tcBorders>
            <w:shd w:val="clear" w:color="auto" w:fill="auto"/>
            <w:vAlign w:val="center"/>
            <w:hideMark/>
          </w:tcPr>
          <w:p w14:paraId="4A0587BB"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Darba dienās no plkst.8.30 līdz plkst.12.30 un no plkst.13.00 līdz plkst.17.00</w:t>
            </w:r>
          </w:p>
        </w:tc>
      </w:tr>
    </w:tbl>
    <w:p w14:paraId="7502EC67" w14:textId="77777777" w:rsidR="00786F37" w:rsidRDefault="00786F37" w:rsidP="00786F37">
      <w:pPr>
        <w:rPr>
          <w:rFonts w:eastAsia="Times New Roman" w:cs="Times New Roman"/>
          <w:szCs w:val="24"/>
        </w:rPr>
      </w:pPr>
    </w:p>
    <w:p w14:paraId="0C341D2A" w14:textId="77777777" w:rsidR="00786F37" w:rsidRDefault="00786F37" w:rsidP="00786F37">
      <w:pPr>
        <w:rPr>
          <w:rFonts w:eastAsia="Times New Roman" w:cs="Times New Roman"/>
          <w:szCs w:val="24"/>
        </w:rPr>
      </w:pPr>
    </w:p>
    <w:p w14:paraId="464F7D8B" w14:textId="77777777" w:rsidR="00786F37" w:rsidRDefault="00786F37" w:rsidP="00503D3D">
      <w:pPr>
        <w:pStyle w:val="Heading2"/>
        <w:numPr>
          <w:ilvl w:val="1"/>
          <w:numId w:val="2"/>
        </w:numPr>
      </w:pPr>
      <w:bookmarkStart w:id="22" w:name="_Toc491702564"/>
      <w:bookmarkStart w:id="23" w:name="_Toc497998681"/>
      <w:bookmarkStart w:id="24" w:name="_Toc510707990"/>
      <w:r w:rsidRPr="000465ED">
        <w:t>Iepirkuma identifikācijas numurs, priekšmets un CPV kods</w:t>
      </w:r>
      <w:bookmarkEnd w:id="22"/>
      <w:bookmarkEnd w:id="23"/>
      <w:bookmarkEnd w:id="24"/>
    </w:p>
    <w:p w14:paraId="72901A8E" w14:textId="77777777" w:rsidR="00F2608A" w:rsidRDefault="00F2608A" w:rsidP="00786F37">
      <w:pPr>
        <w:keepNext/>
        <w:keepLines/>
        <w:spacing w:before="40"/>
        <w:outlineLvl w:val="1"/>
        <w:rPr>
          <w:rFonts w:eastAsiaTheme="majorEastAsia" w:cstheme="majorBidi"/>
          <w:b/>
          <w:szCs w:val="26"/>
          <w:lang w:eastAsia="lv-LV"/>
        </w:rPr>
      </w:pPr>
    </w:p>
    <w:p w14:paraId="1D57AA5B" w14:textId="638C8573" w:rsidR="00870B86" w:rsidRPr="00792D20" w:rsidRDefault="00870B86" w:rsidP="00E735D5">
      <w:pPr>
        <w:pStyle w:val="ListParagraph"/>
        <w:numPr>
          <w:ilvl w:val="2"/>
          <w:numId w:val="2"/>
        </w:numPr>
        <w:tabs>
          <w:tab w:val="left" w:pos="1276"/>
        </w:tabs>
        <w:ind w:left="0" w:firstLine="426"/>
        <w:rPr>
          <w:lang w:eastAsia="lv-LV"/>
        </w:rPr>
      </w:pPr>
      <w:r w:rsidRPr="00792D20">
        <w:rPr>
          <w:lang w:eastAsia="lv-LV"/>
        </w:rPr>
        <w:t>Iepirkuma identifikācijas numurs: IeVP </w:t>
      </w:r>
      <w:r w:rsidR="0010133E" w:rsidRPr="00792D20">
        <w:rPr>
          <w:lang w:eastAsia="lv-LV"/>
        </w:rPr>
        <w:t>201</w:t>
      </w:r>
      <w:r w:rsidR="0010133E">
        <w:rPr>
          <w:lang w:eastAsia="lv-LV"/>
        </w:rPr>
        <w:t>8</w:t>
      </w:r>
      <w:r w:rsidRPr="00792D20">
        <w:rPr>
          <w:lang w:eastAsia="lv-LV"/>
        </w:rPr>
        <w:t>/</w:t>
      </w:r>
      <w:r w:rsidR="003765B1">
        <w:rPr>
          <w:rFonts w:eastAsia="Times New Roman" w:cs="Times New Roman"/>
          <w:szCs w:val="24"/>
          <w:lang w:eastAsia="lv-LV"/>
        </w:rPr>
        <w:t>32</w:t>
      </w:r>
      <w:r w:rsidRPr="00792D20">
        <w:rPr>
          <w:lang w:eastAsia="lv-LV"/>
        </w:rPr>
        <w:t>/ESF;</w:t>
      </w:r>
    </w:p>
    <w:p w14:paraId="472F26C5" w14:textId="227E36D1" w:rsidR="00870B86" w:rsidRDefault="00870B86" w:rsidP="00E735D5">
      <w:pPr>
        <w:pStyle w:val="ListParagraph"/>
        <w:numPr>
          <w:ilvl w:val="2"/>
          <w:numId w:val="2"/>
        </w:numPr>
        <w:tabs>
          <w:tab w:val="left" w:pos="1276"/>
        </w:tabs>
        <w:ind w:left="0" w:firstLine="426"/>
        <w:rPr>
          <w:lang w:eastAsia="lv-LV"/>
        </w:rPr>
      </w:pPr>
      <w:r w:rsidRPr="00506C8C">
        <w:rPr>
          <w:u w:val="single"/>
          <w:lang w:eastAsia="lv-LV"/>
        </w:rPr>
        <w:t>Iepirkuma priekšmets:</w:t>
      </w:r>
      <w:r w:rsidRPr="000465ED">
        <w:rPr>
          <w:lang w:eastAsia="lv-LV"/>
        </w:rPr>
        <w:t xml:space="preserve"> </w:t>
      </w:r>
      <w:r w:rsidR="00B96C6B">
        <w:rPr>
          <w:rFonts w:cs="Times New Roman"/>
          <w:szCs w:val="24"/>
        </w:rPr>
        <w:t>p</w:t>
      </w:r>
      <w:r w:rsidR="00B96C6B" w:rsidRPr="003E0EA9">
        <w:rPr>
          <w:rFonts w:cs="Times New Roman"/>
          <w:szCs w:val="24"/>
        </w:rPr>
        <w:t>ieaugušo neformālās izglītības programmu īstenošana ieslodzījuma vietās</w:t>
      </w:r>
      <w:r w:rsidRPr="000465ED">
        <w:rPr>
          <w:lang w:eastAsia="lv-LV"/>
        </w:rPr>
        <w:t xml:space="preserve"> (turpmāk – P</w:t>
      </w:r>
      <w:r>
        <w:rPr>
          <w:lang w:eastAsia="lv-LV"/>
        </w:rPr>
        <w:t>akalpoj</w:t>
      </w:r>
      <w:r w:rsidRPr="000465ED">
        <w:rPr>
          <w:lang w:eastAsia="lv-LV"/>
        </w:rPr>
        <w:t>ums);</w:t>
      </w:r>
    </w:p>
    <w:p w14:paraId="76EF38DE" w14:textId="19E9846F" w:rsidR="00870B86" w:rsidRPr="00E416C8" w:rsidRDefault="00870B86" w:rsidP="00E735D5">
      <w:pPr>
        <w:pStyle w:val="ListParagraph"/>
        <w:numPr>
          <w:ilvl w:val="2"/>
          <w:numId w:val="2"/>
        </w:numPr>
        <w:tabs>
          <w:tab w:val="left" w:pos="1276"/>
        </w:tabs>
        <w:ind w:left="0" w:firstLine="426"/>
        <w:rPr>
          <w:rFonts w:cs="Times New Roman"/>
          <w:szCs w:val="24"/>
          <w:lang w:eastAsia="lv-LV"/>
        </w:rPr>
      </w:pPr>
      <w:r w:rsidRPr="00E416C8">
        <w:rPr>
          <w:rFonts w:cs="Times New Roman"/>
          <w:szCs w:val="24"/>
          <w:lang w:eastAsia="lv-LV"/>
        </w:rPr>
        <w:t xml:space="preserve">CPV kods: </w:t>
      </w:r>
      <w:r w:rsidR="00EC3DB4" w:rsidRPr="00E416C8">
        <w:rPr>
          <w:rFonts w:cs="Times New Roman"/>
          <w:szCs w:val="24"/>
        </w:rPr>
        <w:t>80000000-4</w:t>
      </w:r>
      <w:r w:rsidR="00EC3DB4" w:rsidRPr="00E416C8">
        <w:rPr>
          <w:rFonts w:cs="Times New Roman"/>
          <w:iCs/>
          <w:szCs w:val="24"/>
        </w:rPr>
        <w:t xml:space="preserve"> (</w:t>
      </w:r>
      <w:r w:rsidR="00EC3DB4" w:rsidRPr="00E416C8">
        <w:rPr>
          <w:rFonts w:cs="Times New Roman"/>
          <w:szCs w:val="24"/>
        </w:rPr>
        <w:t>Izglītības un mācību pakalpojumi</w:t>
      </w:r>
      <w:r w:rsidR="00EC3DB4" w:rsidRPr="00E416C8">
        <w:rPr>
          <w:rFonts w:cs="Times New Roman"/>
          <w:iCs/>
          <w:szCs w:val="24"/>
        </w:rPr>
        <w:t>)</w:t>
      </w:r>
      <w:r w:rsidR="00A906DF">
        <w:rPr>
          <w:rFonts w:cs="Times New Roman"/>
          <w:iCs/>
          <w:szCs w:val="24"/>
        </w:rPr>
        <w:t>,</w:t>
      </w:r>
      <w:r w:rsidR="00A25219" w:rsidRPr="00E416C8">
        <w:rPr>
          <w:rFonts w:cs="Times New Roman"/>
          <w:szCs w:val="24"/>
        </w:rPr>
        <w:t xml:space="preserve"> </w:t>
      </w:r>
      <w:hyperlink r:id="rId10" w:history="1">
        <w:r w:rsidR="0026665F" w:rsidRPr="00E416C8">
          <w:rPr>
            <w:rFonts w:cs="Times New Roman"/>
            <w:szCs w:val="24"/>
            <w:shd w:val="clear" w:color="auto" w:fill="FFFFFF"/>
          </w:rPr>
          <w:t>80400000-8</w:t>
        </w:r>
      </w:hyperlink>
      <w:r w:rsidR="0026665F" w:rsidRPr="00E416C8">
        <w:rPr>
          <w:rFonts w:cs="Times New Roman"/>
          <w:szCs w:val="24"/>
        </w:rPr>
        <w:t xml:space="preserve"> (</w:t>
      </w:r>
      <w:r w:rsidR="0026665F" w:rsidRPr="00E416C8">
        <w:rPr>
          <w:rFonts w:cs="Times New Roman"/>
          <w:szCs w:val="24"/>
          <w:shd w:val="clear" w:color="auto" w:fill="FFFFFF"/>
        </w:rPr>
        <w:t>Pieaugušo izglītības un citi izglītības pakalpojumi)</w:t>
      </w:r>
      <w:r w:rsidRPr="00E416C8">
        <w:rPr>
          <w:rFonts w:cs="Times New Roman"/>
          <w:i/>
          <w:szCs w:val="24"/>
          <w:lang w:eastAsia="lv-LV"/>
        </w:rPr>
        <w:t>.</w:t>
      </w:r>
    </w:p>
    <w:p w14:paraId="52658CAA" w14:textId="45A0C4B4" w:rsidR="00870B86" w:rsidRPr="00844E5D" w:rsidRDefault="008222E9" w:rsidP="00E735D5">
      <w:pPr>
        <w:pStyle w:val="ListParagraph"/>
        <w:numPr>
          <w:ilvl w:val="2"/>
          <w:numId w:val="2"/>
        </w:numPr>
        <w:tabs>
          <w:tab w:val="left" w:pos="1276"/>
        </w:tabs>
        <w:ind w:left="0" w:firstLine="426"/>
        <w:rPr>
          <w:lang w:eastAsia="lv-LV"/>
        </w:rPr>
      </w:pPr>
      <w:r w:rsidRPr="00844E5D">
        <w:rPr>
          <w:lang w:eastAsia="lv-LV"/>
        </w:rPr>
        <w:lastRenderedPageBreak/>
        <w:t xml:space="preserve">Iepirkuma priekšmets </w:t>
      </w:r>
      <w:r w:rsidR="00870B86" w:rsidRPr="00844E5D">
        <w:rPr>
          <w:lang w:eastAsia="lv-LV"/>
        </w:rPr>
        <w:t xml:space="preserve">ir sadalīts </w:t>
      </w:r>
      <w:r w:rsidR="00665C9E">
        <w:rPr>
          <w:lang w:eastAsia="lv-LV"/>
        </w:rPr>
        <w:t>6</w:t>
      </w:r>
      <w:r w:rsidR="00DF14BF" w:rsidRPr="00844E5D">
        <w:rPr>
          <w:lang w:eastAsia="lv-LV"/>
        </w:rPr>
        <w:t xml:space="preserve"> </w:t>
      </w:r>
      <w:r w:rsidR="00870B86" w:rsidRPr="00844E5D">
        <w:rPr>
          <w:lang w:eastAsia="lv-LV"/>
        </w:rPr>
        <w:t>(</w:t>
      </w:r>
      <w:r w:rsidR="00665C9E">
        <w:rPr>
          <w:lang w:eastAsia="lv-LV"/>
        </w:rPr>
        <w:t>seš</w:t>
      </w:r>
      <w:r w:rsidR="00DF14BF" w:rsidRPr="00844E5D">
        <w:rPr>
          <w:lang w:eastAsia="lv-LV"/>
        </w:rPr>
        <w:t>ās</w:t>
      </w:r>
      <w:r w:rsidR="00870B86" w:rsidRPr="00844E5D">
        <w:rPr>
          <w:lang w:eastAsia="lv-LV"/>
        </w:rPr>
        <w:t>) Iepirkuma daļās:</w:t>
      </w:r>
    </w:p>
    <w:p w14:paraId="1CD244E1" w14:textId="538F8B70" w:rsidR="00551927" w:rsidRPr="00844E5D" w:rsidRDefault="00870B86" w:rsidP="00E735D5">
      <w:pPr>
        <w:pStyle w:val="ListParagraph"/>
        <w:numPr>
          <w:ilvl w:val="3"/>
          <w:numId w:val="2"/>
        </w:numPr>
        <w:tabs>
          <w:tab w:val="left" w:pos="993"/>
          <w:tab w:val="left" w:pos="1276"/>
        </w:tabs>
        <w:ind w:left="0" w:firstLine="426"/>
      </w:pPr>
      <w:r w:rsidRPr="00844E5D">
        <w:rPr>
          <w:u w:val="single"/>
          <w:lang w:eastAsia="lv-LV"/>
        </w:rPr>
        <w:t>1.daļa</w:t>
      </w:r>
      <w:r w:rsidRPr="00844E5D">
        <w:rPr>
          <w:lang w:eastAsia="lv-LV"/>
        </w:rPr>
        <w:t xml:space="preserve"> </w:t>
      </w:r>
      <w:r w:rsidRPr="00844E5D">
        <w:rPr>
          <w:rFonts w:eastAsia="Times New Roman"/>
          <w:lang w:eastAsia="lv-LV"/>
        </w:rPr>
        <w:t>"</w:t>
      </w:r>
      <w:r w:rsidR="00933E79" w:rsidRPr="00844E5D">
        <w:t>P</w:t>
      </w:r>
      <w:r w:rsidR="00665C9E" w:rsidRPr="003E0EA9">
        <w:rPr>
          <w:rFonts w:cs="Times New Roman"/>
          <w:szCs w:val="24"/>
        </w:rPr>
        <w:t>ieaugušo neformālās</w:t>
      </w:r>
      <w:r w:rsidR="00665C9E">
        <w:t xml:space="preserve"> </w:t>
      </w:r>
      <w:r w:rsidR="00933E79" w:rsidRPr="00844E5D">
        <w:rPr>
          <w:iCs/>
          <w:kern w:val="28"/>
          <w:lang w:eastAsia="lv-LV"/>
        </w:rPr>
        <w:t>izglītības programm</w:t>
      </w:r>
      <w:r w:rsidR="002351E3">
        <w:rPr>
          <w:iCs/>
          <w:kern w:val="28"/>
          <w:lang w:eastAsia="lv-LV"/>
        </w:rPr>
        <w:t xml:space="preserve">as </w:t>
      </w:r>
      <w:r w:rsidR="001E339B" w:rsidRPr="00844E5D">
        <w:rPr>
          <w:rFonts w:eastAsia="Times New Roman"/>
          <w:lang w:eastAsia="lv-LV"/>
        </w:rPr>
        <w:t>"</w:t>
      </w:r>
      <w:r w:rsidR="002351E3">
        <w:rPr>
          <w:color w:val="000000"/>
          <w:lang w:eastAsia="lv-LV"/>
        </w:rPr>
        <w:t>Koka rotaļlietu un apģērbu aksesuāru izgatavošana</w:t>
      </w:r>
      <w:r w:rsidR="001E339B" w:rsidRPr="00844E5D">
        <w:rPr>
          <w:rFonts w:eastAsia="Times New Roman"/>
          <w:lang w:eastAsia="lv-LV"/>
        </w:rPr>
        <w:t>"</w:t>
      </w:r>
      <w:r w:rsidR="00933E79" w:rsidRPr="00844E5D">
        <w:rPr>
          <w:iCs/>
          <w:kern w:val="28"/>
          <w:lang w:eastAsia="lv-LV"/>
        </w:rPr>
        <w:t xml:space="preserve"> īstenošana</w:t>
      </w:r>
      <w:r w:rsidR="00933E79" w:rsidRPr="00844E5D">
        <w:rPr>
          <w:rFonts w:cs="Times New Roman"/>
          <w:szCs w:val="24"/>
        </w:rPr>
        <w:t xml:space="preserve"> </w:t>
      </w:r>
      <w:r w:rsidRPr="00844E5D">
        <w:t xml:space="preserve">ieslodzītajiem </w:t>
      </w:r>
      <w:r w:rsidR="00551927" w:rsidRPr="00276D14">
        <w:rPr>
          <w:rFonts w:eastAsia="Calibri"/>
        </w:rPr>
        <w:t>Brasas cietumā</w:t>
      </w:r>
      <w:r w:rsidR="00844E5D" w:rsidRPr="00276D14">
        <w:t xml:space="preserve"> un </w:t>
      </w:r>
      <w:r w:rsidR="0083350F" w:rsidRPr="00276D14">
        <w:rPr>
          <w:rFonts w:eastAsia="Calibri"/>
        </w:rPr>
        <w:t>Daugavgrīvas cietumā</w:t>
      </w:r>
      <w:r w:rsidR="00396B14" w:rsidRPr="00844E5D">
        <w:rPr>
          <w:rFonts w:eastAsia="Times New Roman"/>
          <w:lang w:eastAsia="lv-LV"/>
        </w:rPr>
        <w:t>"</w:t>
      </w:r>
      <w:r w:rsidR="00551927" w:rsidRPr="00844E5D">
        <w:rPr>
          <w:rFonts w:eastAsia="Calibri"/>
        </w:rPr>
        <w:t>;</w:t>
      </w:r>
    </w:p>
    <w:p w14:paraId="49A92D86" w14:textId="4679F684" w:rsidR="00870B86" w:rsidRPr="00844E5D" w:rsidRDefault="00396B14" w:rsidP="00E735D5">
      <w:pPr>
        <w:pStyle w:val="ListParagraph"/>
        <w:numPr>
          <w:ilvl w:val="3"/>
          <w:numId w:val="2"/>
        </w:numPr>
        <w:tabs>
          <w:tab w:val="left" w:pos="993"/>
          <w:tab w:val="left" w:pos="1276"/>
        </w:tabs>
        <w:ind w:left="0" w:firstLine="426"/>
      </w:pPr>
      <w:r w:rsidRPr="00844E5D">
        <w:rPr>
          <w:u w:val="single"/>
        </w:rPr>
        <w:t>2.daļa</w:t>
      </w:r>
      <w:r w:rsidRPr="00844E5D">
        <w:rPr>
          <w:rFonts w:eastAsia="Times New Roman"/>
          <w:lang w:eastAsia="lv-LV"/>
        </w:rPr>
        <w:t xml:space="preserve"> "</w:t>
      </w:r>
      <w:r w:rsidR="007929E9" w:rsidRPr="00844E5D">
        <w:t>P</w:t>
      </w:r>
      <w:r w:rsidR="007929E9" w:rsidRPr="003E0EA9">
        <w:rPr>
          <w:rFonts w:cs="Times New Roman"/>
          <w:szCs w:val="24"/>
        </w:rPr>
        <w:t>ieaugušo neformālās</w:t>
      </w:r>
      <w:r w:rsidR="007929E9">
        <w:t xml:space="preserve"> </w:t>
      </w:r>
      <w:r w:rsidR="007929E9" w:rsidRPr="00844E5D">
        <w:rPr>
          <w:iCs/>
          <w:kern w:val="28"/>
          <w:lang w:eastAsia="lv-LV"/>
        </w:rPr>
        <w:t>izglītības programm</w:t>
      </w:r>
      <w:r w:rsidR="002351E3">
        <w:rPr>
          <w:iCs/>
          <w:kern w:val="28"/>
          <w:lang w:eastAsia="lv-LV"/>
        </w:rPr>
        <w:t>as</w:t>
      </w:r>
      <w:r w:rsidR="007929E9" w:rsidRPr="00844E5D">
        <w:rPr>
          <w:iCs/>
          <w:kern w:val="28"/>
          <w:lang w:eastAsia="lv-LV"/>
        </w:rPr>
        <w:t xml:space="preserve"> </w:t>
      </w:r>
      <w:r w:rsidR="001E339B" w:rsidRPr="00844E5D">
        <w:rPr>
          <w:rFonts w:eastAsia="Times New Roman"/>
          <w:lang w:eastAsia="lv-LV"/>
        </w:rPr>
        <w:t>"</w:t>
      </w:r>
      <w:r w:rsidR="002351E3">
        <w:rPr>
          <w:color w:val="000000"/>
          <w:lang w:eastAsia="lv-LV"/>
        </w:rPr>
        <w:t>Stils un imidžs</w:t>
      </w:r>
      <w:r w:rsidR="001E339B" w:rsidRPr="00844E5D">
        <w:rPr>
          <w:rFonts w:eastAsia="Times New Roman"/>
          <w:lang w:eastAsia="lv-LV"/>
        </w:rPr>
        <w:t>"</w:t>
      </w:r>
      <w:r w:rsidR="002351E3" w:rsidRPr="00844E5D">
        <w:rPr>
          <w:iCs/>
          <w:kern w:val="28"/>
          <w:lang w:eastAsia="lv-LV"/>
        </w:rPr>
        <w:t xml:space="preserve"> </w:t>
      </w:r>
      <w:r w:rsidR="007929E9" w:rsidRPr="00844E5D">
        <w:rPr>
          <w:iCs/>
          <w:kern w:val="28"/>
          <w:lang w:eastAsia="lv-LV"/>
        </w:rPr>
        <w:t>īstenošana</w:t>
      </w:r>
      <w:r w:rsidR="007929E9" w:rsidRPr="00844E5D">
        <w:rPr>
          <w:rFonts w:cs="Times New Roman"/>
          <w:szCs w:val="24"/>
        </w:rPr>
        <w:t xml:space="preserve"> </w:t>
      </w:r>
      <w:r w:rsidR="007929E9" w:rsidRPr="00844E5D">
        <w:t>ieslodzītaj</w:t>
      </w:r>
      <w:r w:rsidR="00276D14">
        <w:t>ā</w:t>
      </w:r>
      <w:r w:rsidR="007929E9" w:rsidRPr="00844E5D">
        <w:t>m</w:t>
      </w:r>
      <w:r w:rsidRPr="00844E5D">
        <w:t xml:space="preserve"> </w:t>
      </w:r>
      <w:r w:rsidR="00276D14" w:rsidRPr="00276D14">
        <w:t>Iļģuciema cietumā</w:t>
      </w:r>
      <w:r w:rsidR="00870B86" w:rsidRPr="00844E5D">
        <w:rPr>
          <w:rFonts w:eastAsia="Times New Roman"/>
          <w:lang w:eastAsia="lv-LV"/>
        </w:rPr>
        <w:t>"</w:t>
      </w:r>
      <w:r w:rsidR="00870B86" w:rsidRPr="00844E5D">
        <w:t>;</w:t>
      </w:r>
    </w:p>
    <w:p w14:paraId="7A4459F3" w14:textId="78AD4274" w:rsidR="00870B86" w:rsidRPr="00844E5D" w:rsidRDefault="002F4414" w:rsidP="00E735D5">
      <w:pPr>
        <w:pStyle w:val="ListParagraph"/>
        <w:numPr>
          <w:ilvl w:val="3"/>
          <w:numId w:val="2"/>
        </w:numPr>
        <w:tabs>
          <w:tab w:val="left" w:pos="993"/>
          <w:tab w:val="left" w:pos="1276"/>
        </w:tabs>
        <w:ind w:left="0" w:firstLine="426"/>
        <w:rPr>
          <w:lang w:eastAsia="lv-LV"/>
        </w:rPr>
      </w:pPr>
      <w:r w:rsidRPr="00844E5D">
        <w:rPr>
          <w:u w:val="single"/>
        </w:rPr>
        <w:t>3.daļa</w:t>
      </w:r>
      <w:r w:rsidRPr="00844E5D">
        <w:rPr>
          <w:rFonts w:eastAsia="Times New Roman"/>
          <w:lang w:eastAsia="lv-LV"/>
        </w:rPr>
        <w:t xml:space="preserve"> </w:t>
      </w:r>
      <w:r w:rsidR="00870B86" w:rsidRPr="00844E5D">
        <w:rPr>
          <w:rFonts w:eastAsia="Times New Roman"/>
          <w:lang w:eastAsia="lv-LV"/>
        </w:rPr>
        <w:t>"</w:t>
      </w:r>
      <w:r w:rsidR="007929E9" w:rsidRPr="00844E5D">
        <w:t>P</w:t>
      </w:r>
      <w:r w:rsidR="007929E9" w:rsidRPr="003E0EA9">
        <w:rPr>
          <w:rFonts w:cs="Times New Roman"/>
          <w:szCs w:val="24"/>
        </w:rPr>
        <w:t>ieaugušo neformālās</w:t>
      </w:r>
      <w:r w:rsidR="007929E9">
        <w:t xml:space="preserve"> </w:t>
      </w:r>
      <w:r w:rsidR="007929E9" w:rsidRPr="00844E5D">
        <w:rPr>
          <w:iCs/>
          <w:kern w:val="28"/>
          <w:lang w:eastAsia="lv-LV"/>
        </w:rPr>
        <w:t>izglītības programm</w:t>
      </w:r>
      <w:r w:rsidR="003E203F">
        <w:rPr>
          <w:iCs/>
          <w:kern w:val="28"/>
          <w:lang w:eastAsia="lv-LV"/>
        </w:rPr>
        <w:t>as</w:t>
      </w:r>
      <w:r w:rsidR="007929E9" w:rsidRPr="00844E5D">
        <w:rPr>
          <w:iCs/>
          <w:kern w:val="28"/>
          <w:lang w:eastAsia="lv-LV"/>
        </w:rPr>
        <w:t xml:space="preserve"> </w:t>
      </w:r>
      <w:r w:rsidR="001E339B" w:rsidRPr="00844E5D">
        <w:rPr>
          <w:rFonts w:eastAsia="Times New Roman"/>
          <w:lang w:eastAsia="lv-LV"/>
        </w:rPr>
        <w:t>"</w:t>
      </w:r>
      <w:r w:rsidR="003E203F">
        <w:rPr>
          <w:color w:val="000000"/>
          <w:lang w:eastAsia="lv-LV"/>
        </w:rPr>
        <w:t>Kokgriešana</w:t>
      </w:r>
      <w:r w:rsidR="001E339B" w:rsidRPr="00844E5D">
        <w:rPr>
          <w:rFonts w:eastAsia="Times New Roman"/>
          <w:lang w:eastAsia="lv-LV"/>
        </w:rPr>
        <w:t>"</w:t>
      </w:r>
      <w:r w:rsidR="003E203F" w:rsidRPr="00844E5D">
        <w:rPr>
          <w:iCs/>
          <w:kern w:val="28"/>
          <w:lang w:eastAsia="lv-LV"/>
        </w:rPr>
        <w:t xml:space="preserve"> </w:t>
      </w:r>
      <w:r w:rsidR="007929E9" w:rsidRPr="00844E5D">
        <w:rPr>
          <w:iCs/>
          <w:kern w:val="28"/>
          <w:lang w:eastAsia="lv-LV"/>
        </w:rPr>
        <w:t>īstenošana</w:t>
      </w:r>
      <w:r w:rsidR="007929E9" w:rsidRPr="00844E5D">
        <w:rPr>
          <w:rFonts w:cs="Times New Roman"/>
          <w:szCs w:val="24"/>
        </w:rPr>
        <w:t xml:space="preserve"> </w:t>
      </w:r>
      <w:r w:rsidR="007929E9" w:rsidRPr="00844E5D">
        <w:t>ieslodzītaj</w:t>
      </w:r>
      <w:r w:rsidR="00276D14">
        <w:t>ie</w:t>
      </w:r>
      <w:r w:rsidR="007929E9" w:rsidRPr="00844E5D">
        <w:t>m</w:t>
      </w:r>
      <w:r w:rsidR="008D5701" w:rsidRPr="00844E5D">
        <w:t xml:space="preserve"> </w:t>
      </w:r>
      <w:r w:rsidR="00276D14" w:rsidRPr="00EA060B">
        <w:rPr>
          <w:rFonts w:eastAsia="Calibri"/>
        </w:rPr>
        <w:t>Jelgavas cietumā un Liepājas cietumā</w:t>
      </w:r>
      <w:r w:rsidR="008D5701" w:rsidRPr="00844E5D">
        <w:rPr>
          <w:rFonts w:eastAsia="Times New Roman"/>
          <w:lang w:eastAsia="lv-LV"/>
        </w:rPr>
        <w:t>"</w:t>
      </w:r>
      <w:r w:rsidR="00870B86" w:rsidRPr="00844E5D">
        <w:rPr>
          <w:rFonts w:eastAsia="Times New Roman"/>
          <w:lang w:eastAsia="lv-LV"/>
        </w:rPr>
        <w:t>;</w:t>
      </w:r>
    </w:p>
    <w:p w14:paraId="2B3BAB2D" w14:textId="5E04ACC5" w:rsidR="00F50366" w:rsidRPr="00844E5D" w:rsidRDefault="00C90733" w:rsidP="00E735D5">
      <w:pPr>
        <w:pStyle w:val="ListParagraph"/>
        <w:numPr>
          <w:ilvl w:val="3"/>
          <w:numId w:val="2"/>
        </w:numPr>
        <w:tabs>
          <w:tab w:val="left" w:pos="993"/>
          <w:tab w:val="left" w:pos="1276"/>
        </w:tabs>
        <w:ind w:left="0" w:firstLine="426"/>
        <w:rPr>
          <w:lang w:eastAsia="lv-LV"/>
        </w:rPr>
      </w:pPr>
      <w:r w:rsidRPr="00844E5D">
        <w:rPr>
          <w:u w:val="single"/>
        </w:rPr>
        <w:t>4.daļa</w:t>
      </w:r>
      <w:r w:rsidRPr="00844E5D">
        <w:rPr>
          <w:rFonts w:eastAsia="Times New Roman"/>
          <w:lang w:eastAsia="lv-LV"/>
        </w:rPr>
        <w:t xml:space="preserve"> </w:t>
      </w:r>
      <w:r w:rsidR="00F50366" w:rsidRPr="00844E5D">
        <w:rPr>
          <w:rFonts w:eastAsia="Times New Roman"/>
          <w:lang w:eastAsia="lv-LV"/>
        </w:rPr>
        <w:t>"</w:t>
      </w:r>
      <w:r w:rsidR="007929E9" w:rsidRPr="00844E5D">
        <w:t>P</w:t>
      </w:r>
      <w:r w:rsidR="007929E9" w:rsidRPr="003E0EA9">
        <w:rPr>
          <w:rFonts w:cs="Times New Roman"/>
          <w:szCs w:val="24"/>
        </w:rPr>
        <w:t>ieaugušo neformālās</w:t>
      </w:r>
      <w:r w:rsidR="007929E9">
        <w:t xml:space="preserve"> </w:t>
      </w:r>
      <w:r w:rsidR="007929E9" w:rsidRPr="00844E5D">
        <w:rPr>
          <w:iCs/>
          <w:kern w:val="28"/>
          <w:lang w:eastAsia="lv-LV"/>
        </w:rPr>
        <w:t>izglītības programm</w:t>
      </w:r>
      <w:r w:rsidR="00C05171">
        <w:rPr>
          <w:iCs/>
          <w:kern w:val="28"/>
          <w:lang w:eastAsia="lv-LV"/>
        </w:rPr>
        <w:t xml:space="preserve">as </w:t>
      </w:r>
      <w:r w:rsidR="001E339B" w:rsidRPr="00844E5D">
        <w:rPr>
          <w:rFonts w:eastAsia="Times New Roman"/>
          <w:lang w:eastAsia="lv-LV"/>
        </w:rPr>
        <w:t>"</w:t>
      </w:r>
      <w:r w:rsidR="00C05171">
        <w:rPr>
          <w:color w:val="000000"/>
          <w:lang w:eastAsia="lv-LV"/>
        </w:rPr>
        <w:t>Daiļdārzniecība un ainavu plānošana</w:t>
      </w:r>
      <w:r w:rsidR="001E339B" w:rsidRPr="00844E5D">
        <w:rPr>
          <w:rFonts w:eastAsia="Times New Roman"/>
          <w:lang w:eastAsia="lv-LV"/>
        </w:rPr>
        <w:t>"</w:t>
      </w:r>
      <w:r w:rsidR="007929E9" w:rsidRPr="00844E5D">
        <w:rPr>
          <w:iCs/>
          <w:kern w:val="28"/>
          <w:lang w:eastAsia="lv-LV"/>
        </w:rPr>
        <w:t xml:space="preserve"> īstenošana</w:t>
      </w:r>
      <w:r w:rsidR="007929E9" w:rsidRPr="00844E5D">
        <w:rPr>
          <w:rFonts w:cs="Times New Roman"/>
          <w:szCs w:val="24"/>
        </w:rPr>
        <w:t xml:space="preserve"> </w:t>
      </w:r>
      <w:r w:rsidR="007929E9" w:rsidRPr="00844E5D">
        <w:t>ieslodzītajiem</w:t>
      </w:r>
      <w:r w:rsidR="00F50366" w:rsidRPr="00844E5D">
        <w:t xml:space="preserve"> </w:t>
      </w:r>
      <w:r w:rsidR="00276D14" w:rsidRPr="008D278D">
        <w:t>Cēsu Audzināšanas iestādē nepilngadīgajiem, Valmieras cietumā</w:t>
      </w:r>
      <w:r w:rsidR="008D278D" w:rsidRPr="008D278D">
        <w:t>,</w:t>
      </w:r>
      <w:r w:rsidR="00276D14" w:rsidRPr="008D278D">
        <w:t xml:space="preserve"> Olaines cietumā</w:t>
      </w:r>
      <w:r w:rsidR="00276D14" w:rsidRPr="008D278D">
        <w:rPr>
          <w:rFonts w:eastAsia="Times New Roman"/>
          <w:lang w:eastAsia="lv-LV"/>
        </w:rPr>
        <w:t xml:space="preserve"> un </w:t>
      </w:r>
      <w:r w:rsidR="00276D14" w:rsidRPr="008D278D">
        <w:rPr>
          <w:rFonts w:eastAsia="Calibri"/>
        </w:rPr>
        <w:t>Rīgas Centrālcietumā</w:t>
      </w:r>
      <w:r w:rsidR="00F50366" w:rsidRPr="00844E5D">
        <w:rPr>
          <w:rFonts w:eastAsia="Times New Roman"/>
          <w:lang w:eastAsia="lv-LV"/>
        </w:rPr>
        <w:t>";</w:t>
      </w:r>
    </w:p>
    <w:p w14:paraId="25AA5D9F" w14:textId="737918AD" w:rsidR="004357FF" w:rsidRPr="004357FF" w:rsidRDefault="009B5B7D" w:rsidP="00E735D5">
      <w:pPr>
        <w:pStyle w:val="ListParagraph"/>
        <w:numPr>
          <w:ilvl w:val="3"/>
          <w:numId w:val="2"/>
        </w:numPr>
        <w:tabs>
          <w:tab w:val="left" w:pos="993"/>
          <w:tab w:val="left" w:pos="1276"/>
        </w:tabs>
        <w:ind w:left="0" w:firstLine="426"/>
        <w:rPr>
          <w:lang w:eastAsia="lv-LV"/>
        </w:rPr>
      </w:pPr>
      <w:r w:rsidRPr="00844E5D">
        <w:rPr>
          <w:u w:val="single"/>
        </w:rPr>
        <w:t>5</w:t>
      </w:r>
      <w:r w:rsidR="00451235" w:rsidRPr="00844E5D">
        <w:rPr>
          <w:u w:val="single"/>
        </w:rPr>
        <w:t>.daļa</w:t>
      </w:r>
      <w:r w:rsidR="00451235" w:rsidRPr="00844E5D">
        <w:rPr>
          <w:rFonts w:eastAsia="Times New Roman"/>
          <w:lang w:eastAsia="lv-LV"/>
        </w:rPr>
        <w:t xml:space="preserve"> </w:t>
      </w:r>
      <w:r w:rsidR="00EA4113" w:rsidRPr="00844E5D">
        <w:rPr>
          <w:rFonts w:eastAsia="Times New Roman"/>
          <w:lang w:eastAsia="lv-LV"/>
        </w:rPr>
        <w:t>"</w:t>
      </w:r>
      <w:r w:rsidR="007929E9" w:rsidRPr="00844E5D">
        <w:t>P</w:t>
      </w:r>
      <w:r w:rsidR="007929E9" w:rsidRPr="003E0EA9">
        <w:rPr>
          <w:rFonts w:cs="Times New Roman"/>
          <w:szCs w:val="24"/>
        </w:rPr>
        <w:t>ieaugušo neformālās</w:t>
      </w:r>
      <w:r w:rsidR="007929E9">
        <w:t xml:space="preserve"> </w:t>
      </w:r>
      <w:r w:rsidR="007929E9" w:rsidRPr="00844E5D">
        <w:rPr>
          <w:iCs/>
          <w:kern w:val="28"/>
          <w:lang w:eastAsia="lv-LV"/>
        </w:rPr>
        <w:t>izglītības programm</w:t>
      </w:r>
      <w:r w:rsidR="00D3278A">
        <w:rPr>
          <w:iCs/>
          <w:kern w:val="28"/>
          <w:lang w:eastAsia="lv-LV"/>
        </w:rPr>
        <w:t>as</w:t>
      </w:r>
      <w:r w:rsidR="007929E9" w:rsidRPr="00844E5D">
        <w:rPr>
          <w:iCs/>
          <w:kern w:val="28"/>
          <w:lang w:eastAsia="lv-LV"/>
        </w:rPr>
        <w:t xml:space="preserve"> </w:t>
      </w:r>
      <w:r w:rsidR="001E339B" w:rsidRPr="00844E5D">
        <w:rPr>
          <w:rFonts w:eastAsia="Times New Roman"/>
          <w:lang w:eastAsia="lv-LV"/>
        </w:rPr>
        <w:t>"</w:t>
      </w:r>
      <w:r w:rsidR="00FD6AC9">
        <w:rPr>
          <w:color w:val="000000"/>
          <w:lang w:eastAsia="lv-LV"/>
        </w:rPr>
        <w:t>Mēbeļu izgatavošanas tehnoloģija</w:t>
      </w:r>
      <w:r w:rsidR="001E339B" w:rsidRPr="00844E5D">
        <w:rPr>
          <w:rFonts w:eastAsia="Times New Roman"/>
          <w:lang w:eastAsia="lv-LV"/>
        </w:rPr>
        <w:t>"</w:t>
      </w:r>
      <w:r w:rsidR="00FD6AC9" w:rsidRPr="00844E5D">
        <w:rPr>
          <w:iCs/>
          <w:kern w:val="28"/>
          <w:lang w:eastAsia="lv-LV"/>
        </w:rPr>
        <w:t xml:space="preserve"> </w:t>
      </w:r>
      <w:r w:rsidR="007929E9" w:rsidRPr="00844E5D">
        <w:rPr>
          <w:iCs/>
          <w:kern w:val="28"/>
          <w:lang w:eastAsia="lv-LV"/>
        </w:rPr>
        <w:t>īstenošana</w:t>
      </w:r>
      <w:r w:rsidR="007929E9" w:rsidRPr="00844E5D">
        <w:rPr>
          <w:rFonts w:cs="Times New Roman"/>
          <w:szCs w:val="24"/>
        </w:rPr>
        <w:t xml:space="preserve"> </w:t>
      </w:r>
      <w:r w:rsidR="007929E9" w:rsidRPr="00844E5D">
        <w:t>ieslodzītajiem</w:t>
      </w:r>
      <w:r w:rsidR="00EA4113" w:rsidRPr="00844E5D">
        <w:t xml:space="preserve"> </w:t>
      </w:r>
      <w:r w:rsidR="00276D14" w:rsidRPr="008D278D">
        <w:t>Jēkabpils cietumā</w:t>
      </w:r>
      <w:r w:rsidR="009F70FD">
        <w:rPr>
          <w:rFonts w:eastAsia="Times New Roman"/>
          <w:lang w:eastAsia="lv-LV"/>
        </w:rPr>
        <w:t>"</w:t>
      </w:r>
      <w:r w:rsidR="004357FF">
        <w:rPr>
          <w:rFonts w:eastAsia="Times New Roman"/>
          <w:lang w:eastAsia="lv-LV"/>
        </w:rPr>
        <w:t>;</w:t>
      </w:r>
    </w:p>
    <w:p w14:paraId="2B22A668" w14:textId="300CEB6A" w:rsidR="00EA4113" w:rsidRPr="00844E5D" w:rsidRDefault="004357FF" w:rsidP="00E735D5">
      <w:pPr>
        <w:pStyle w:val="ListParagraph"/>
        <w:numPr>
          <w:ilvl w:val="3"/>
          <w:numId w:val="2"/>
        </w:numPr>
        <w:tabs>
          <w:tab w:val="left" w:pos="993"/>
          <w:tab w:val="left" w:pos="1276"/>
        </w:tabs>
        <w:ind w:left="0" w:firstLine="426"/>
        <w:rPr>
          <w:lang w:eastAsia="lv-LV"/>
        </w:rPr>
      </w:pPr>
      <w:r>
        <w:rPr>
          <w:u w:val="single"/>
        </w:rPr>
        <w:t>6.daļa</w:t>
      </w:r>
      <w:r w:rsidRPr="004357FF">
        <w:t xml:space="preserve"> </w:t>
      </w:r>
      <w:r w:rsidR="00BD122E" w:rsidRPr="00844E5D">
        <w:rPr>
          <w:rFonts w:eastAsia="Times New Roman"/>
          <w:lang w:eastAsia="lv-LV"/>
        </w:rPr>
        <w:t>"</w:t>
      </w:r>
      <w:r w:rsidR="007929E9" w:rsidRPr="00844E5D">
        <w:t>P</w:t>
      </w:r>
      <w:r w:rsidR="007929E9" w:rsidRPr="003E0EA9">
        <w:rPr>
          <w:rFonts w:cs="Times New Roman"/>
          <w:szCs w:val="24"/>
        </w:rPr>
        <w:t>ieaugušo neformālās</w:t>
      </w:r>
      <w:r w:rsidR="007929E9">
        <w:t xml:space="preserve"> </w:t>
      </w:r>
      <w:r w:rsidR="007929E9" w:rsidRPr="00844E5D">
        <w:rPr>
          <w:iCs/>
          <w:kern w:val="28"/>
          <w:lang w:eastAsia="lv-LV"/>
        </w:rPr>
        <w:t>izglītības programm</w:t>
      </w:r>
      <w:r w:rsidR="00FD6AC9">
        <w:rPr>
          <w:iCs/>
          <w:kern w:val="28"/>
          <w:lang w:eastAsia="lv-LV"/>
        </w:rPr>
        <w:t xml:space="preserve">as </w:t>
      </w:r>
      <w:r w:rsidR="001E339B" w:rsidRPr="00844E5D">
        <w:rPr>
          <w:rFonts w:eastAsia="Times New Roman"/>
          <w:lang w:eastAsia="lv-LV"/>
        </w:rPr>
        <w:t>"</w:t>
      </w:r>
      <w:r w:rsidR="00FD6AC9" w:rsidRPr="001D4189">
        <w:rPr>
          <w:color w:val="000000"/>
          <w:lang w:eastAsia="lv-LV"/>
        </w:rPr>
        <w:t>Pašgatavotas dāvanas</w:t>
      </w:r>
      <w:r w:rsidR="001E339B" w:rsidRPr="00844E5D">
        <w:rPr>
          <w:rFonts w:eastAsia="Times New Roman"/>
          <w:lang w:eastAsia="lv-LV"/>
        </w:rPr>
        <w:t>"</w:t>
      </w:r>
      <w:r w:rsidR="00FD6AC9" w:rsidRPr="00844E5D">
        <w:rPr>
          <w:iCs/>
          <w:kern w:val="28"/>
          <w:lang w:eastAsia="lv-LV"/>
        </w:rPr>
        <w:t xml:space="preserve"> </w:t>
      </w:r>
      <w:r w:rsidR="007929E9" w:rsidRPr="00844E5D">
        <w:rPr>
          <w:iCs/>
          <w:kern w:val="28"/>
          <w:lang w:eastAsia="lv-LV"/>
        </w:rPr>
        <w:t>īstenošana</w:t>
      </w:r>
      <w:r w:rsidR="007929E9" w:rsidRPr="00844E5D">
        <w:rPr>
          <w:rFonts w:cs="Times New Roman"/>
          <w:szCs w:val="24"/>
        </w:rPr>
        <w:t xml:space="preserve"> </w:t>
      </w:r>
      <w:r w:rsidR="007929E9" w:rsidRPr="00844E5D">
        <w:t>ieslodzītajiem</w:t>
      </w:r>
      <w:r w:rsidR="007929E9">
        <w:t xml:space="preserve"> </w:t>
      </w:r>
      <w:r w:rsidR="00410F91" w:rsidRPr="008D278D">
        <w:rPr>
          <w:rFonts w:eastAsia="Calibri"/>
        </w:rPr>
        <w:t>Rīgas Centrālcietumā</w:t>
      </w:r>
      <w:r w:rsidR="00471987">
        <w:t xml:space="preserve">, </w:t>
      </w:r>
      <w:r w:rsidR="00410F91">
        <w:t xml:space="preserve">Brasas </w:t>
      </w:r>
      <w:r w:rsidR="00410F91" w:rsidRPr="008D278D">
        <w:t>cietumā</w:t>
      </w:r>
      <w:r w:rsidR="00410F91">
        <w:t xml:space="preserve">, </w:t>
      </w:r>
      <w:r w:rsidR="00410F91" w:rsidRPr="00276D14">
        <w:t>Iļģuciema</w:t>
      </w:r>
      <w:r w:rsidR="00410F91">
        <w:t xml:space="preserve"> </w:t>
      </w:r>
      <w:r w:rsidR="00410F91" w:rsidRPr="008D278D">
        <w:t>cietumā</w:t>
      </w:r>
      <w:r w:rsidR="00410F91">
        <w:t xml:space="preserve">, </w:t>
      </w:r>
      <w:r w:rsidR="00471987">
        <w:t>Jelgav</w:t>
      </w:r>
      <w:r w:rsidR="00410F91">
        <w:t>as</w:t>
      </w:r>
      <w:r w:rsidR="00410F91" w:rsidRPr="00410F91">
        <w:t xml:space="preserve"> </w:t>
      </w:r>
      <w:r w:rsidR="00410F91" w:rsidRPr="008D278D">
        <w:t>cietumā</w:t>
      </w:r>
      <w:r w:rsidR="00471987">
        <w:t>, Jēkabpil</w:t>
      </w:r>
      <w:r w:rsidR="00410F91">
        <w:t xml:space="preserve">s </w:t>
      </w:r>
      <w:r w:rsidR="00410F91" w:rsidRPr="008D278D">
        <w:t>cietumā</w:t>
      </w:r>
      <w:r w:rsidR="00471987">
        <w:t>, Daugav</w:t>
      </w:r>
      <w:r w:rsidR="00410F91">
        <w:t>grīvas</w:t>
      </w:r>
      <w:r w:rsidR="00410F91" w:rsidRPr="00410F91">
        <w:t xml:space="preserve"> </w:t>
      </w:r>
      <w:r w:rsidR="00410F91" w:rsidRPr="008D278D">
        <w:t>cietumā</w:t>
      </w:r>
      <w:r w:rsidR="00471987">
        <w:t>, Liepāj</w:t>
      </w:r>
      <w:r w:rsidR="00410F91">
        <w:t xml:space="preserve">as </w:t>
      </w:r>
      <w:r w:rsidR="00410F91" w:rsidRPr="008D278D">
        <w:t>cietumā</w:t>
      </w:r>
      <w:r w:rsidR="00471987">
        <w:t>, Valmier</w:t>
      </w:r>
      <w:r w:rsidR="00410F91">
        <w:t xml:space="preserve">as </w:t>
      </w:r>
      <w:r w:rsidR="00410F91" w:rsidRPr="008D278D">
        <w:t>cietumā</w:t>
      </w:r>
      <w:r w:rsidR="00471987">
        <w:t>, Olain</w:t>
      </w:r>
      <w:r w:rsidR="00410F91">
        <w:t xml:space="preserve">es cietumā </w:t>
      </w:r>
      <w:r w:rsidR="00471987">
        <w:t xml:space="preserve"> un </w:t>
      </w:r>
      <w:r w:rsidR="00410F91" w:rsidRPr="008D278D">
        <w:t>Cēsu Audzināšanas iestādē nepilngadīgajiem</w:t>
      </w:r>
      <w:r w:rsidR="00BD122E" w:rsidRPr="00844E5D">
        <w:rPr>
          <w:rFonts w:eastAsia="Times New Roman"/>
          <w:lang w:eastAsia="lv-LV"/>
        </w:rPr>
        <w:t>"</w:t>
      </w:r>
      <w:r w:rsidR="009F70FD" w:rsidRPr="00FD6AC9">
        <w:rPr>
          <w:rFonts w:eastAsia="Times New Roman"/>
          <w:lang w:eastAsia="lv-LV"/>
        </w:rPr>
        <w:t>.</w:t>
      </w:r>
    </w:p>
    <w:p w14:paraId="6B569B13" w14:textId="77777777" w:rsidR="00786F37" w:rsidRPr="000465ED" w:rsidRDefault="00786F37" w:rsidP="00801D7B">
      <w:pPr>
        <w:tabs>
          <w:tab w:val="left" w:pos="993"/>
        </w:tabs>
        <w:ind w:firstLine="360"/>
        <w:rPr>
          <w:rFonts w:eastAsia="Times New Roman" w:cs="Times New Roman"/>
          <w:szCs w:val="24"/>
          <w:lang w:eastAsia="lv-LV"/>
        </w:rPr>
      </w:pPr>
    </w:p>
    <w:p w14:paraId="74882A0D" w14:textId="77777777" w:rsidR="00786F37" w:rsidRDefault="00786F37" w:rsidP="00801D7B">
      <w:pPr>
        <w:pStyle w:val="Heading2"/>
        <w:numPr>
          <w:ilvl w:val="1"/>
          <w:numId w:val="2"/>
        </w:numPr>
        <w:tabs>
          <w:tab w:val="left" w:pos="993"/>
        </w:tabs>
        <w:ind w:left="0" w:firstLine="360"/>
      </w:pPr>
      <w:bookmarkStart w:id="25" w:name="_Toc491702565"/>
      <w:bookmarkStart w:id="26" w:name="_Toc497998682"/>
      <w:bookmarkStart w:id="27" w:name="_Toc510707991"/>
      <w:r w:rsidRPr="000465ED">
        <w:t>Iepirkuma mērķis un pamatojums</w:t>
      </w:r>
      <w:bookmarkEnd w:id="25"/>
      <w:bookmarkEnd w:id="26"/>
      <w:bookmarkEnd w:id="27"/>
    </w:p>
    <w:p w14:paraId="26C22232" w14:textId="77777777" w:rsidR="00F2608A" w:rsidRPr="005B3429" w:rsidRDefault="00F2608A" w:rsidP="00801D7B">
      <w:pPr>
        <w:keepNext/>
        <w:keepLines/>
        <w:tabs>
          <w:tab w:val="left" w:pos="993"/>
        </w:tabs>
        <w:spacing w:before="40"/>
        <w:ind w:firstLine="360"/>
        <w:outlineLvl w:val="1"/>
        <w:rPr>
          <w:rFonts w:eastAsiaTheme="majorEastAsia" w:cs="Times New Roman"/>
          <w:b/>
          <w:szCs w:val="24"/>
          <w:lang w:eastAsia="lv-LV"/>
        </w:rPr>
      </w:pPr>
    </w:p>
    <w:p w14:paraId="00A69A2E" w14:textId="77777777" w:rsidR="00786F37" w:rsidRDefault="00786F37" w:rsidP="00801D7B">
      <w:pPr>
        <w:pStyle w:val="ListParagraph"/>
        <w:numPr>
          <w:ilvl w:val="2"/>
          <w:numId w:val="2"/>
        </w:numPr>
        <w:tabs>
          <w:tab w:val="left" w:pos="993"/>
        </w:tabs>
        <w:ind w:left="0" w:firstLine="360"/>
        <w:rPr>
          <w:lang w:eastAsia="lv-LV"/>
        </w:rPr>
      </w:pPr>
      <w:r w:rsidRPr="000465ED">
        <w:rPr>
          <w:lang w:eastAsia="lv-LV"/>
        </w:rPr>
        <w:t xml:space="preserve">Iepirkuma mērķis: Iepirkums tiek veikts Eiropas Sociālā fonda projekta Nr.9.1.2.0/16/I/001 "Bijušo ieslodzīto integrācija sabiedrībā un darba tirgū" </w:t>
      </w:r>
      <w:r>
        <w:rPr>
          <w:lang w:eastAsia="lv-LV"/>
        </w:rPr>
        <w:t>ietvaros</w:t>
      </w:r>
      <w:r w:rsidRPr="000465ED">
        <w:rPr>
          <w:lang w:eastAsia="lv-LV"/>
        </w:rPr>
        <w:t>, lai izvēlētos saimnieciski visizdevīgāko piedāvājumu un noslēgtu līgumu par Iepirkuma priekšmetu.</w:t>
      </w:r>
    </w:p>
    <w:p w14:paraId="12758B2A" w14:textId="77777777" w:rsidR="00786F37" w:rsidRPr="000465ED" w:rsidRDefault="00786F37" w:rsidP="00801D7B">
      <w:pPr>
        <w:pStyle w:val="ListParagraph"/>
        <w:numPr>
          <w:ilvl w:val="2"/>
          <w:numId w:val="2"/>
        </w:numPr>
        <w:tabs>
          <w:tab w:val="left" w:pos="993"/>
        </w:tabs>
        <w:ind w:left="0" w:firstLine="360"/>
        <w:rPr>
          <w:lang w:eastAsia="lv-LV"/>
        </w:rPr>
      </w:pPr>
      <w:r w:rsidRPr="000465ED">
        <w:rPr>
          <w:lang w:eastAsia="lv-LV"/>
        </w:rPr>
        <w:t xml:space="preserve">Iepirkuma juridiskais pamatojums: PIL </w:t>
      </w:r>
      <w:r>
        <w:rPr>
          <w:lang w:eastAsia="lv-LV"/>
        </w:rPr>
        <w:t>10</w:t>
      </w:r>
      <w:r w:rsidRPr="000465ED">
        <w:rPr>
          <w:lang w:eastAsia="lv-LV"/>
        </w:rPr>
        <w:t>.pant</w:t>
      </w:r>
      <w:r>
        <w:rPr>
          <w:lang w:eastAsia="lv-LV"/>
        </w:rPr>
        <w:t>a pirmā daļa (PIL 2.pielikuma pakalpojumi)</w:t>
      </w:r>
      <w:r w:rsidRPr="000465ED">
        <w:rPr>
          <w:lang w:eastAsia="lv-LV"/>
        </w:rPr>
        <w:t>.</w:t>
      </w:r>
    </w:p>
    <w:p w14:paraId="4268836E" w14:textId="77777777" w:rsidR="00786F37" w:rsidRPr="000465ED" w:rsidRDefault="00786F37" w:rsidP="00801D7B">
      <w:pPr>
        <w:tabs>
          <w:tab w:val="left" w:pos="993"/>
        </w:tabs>
        <w:ind w:right="-17" w:firstLine="360"/>
        <w:rPr>
          <w:rFonts w:eastAsia="Times New Roman" w:cs="Times New Roman"/>
          <w:szCs w:val="24"/>
          <w:lang w:eastAsia="lv-LV"/>
        </w:rPr>
      </w:pPr>
    </w:p>
    <w:p w14:paraId="3E86E8A4" w14:textId="32F8CBB6" w:rsidR="00786F37" w:rsidRDefault="00786F37" w:rsidP="00801D7B">
      <w:pPr>
        <w:pStyle w:val="Heading2"/>
        <w:numPr>
          <w:ilvl w:val="1"/>
          <w:numId w:val="2"/>
        </w:numPr>
        <w:tabs>
          <w:tab w:val="left" w:pos="993"/>
        </w:tabs>
        <w:ind w:left="0" w:firstLine="360"/>
      </w:pPr>
      <w:bookmarkStart w:id="28" w:name="_Toc497998683"/>
      <w:bookmarkStart w:id="29" w:name="_Toc510707992"/>
      <w:r w:rsidRPr="000465ED">
        <w:t>Līguma paredzamais darbības laiks</w:t>
      </w:r>
      <w:r w:rsidR="000B4610">
        <w:t>,</w:t>
      </w:r>
      <w:r w:rsidRPr="000465ED">
        <w:t xml:space="preserve"> izpildes vieta</w:t>
      </w:r>
      <w:bookmarkEnd w:id="28"/>
      <w:r w:rsidR="000B4610" w:rsidRPr="000B4610">
        <w:t xml:space="preserve"> </w:t>
      </w:r>
      <w:r w:rsidR="000B4610" w:rsidRPr="000465ED">
        <w:t>un</w:t>
      </w:r>
      <w:r w:rsidR="000B4610">
        <w:t xml:space="preserve"> norēķinu kārtība</w:t>
      </w:r>
      <w:bookmarkEnd w:id="29"/>
    </w:p>
    <w:p w14:paraId="5897BD49" w14:textId="77777777" w:rsidR="00F2608A" w:rsidRPr="000465ED" w:rsidRDefault="00F2608A" w:rsidP="00801D7B">
      <w:pPr>
        <w:keepNext/>
        <w:keepLines/>
        <w:tabs>
          <w:tab w:val="left" w:pos="993"/>
        </w:tabs>
        <w:spacing w:before="40"/>
        <w:ind w:firstLine="360"/>
        <w:outlineLvl w:val="1"/>
        <w:rPr>
          <w:rFonts w:eastAsiaTheme="majorEastAsia" w:cs="Times New Roman"/>
          <w:b/>
          <w:szCs w:val="24"/>
          <w:lang w:eastAsia="lv-LV"/>
        </w:rPr>
      </w:pPr>
    </w:p>
    <w:p w14:paraId="50456DF7" w14:textId="77777777" w:rsidR="00DA0CD8" w:rsidRDefault="00786F37" w:rsidP="00801D7B">
      <w:pPr>
        <w:pStyle w:val="ListParagraph"/>
        <w:numPr>
          <w:ilvl w:val="2"/>
          <w:numId w:val="2"/>
        </w:numPr>
        <w:tabs>
          <w:tab w:val="left" w:pos="993"/>
        </w:tabs>
        <w:ind w:left="0" w:firstLine="360"/>
        <w:rPr>
          <w:lang w:eastAsia="lv-LV"/>
        </w:rPr>
      </w:pPr>
      <w:r>
        <w:rPr>
          <w:lang w:eastAsia="lv-LV"/>
        </w:rPr>
        <w:t>Līguma izpildes termiņš</w:t>
      </w:r>
      <w:r w:rsidRPr="00442B1A">
        <w:rPr>
          <w:lang w:eastAsia="lv-LV"/>
        </w:rPr>
        <w:t>: 2018.gada 31.decembris</w:t>
      </w:r>
      <w:r>
        <w:rPr>
          <w:lang w:eastAsia="lv-LV"/>
        </w:rPr>
        <w:t>.</w:t>
      </w:r>
    </w:p>
    <w:p w14:paraId="12986B69" w14:textId="0D732BA7" w:rsidR="00786F37" w:rsidRDefault="00786F37" w:rsidP="00801D7B">
      <w:pPr>
        <w:pStyle w:val="ListParagraph"/>
        <w:numPr>
          <w:ilvl w:val="2"/>
          <w:numId w:val="2"/>
        </w:numPr>
        <w:tabs>
          <w:tab w:val="left" w:pos="993"/>
        </w:tabs>
        <w:ind w:left="0" w:firstLine="360"/>
        <w:rPr>
          <w:lang w:eastAsia="lv-LV"/>
        </w:rPr>
      </w:pPr>
      <w:r w:rsidRPr="000465ED">
        <w:rPr>
          <w:lang w:eastAsia="lv-LV"/>
        </w:rPr>
        <w:t>Līguma izpildes vieta: Latvijas Republika</w:t>
      </w:r>
      <w:r w:rsidR="00990F4C">
        <w:rPr>
          <w:lang w:eastAsia="lv-LV"/>
        </w:rPr>
        <w:t>, ieslodzījuma vietas</w:t>
      </w:r>
      <w:r>
        <w:rPr>
          <w:lang w:eastAsia="lv-LV"/>
        </w:rPr>
        <w:t>.</w:t>
      </w:r>
    </w:p>
    <w:p w14:paraId="165E4D4F" w14:textId="4F1986ED" w:rsidR="000B4610" w:rsidRPr="00DA0CD8" w:rsidRDefault="000B4610" w:rsidP="00801D7B">
      <w:pPr>
        <w:pStyle w:val="ListParagraph"/>
        <w:numPr>
          <w:ilvl w:val="2"/>
          <w:numId w:val="2"/>
        </w:numPr>
        <w:tabs>
          <w:tab w:val="left" w:pos="993"/>
        </w:tabs>
        <w:ind w:left="0" w:firstLine="360"/>
        <w:rPr>
          <w:lang w:eastAsia="lv-LV"/>
        </w:rPr>
      </w:pPr>
      <w:r w:rsidRPr="004C7A42">
        <w:t>Pasūtītājs</w:t>
      </w:r>
      <w:r w:rsidRPr="004C7A42">
        <w:rPr>
          <w:color w:val="000000"/>
        </w:rPr>
        <w:t xml:space="preserve"> veic apmaksu par Pakalpojumu 30 (trīsdesmit) kalendāro dienu laikā pēc rēķina saņemšanas</w:t>
      </w:r>
      <w:r>
        <w:rPr>
          <w:color w:val="000000"/>
        </w:rPr>
        <w:t xml:space="preserve"> no pakalpojuma sniedzēja </w:t>
      </w:r>
      <w:r w:rsidRPr="004C7A42">
        <w:rPr>
          <w:color w:val="000000"/>
        </w:rPr>
        <w:t xml:space="preserve"> un </w:t>
      </w:r>
      <w:r w:rsidRPr="004C7A42">
        <w:t>Pakalpojuma pieņemšanas – nodošanas akta abpusējas parakstīšanas</w:t>
      </w:r>
      <w:r>
        <w:t xml:space="preserve">. </w:t>
      </w:r>
      <w:r w:rsidRPr="00213BA1">
        <w:t>Pasūtītājs</w:t>
      </w:r>
      <w:r w:rsidRPr="00213BA1">
        <w:rPr>
          <w:rFonts w:eastAsia="Calibri"/>
        </w:rPr>
        <w:t xml:space="preserve"> ir tiesīgs veikt apmaksu </w:t>
      </w:r>
      <w:r>
        <w:rPr>
          <w:color w:val="000000"/>
        </w:rPr>
        <w:t>pakalpojuma sniedzējam</w:t>
      </w:r>
      <w:r w:rsidRPr="00213BA1">
        <w:rPr>
          <w:rFonts w:eastAsia="Calibri"/>
        </w:rPr>
        <w:t xml:space="preserve"> daļās: par katras apmācību grupas apmācību, ievērojot to, ka Pakalpojums sniegts atbilstoši Līguma noteikumiem.</w:t>
      </w:r>
    </w:p>
    <w:p w14:paraId="7C5D43FA" w14:textId="77777777" w:rsidR="00786F37" w:rsidRDefault="00786F37" w:rsidP="00801D7B">
      <w:pPr>
        <w:tabs>
          <w:tab w:val="left" w:pos="993"/>
        </w:tabs>
        <w:ind w:firstLine="360"/>
        <w:rPr>
          <w:rFonts w:eastAsia="Times New Roman" w:cs="Times New Roman"/>
          <w:i/>
          <w:szCs w:val="24"/>
          <w:lang w:eastAsia="lv-LV"/>
        </w:rPr>
      </w:pPr>
    </w:p>
    <w:p w14:paraId="76B4EE3D" w14:textId="77777777" w:rsidR="00F2608A" w:rsidRDefault="00786F37" w:rsidP="00801D7B">
      <w:pPr>
        <w:pStyle w:val="Heading2"/>
        <w:numPr>
          <w:ilvl w:val="1"/>
          <w:numId w:val="2"/>
        </w:numPr>
        <w:tabs>
          <w:tab w:val="left" w:pos="993"/>
        </w:tabs>
        <w:ind w:left="0" w:firstLine="360"/>
      </w:pPr>
      <w:bookmarkStart w:id="30" w:name="_Toc510707993"/>
      <w:bookmarkStart w:id="31" w:name="_Toc497998684"/>
      <w:r w:rsidRPr="000465ED">
        <w:t>Piedāvājuma vērtēšanas kritēriji</w:t>
      </w:r>
      <w:bookmarkEnd w:id="30"/>
    </w:p>
    <w:p w14:paraId="16247FEA" w14:textId="77777777" w:rsidR="00786F37" w:rsidRPr="000465ED" w:rsidRDefault="00786F37" w:rsidP="00801D7B">
      <w:pPr>
        <w:keepNext/>
        <w:keepLines/>
        <w:tabs>
          <w:tab w:val="left" w:pos="993"/>
        </w:tabs>
        <w:spacing w:before="40"/>
        <w:ind w:firstLine="360"/>
        <w:outlineLvl w:val="1"/>
        <w:rPr>
          <w:rFonts w:eastAsiaTheme="majorEastAsia" w:cs="Times New Roman"/>
          <w:b/>
          <w:szCs w:val="24"/>
          <w:lang w:eastAsia="lv-LV"/>
        </w:rPr>
      </w:pPr>
      <w:r w:rsidRPr="000465ED">
        <w:rPr>
          <w:rFonts w:eastAsiaTheme="majorEastAsia" w:cs="Times New Roman"/>
          <w:b/>
          <w:szCs w:val="24"/>
          <w:lang w:eastAsia="lv-LV"/>
        </w:rPr>
        <w:t xml:space="preserve"> </w:t>
      </w:r>
      <w:bookmarkEnd w:id="31"/>
    </w:p>
    <w:p w14:paraId="114C0143" w14:textId="20E7BEB0" w:rsidR="009515CB" w:rsidRDefault="00786F37" w:rsidP="00801D7B">
      <w:pPr>
        <w:tabs>
          <w:tab w:val="left" w:pos="993"/>
        </w:tabs>
        <w:ind w:firstLine="360"/>
        <w:rPr>
          <w:lang w:eastAsia="lv-LV"/>
        </w:rPr>
      </w:pPr>
      <w:r w:rsidRPr="000465ED">
        <w:rPr>
          <w:lang w:eastAsia="lv-LV"/>
        </w:rPr>
        <w:t xml:space="preserve">Nolikuma prasībām atbilstošs piedāvājums </w:t>
      </w:r>
      <w:r w:rsidRPr="000465ED">
        <w:rPr>
          <w:u w:val="single"/>
          <w:lang w:eastAsia="lv-LV"/>
        </w:rPr>
        <w:t>ar viszemāko cenu</w:t>
      </w:r>
      <w:r w:rsidRPr="00372C5D">
        <w:rPr>
          <w:lang w:eastAsia="lv-LV"/>
        </w:rPr>
        <w:t xml:space="preserve"> attiecīgajā iepirkuma daļā</w:t>
      </w:r>
      <w:r w:rsidRPr="000465ED">
        <w:rPr>
          <w:lang w:eastAsia="lv-LV"/>
        </w:rPr>
        <w:t>.</w:t>
      </w:r>
    </w:p>
    <w:p w14:paraId="034166C7" w14:textId="77777777" w:rsidR="00786F37" w:rsidRPr="00B04CDF" w:rsidRDefault="00786F37" w:rsidP="00801D7B">
      <w:pPr>
        <w:pStyle w:val="Heading1"/>
        <w:numPr>
          <w:ilvl w:val="0"/>
          <w:numId w:val="2"/>
        </w:numPr>
        <w:jc w:val="center"/>
      </w:pPr>
      <w:bookmarkStart w:id="32" w:name="_Toc497998688"/>
      <w:bookmarkStart w:id="33" w:name="_Toc510707994"/>
      <w:r w:rsidRPr="00B04CDF">
        <w:t>PRETENDENTU ATLASE</w:t>
      </w:r>
      <w:bookmarkEnd w:id="32"/>
      <w:bookmarkEnd w:id="33"/>
    </w:p>
    <w:p w14:paraId="7F1095DD" w14:textId="77777777" w:rsidR="00786F37" w:rsidRPr="000465ED" w:rsidRDefault="00786F37" w:rsidP="00786F37">
      <w:pPr>
        <w:rPr>
          <w:rFonts w:eastAsia="Times New Roman" w:cs="Times New Roman"/>
          <w:szCs w:val="24"/>
          <w:lang w:eastAsia="lv-LV"/>
        </w:rPr>
      </w:pPr>
    </w:p>
    <w:p w14:paraId="3A523A9F" w14:textId="77777777" w:rsidR="00786F37" w:rsidRDefault="00786F37" w:rsidP="00801D7B">
      <w:pPr>
        <w:pStyle w:val="Heading2"/>
        <w:numPr>
          <w:ilvl w:val="1"/>
          <w:numId w:val="2"/>
        </w:numPr>
        <w:tabs>
          <w:tab w:val="left" w:pos="993"/>
        </w:tabs>
        <w:ind w:left="0" w:firstLine="360"/>
      </w:pPr>
      <w:bookmarkStart w:id="34" w:name="_Toc497998689"/>
      <w:bookmarkStart w:id="35" w:name="_Toc510707995"/>
      <w:r w:rsidRPr="000465ED">
        <w:t>Prasības pretendentiem</w:t>
      </w:r>
      <w:bookmarkEnd w:id="34"/>
      <w:bookmarkEnd w:id="35"/>
    </w:p>
    <w:p w14:paraId="7F9FAF90" w14:textId="77777777" w:rsidR="00F2608A" w:rsidRDefault="00F2608A" w:rsidP="00801D7B">
      <w:pPr>
        <w:keepNext/>
        <w:keepLines/>
        <w:tabs>
          <w:tab w:val="left" w:pos="993"/>
        </w:tabs>
        <w:spacing w:before="40"/>
        <w:ind w:firstLine="360"/>
        <w:outlineLvl w:val="1"/>
        <w:rPr>
          <w:rFonts w:eastAsiaTheme="majorEastAsia" w:cstheme="majorBidi"/>
          <w:b/>
          <w:szCs w:val="26"/>
          <w:lang w:eastAsia="lv-LV"/>
        </w:rPr>
      </w:pPr>
    </w:p>
    <w:p w14:paraId="41C02A30" w14:textId="640CFF2B" w:rsidR="00786F37" w:rsidRDefault="00786F37" w:rsidP="00801D7B">
      <w:pPr>
        <w:pStyle w:val="ListParagraph"/>
        <w:numPr>
          <w:ilvl w:val="2"/>
          <w:numId w:val="2"/>
        </w:numPr>
        <w:tabs>
          <w:tab w:val="left" w:pos="993"/>
        </w:tabs>
        <w:ind w:left="0" w:firstLine="360"/>
        <w:rPr>
          <w:lang w:eastAsia="lv-LV"/>
        </w:rPr>
      </w:pPr>
      <w:bookmarkStart w:id="36" w:name="_Toc492973156"/>
      <w:bookmarkStart w:id="37" w:name="_Toc493832089"/>
      <w:bookmarkStart w:id="38" w:name="_Toc497996631"/>
      <w:bookmarkStart w:id="39" w:name="_Toc497998690"/>
      <w:r w:rsidRPr="000465ED">
        <w:t>Pretendents ir reģistrēts</w:t>
      </w:r>
      <w:r w:rsidR="003D571E">
        <w:t xml:space="preserve"> </w:t>
      </w:r>
      <w:r w:rsidRPr="000465ED">
        <w:rPr>
          <w:lang w:eastAsia="lv-LV"/>
        </w:rPr>
        <w:t xml:space="preserve">atbilstoši tā izcelsmes (reģistrācijas) vai pastāvīgās dzīvesvietas valsts </w:t>
      </w:r>
      <w:r w:rsidRPr="000465ED">
        <w:t>normatīvo aktu prasībām</w:t>
      </w:r>
      <w:r w:rsidR="00381EDB">
        <w:t xml:space="preserve"> </w:t>
      </w:r>
      <w:r w:rsidR="00347546">
        <w:t>un tam ir tiesības sniegt Pakalpojumu</w:t>
      </w:r>
      <w:r w:rsidRPr="000465ED">
        <w:t>. Fiziskām personām jābūt reģistrētām Latvijas Republikas Valsts ieņēmumu dienestā, kā nodokļu maksātājiem, vai līdzvērtīgā reģistrā ārvalstīs</w:t>
      </w:r>
      <w:r w:rsidR="005501DE">
        <w:t>, ja attiecīgās valsts normatīvie akti to paredz</w:t>
      </w:r>
      <w:r w:rsidRPr="000465ED">
        <w:t>.</w:t>
      </w:r>
      <w:bookmarkEnd w:id="36"/>
      <w:bookmarkEnd w:id="37"/>
      <w:bookmarkEnd w:id="38"/>
      <w:bookmarkEnd w:id="39"/>
    </w:p>
    <w:p w14:paraId="041F3E38" w14:textId="77777777" w:rsidR="00CB639D" w:rsidRDefault="00CB639D">
      <w:pPr>
        <w:spacing w:after="160" w:line="259" w:lineRule="auto"/>
        <w:jc w:val="left"/>
        <w:rPr>
          <w:lang w:eastAsia="lv-LV"/>
        </w:rPr>
      </w:pPr>
      <w:r>
        <w:rPr>
          <w:lang w:eastAsia="lv-LV"/>
        </w:rPr>
        <w:br w:type="page"/>
      </w:r>
    </w:p>
    <w:p w14:paraId="3DA2A876" w14:textId="4EE31145" w:rsidR="0059225F" w:rsidRDefault="00CB639D" w:rsidP="00801D7B">
      <w:pPr>
        <w:pStyle w:val="ListParagraph"/>
        <w:numPr>
          <w:ilvl w:val="2"/>
          <w:numId w:val="2"/>
        </w:numPr>
        <w:tabs>
          <w:tab w:val="left" w:pos="993"/>
        </w:tabs>
        <w:ind w:left="0" w:firstLine="360"/>
        <w:rPr>
          <w:lang w:eastAsia="lv-LV"/>
        </w:rPr>
      </w:pPr>
      <w:bookmarkStart w:id="40" w:name="_Toc492973157"/>
      <w:bookmarkStart w:id="41" w:name="_Toc493832090"/>
      <w:bookmarkStart w:id="42" w:name="_Toc497925057"/>
      <w:bookmarkStart w:id="43" w:name="_Toc497996632"/>
      <w:bookmarkStart w:id="44" w:name="_Toc497998691"/>
      <w:r>
        <w:rPr>
          <w:lang w:eastAsia="lv-LV"/>
        </w:rPr>
        <w:lastRenderedPageBreak/>
        <w:t>Kvalifikācijas prasības</w:t>
      </w:r>
      <w:r w:rsidR="00C41CDD">
        <w:rPr>
          <w:lang w:eastAsia="lv-LV"/>
        </w:rPr>
        <w:t xml:space="preserve"> </w:t>
      </w:r>
      <w:r w:rsidR="00C41CDD" w:rsidRPr="00C41CDD">
        <w:rPr>
          <w:u w:val="single"/>
          <w:lang w:eastAsia="lv-LV"/>
        </w:rPr>
        <w:t>(katrai iepirkuma daļai)</w:t>
      </w:r>
      <w:r>
        <w:rPr>
          <w:lang w:eastAsia="lv-LV"/>
        </w:rPr>
        <w:t>:</w:t>
      </w:r>
    </w:p>
    <w:p w14:paraId="24258099" w14:textId="77777777" w:rsidR="00CB639D" w:rsidRPr="005A36BA" w:rsidRDefault="00CB639D" w:rsidP="00CB639D">
      <w:pPr>
        <w:spacing w:after="160"/>
        <w:contextualSpacing/>
        <w:rPr>
          <w:rFonts w:eastAsia="Times New Roman" w:cs="Times New Roman"/>
          <w:szCs w:val="24"/>
          <w:lang w:eastAsia="lv-LV"/>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85"/>
      </w:tblGrid>
      <w:tr w:rsidR="00CB639D" w:rsidRPr="005A36BA" w14:paraId="600E1B8A" w14:textId="77777777" w:rsidTr="00CB639D">
        <w:trPr>
          <w:trHeight w:val="757"/>
        </w:trPr>
        <w:tc>
          <w:tcPr>
            <w:tcW w:w="5382" w:type="dxa"/>
            <w:shd w:val="clear" w:color="auto" w:fill="auto"/>
            <w:vAlign w:val="center"/>
          </w:tcPr>
          <w:p w14:paraId="4DC33D3B" w14:textId="77777777" w:rsidR="00CB639D" w:rsidRPr="005A36BA" w:rsidRDefault="00CB639D" w:rsidP="009D05B0">
            <w:pPr>
              <w:ind w:right="-17"/>
              <w:jc w:val="center"/>
              <w:rPr>
                <w:rFonts w:eastAsia="Times New Roman" w:cs="Times New Roman"/>
                <w:b/>
                <w:szCs w:val="24"/>
                <w:lang w:eastAsia="lv-LV"/>
              </w:rPr>
            </w:pPr>
            <w:r w:rsidRPr="005A36BA">
              <w:rPr>
                <w:rFonts w:eastAsia="Times New Roman" w:cs="Times New Roman"/>
                <w:b/>
                <w:szCs w:val="24"/>
                <w:lang w:eastAsia="lv-LV"/>
              </w:rPr>
              <w:t>Kvalifikācijas prasības Pretendentam</w:t>
            </w:r>
          </w:p>
        </w:tc>
        <w:tc>
          <w:tcPr>
            <w:tcW w:w="3685" w:type="dxa"/>
            <w:vAlign w:val="center"/>
          </w:tcPr>
          <w:p w14:paraId="5610DD7E" w14:textId="77777777" w:rsidR="00CB639D" w:rsidRPr="005A36BA" w:rsidRDefault="00CB639D" w:rsidP="009D05B0">
            <w:pPr>
              <w:ind w:right="-17"/>
              <w:rPr>
                <w:rFonts w:eastAsia="Times New Roman" w:cs="Times New Roman"/>
                <w:szCs w:val="24"/>
                <w:lang w:eastAsia="lv-LV"/>
              </w:rPr>
            </w:pPr>
            <w:r w:rsidRPr="005A36BA">
              <w:rPr>
                <w:rFonts w:eastAsia="Times New Roman" w:cs="Times New Roman"/>
                <w:b/>
                <w:szCs w:val="24"/>
                <w:lang w:eastAsia="lv-LV"/>
              </w:rPr>
              <w:t xml:space="preserve">Pretendentam </w:t>
            </w:r>
            <w:r w:rsidRPr="00CB639D">
              <w:rPr>
                <w:rFonts w:eastAsia="Times New Roman" w:cs="Times New Roman"/>
                <w:b/>
                <w:szCs w:val="24"/>
                <w:lang w:eastAsia="lv-LV"/>
              </w:rPr>
              <w:t>jāiesniedz šādi dokumenti un</w:t>
            </w:r>
            <w:r w:rsidRPr="005A36BA">
              <w:rPr>
                <w:rFonts w:eastAsia="Times New Roman" w:cs="Times New Roman"/>
                <w:b/>
                <w:szCs w:val="24"/>
                <w:lang w:eastAsia="lv-LV"/>
              </w:rPr>
              <w:t xml:space="preserve"> jānorāda informācija:</w:t>
            </w:r>
          </w:p>
        </w:tc>
      </w:tr>
      <w:tr w:rsidR="00CB639D" w:rsidRPr="005A4EC6" w14:paraId="44ACD8B7" w14:textId="77777777" w:rsidTr="00CB639D">
        <w:trPr>
          <w:trHeight w:val="1268"/>
        </w:trPr>
        <w:tc>
          <w:tcPr>
            <w:tcW w:w="5382" w:type="dxa"/>
            <w:shd w:val="clear" w:color="auto" w:fill="auto"/>
            <w:vAlign w:val="center"/>
          </w:tcPr>
          <w:p w14:paraId="18436523" w14:textId="4FD88B63" w:rsidR="00CB639D" w:rsidRPr="005A4EC6" w:rsidRDefault="005A4EC6" w:rsidP="005C3AC5">
            <w:pPr>
              <w:pStyle w:val="ListParagraph"/>
              <w:numPr>
                <w:ilvl w:val="3"/>
                <w:numId w:val="2"/>
              </w:numPr>
              <w:spacing w:after="160" w:line="259" w:lineRule="auto"/>
              <w:ind w:right="-17"/>
              <w:rPr>
                <w:rFonts w:eastAsia="Times New Roman" w:cs="Times New Roman"/>
                <w:szCs w:val="24"/>
                <w:lang w:eastAsia="lv-LV"/>
              </w:rPr>
            </w:pPr>
            <w:r w:rsidRPr="005A4EC6">
              <w:rPr>
                <w:rFonts w:eastAsia="Times New Roman" w:cs="Times New Roman"/>
                <w:szCs w:val="24"/>
                <w:lang w:eastAsia="lv-LV"/>
              </w:rPr>
              <w:t xml:space="preserve"> </w:t>
            </w:r>
            <w:r w:rsidR="00CB639D" w:rsidRPr="005A4EC6">
              <w:rPr>
                <w:rFonts w:eastAsia="Times New Roman" w:cs="Times New Roman"/>
                <w:szCs w:val="24"/>
                <w:lang w:eastAsia="lv-LV"/>
              </w:rPr>
              <w:t>Pretendents</w:t>
            </w:r>
            <w:r w:rsidR="00CB639D" w:rsidRPr="005A4EC6">
              <w:rPr>
                <w:rStyle w:val="FootnoteReference"/>
                <w:rFonts w:eastAsia="Times New Roman" w:cs="Times New Roman"/>
                <w:szCs w:val="24"/>
                <w:lang w:eastAsia="lv-LV"/>
              </w:rPr>
              <w:footnoteReference w:id="1"/>
            </w:r>
            <w:r w:rsidR="00CB639D" w:rsidRPr="005A4EC6">
              <w:rPr>
                <w:rFonts w:eastAsia="Times New Roman" w:cs="Times New Roman"/>
                <w:szCs w:val="24"/>
                <w:lang w:eastAsia="lv-LV"/>
              </w:rPr>
              <w:t xml:space="preserve">, tā izglītības iestāde ir </w:t>
            </w:r>
            <w:r w:rsidR="005C3AC5" w:rsidRPr="005C3AC5">
              <w:rPr>
                <w:rFonts w:cs="Times New Roman"/>
                <w:szCs w:val="24"/>
              </w:rPr>
              <w:t>reģistrēta Izglītības iestāžu reģistrā</w:t>
            </w:r>
            <w:r w:rsidR="005C3AC5">
              <w:rPr>
                <w:rFonts w:cs="Times New Roman"/>
                <w:szCs w:val="24"/>
              </w:rPr>
              <w:t xml:space="preserve"> vai tam ir pašvaldības izsniegta licence attiecīgās neformālās izglītības programmas īstenošanai</w:t>
            </w:r>
            <w:r w:rsidR="00AF24D0">
              <w:rPr>
                <w:rFonts w:cs="Times New Roman"/>
                <w:szCs w:val="24"/>
              </w:rPr>
              <w:t xml:space="preserve"> (pašvaldības teritorijā, kurā tiks īstenota izglītības programma saskaņā ar attiecīgo iepirkuma daļu)</w:t>
            </w:r>
            <w:r w:rsidR="00CB639D" w:rsidRPr="005A4EC6">
              <w:rPr>
                <w:rFonts w:eastAsia="Times New Roman" w:cs="Times New Roman"/>
                <w:szCs w:val="24"/>
                <w:lang w:eastAsia="lv-LV"/>
              </w:rPr>
              <w:t>.</w:t>
            </w:r>
            <w:r w:rsidR="00CB639D" w:rsidRPr="005A4EC6">
              <w:rPr>
                <w:vertAlign w:val="superscript"/>
                <w:lang w:eastAsia="lv-LV"/>
              </w:rPr>
              <w:footnoteReference w:id="2"/>
            </w:r>
          </w:p>
        </w:tc>
        <w:tc>
          <w:tcPr>
            <w:tcW w:w="3685" w:type="dxa"/>
            <w:vAlign w:val="center"/>
          </w:tcPr>
          <w:p w14:paraId="6C8BA7AF" w14:textId="6621DCFC" w:rsidR="00CB639D" w:rsidRPr="005A4EC6" w:rsidRDefault="00D42547" w:rsidP="009621A8">
            <w:pPr>
              <w:ind w:right="-17"/>
              <w:jc w:val="left"/>
              <w:rPr>
                <w:rFonts w:eastAsia="Times New Roman" w:cs="Times New Roman"/>
                <w:szCs w:val="24"/>
                <w:lang w:eastAsia="lv-LV"/>
              </w:rPr>
            </w:pPr>
            <w:r>
              <w:rPr>
                <w:rFonts w:cs="Times New Roman"/>
                <w:szCs w:val="24"/>
              </w:rPr>
              <w:t>I</w:t>
            </w:r>
            <w:r w:rsidRPr="00DD31BC">
              <w:rPr>
                <w:rFonts w:cs="Times New Roman"/>
                <w:szCs w:val="24"/>
              </w:rPr>
              <w:t xml:space="preserve">zglītības iestādes </w:t>
            </w:r>
            <w:r w:rsidR="00EB4C50">
              <w:rPr>
                <w:rFonts w:cs="Times New Roman"/>
                <w:szCs w:val="24"/>
              </w:rPr>
              <w:t>reģistrācijas dokuments</w:t>
            </w:r>
            <w:r w:rsidRPr="00DD31BC">
              <w:rPr>
                <w:rFonts w:cs="Times New Roman"/>
                <w:szCs w:val="24"/>
              </w:rPr>
              <w:t xml:space="preserve"> </w:t>
            </w:r>
            <w:r w:rsidR="00EB4C50">
              <w:rPr>
                <w:rFonts w:cs="Times New Roman"/>
                <w:szCs w:val="24"/>
              </w:rPr>
              <w:t>vai</w:t>
            </w:r>
            <w:r w:rsidRPr="00DD31BC">
              <w:rPr>
                <w:rFonts w:cs="Times New Roman"/>
                <w:szCs w:val="24"/>
              </w:rPr>
              <w:t xml:space="preserve"> </w:t>
            </w:r>
            <w:r w:rsidR="00EB4C50">
              <w:rPr>
                <w:rFonts w:cs="Times New Roman"/>
                <w:szCs w:val="24"/>
              </w:rPr>
              <w:t>pašvaldības izsniegta licence</w:t>
            </w:r>
            <w:r w:rsidR="009621A8">
              <w:rPr>
                <w:rFonts w:cs="Times New Roman"/>
                <w:szCs w:val="24"/>
              </w:rPr>
              <w:t xml:space="preserve"> attiecīgās neformālās izglītības programmas īstenošanai</w:t>
            </w:r>
            <w:r w:rsidR="00B4555C">
              <w:rPr>
                <w:rFonts w:cs="Times New Roman"/>
                <w:szCs w:val="24"/>
              </w:rPr>
              <w:t xml:space="preserve"> (kopijas)</w:t>
            </w:r>
            <w:r w:rsidR="00CB639D" w:rsidRPr="005A4EC6">
              <w:rPr>
                <w:rFonts w:eastAsia="Times New Roman" w:cs="Times New Roman"/>
                <w:szCs w:val="24"/>
                <w:lang w:eastAsia="lv-LV"/>
              </w:rPr>
              <w:t>.</w:t>
            </w:r>
          </w:p>
        </w:tc>
      </w:tr>
      <w:tr w:rsidR="00CB639D" w:rsidRPr="005A36BA" w14:paraId="72B9BC9F" w14:textId="77777777" w:rsidTr="00CB639D">
        <w:trPr>
          <w:trHeight w:val="4380"/>
        </w:trPr>
        <w:tc>
          <w:tcPr>
            <w:tcW w:w="5382" w:type="dxa"/>
            <w:shd w:val="clear" w:color="auto" w:fill="auto"/>
            <w:vAlign w:val="center"/>
          </w:tcPr>
          <w:p w14:paraId="41585429" w14:textId="0B48EC2F" w:rsidR="00CB639D" w:rsidRPr="005A4EC6" w:rsidRDefault="005A4EC6" w:rsidP="00B1444A">
            <w:pPr>
              <w:pStyle w:val="ListParagraph"/>
              <w:numPr>
                <w:ilvl w:val="3"/>
                <w:numId w:val="2"/>
              </w:numPr>
              <w:spacing w:after="160" w:line="259" w:lineRule="auto"/>
              <w:ind w:right="-17"/>
              <w:rPr>
                <w:rFonts w:eastAsia="Times New Roman" w:cs="Times New Roman"/>
                <w:szCs w:val="24"/>
                <w:lang w:eastAsia="lv-LV"/>
              </w:rPr>
            </w:pPr>
            <w:r>
              <w:rPr>
                <w:rFonts w:eastAsia="Times New Roman" w:cs="Times New Roman"/>
                <w:szCs w:val="24"/>
                <w:lang w:eastAsia="lv-LV"/>
              </w:rPr>
              <w:t xml:space="preserve"> </w:t>
            </w:r>
            <w:r w:rsidR="00CB639D" w:rsidRPr="005A4EC6">
              <w:rPr>
                <w:rFonts w:eastAsia="Times New Roman" w:cs="Times New Roman"/>
                <w:szCs w:val="24"/>
                <w:lang w:eastAsia="lv-LV"/>
              </w:rPr>
              <w:t xml:space="preserve">Pretendenta pieredze: </w:t>
            </w:r>
            <w:r w:rsidR="00CB639D" w:rsidRPr="005A4EC6">
              <w:rPr>
                <w:rFonts w:eastAsia="Calibri" w:cs="Times New Roman"/>
                <w:bCs/>
                <w:szCs w:val="24"/>
                <w:lang w:eastAsia="lv-LV"/>
              </w:rPr>
              <w:t xml:space="preserve">Pretendentam </w:t>
            </w:r>
            <w:r w:rsidR="00CB639D" w:rsidRPr="005A4EC6">
              <w:rPr>
                <w:rFonts w:eastAsia="Times New Roman" w:cs="Times New Roman"/>
                <w:szCs w:val="24"/>
                <w:lang w:eastAsia="lv-LV"/>
              </w:rPr>
              <w:t>iepriekšējo 3 (trīs) gadu laikā (2015., 2016.</w:t>
            </w:r>
            <w:r w:rsidR="0010133E">
              <w:rPr>
                <w:rFonts w:eastAsia="Times New Roman" w:cs="Times New Roman"/>
                <w:szCs w:val="24"/>
                <w:lang w:eastAsia="lv-LV"/>
              </w:rPr>
              <w:t>,</w:t>
            </w:r>
            <w:r w:rsidR="00CB639D" w:rsidRPr="005A4EC6">
              <w:rPr>
                <w:rFonts w:eastAsia="Times New Roman" w:cs="Times New Roman"/>
                <w:szCs w:val="24"/>
                <w:lang w:eastAsia="lv-LV"/>
              </w:rPr>
              <w:t xml:space="preserve"> 2017.gadā) </w:t>
            </w:r>
            <w:r w:rsidR="0010133E" w:rsidRPr="005A4EC6">
              <w:rPr>
                <w:rFonts w:eastAsia="Times New Roman" w:cs="Times New Roman"/>
                <w:szCs w:val="24"/>
                <w:lang w:eastAsia="lv-LV"/>
              </w:rPr>
              <w:t>un</w:t>
            </w:r>
            <w:r w:rsidR="0010133E" w:rsidRPr="005A4EC6">
              <w:rPr>
                <w:rFonts w:eastAsia="Times New Roman" w:cs="Times New Roman"/>
                <w:szCs w:val="24"/>
                <w:u w:val="single"/>
                <w:lang w:eastAsia="lv-LV"/>
              </w:rPr>
              <w:t xml:space="preserve"> </w:t>
            </w:r>
            <w:r w:rsidR="0010133E">
              <w:rPr>
                <w:rFonts w:eastAsia="Times New Roman" w:cs="Times New Roman"/>
                <w:szCs w:val="24"/>
                <w:u w:val="single"/>
                <w:lang w:eastAsia="lv-LV"/>
              </w:rPr>
              <w:t xml:space="preserve">2018.gadā līdz piedāvājuma iesniegšanas dienai </w:t>
            </w:r>
            <w:r w:rsidR="00CB639D" w:rsidRPr="005A4EC6">
              <w:rPr>
                <w:rFonts w:eastAsia="Times New Roman" w:cs="Times New Roman"/>
                <w:szCs w:val="24"/>
                <w:u w:val="single"/>
                <w:lang w:eastAsia="lv-LV"/>
              </w:rPr>
              <w:t>ir šāda pieredze</w:t>
            </w:r>
            <w:r w:rsidR="00CB639D" w:rsidRPr="005A4EC6">
              <w:rPr>
                <w:rFonts w:eastAsia="Times New Roman" w:cs="Times New Roman"/>
                <w:szCs w:val="24"/>
                <w:lang w:eastAsia="lv-LV"/>
              </w:rPr>
              <w:t xml:space="preserve"> iepirkuma priekšmetam </w:t>
            </w:r>
            <w:r w:rsidR="00CB639D" w:rsidRPr="008119DC">
              <w:rPr>
                <w:rFonts w:eastAsia="Times New Roman" w:cs="Times New Roman"/>
                <w:szCs w:val="24"/>
                <w:lang w:eastAsia="lv-LV"/>
              </w:rPr>
              <w:t>līdzīgu apmācību īstenošanā</w:t>
            </w:r>
            <w:r w:rsidR="00CB639D" w:rsidRPr="005A4EC6">
              <w:rPr>
                <w:rFonts w:eastAsia="Times New Roman" w:cs="Times New Roman"/>
                <w:szCs w:val="24"/>
                <w:lang w:eastAsia="lv-LV"/>
              </w:rPr>
              <w:t xml:space="preserve">: vismaz 2 (divu) grupu apmācību veikšanā ar apmācāmo skaitu vismaz 6 (seši) apmācāmie katrai grupai, ar </w:t>
            </w:r>
            <w:r w:rsidR="009621A8">
              <w:rPr>
                <w:rFonts w:cs="Times New Roman"/>
                <w:szCs w:val="24"/>
              </w:rPr>
              <w:t xml:space="preserve">neformālās izglītības </w:t>
            </w:r>
            <w:r w:rsidR="00CB639D" w:rsidRPr="005A4EC6">
              <w:rPr>
                <w:rFonts w:cs="Times New Roman"/>
                <w:szCs w:val="24"/>
              </w:rPr>
              <w:t xml:space="preserve">programmu tādu pašu vai tai atbilstošu </w:t>
            </w:r>
            <w:r w:rsidR="009A2D2B">
              <w:rPr>
                <w:rFonts w:cs="Times New Roman"/>
                <w:szCs w:val="24"/>
              </w:rPr>
              <w:t xml:space="preserve">(atbilstošu Tehniskajā specifikācijā norādītajam </w:t>
            </w:r>
            <w:r w:rsidR="00B3532F">
              <w:rPr>
                <w:rFonts w:cs="Times New Roman"/>
                <w:szCs w:val="24"/>
              </w:rPr>
              <w:t xml:space="preserve">attiecīgās </w:t>
            </w:r>
            <w:r w:rsidR="009A2D2B">
              <w:rPr>
                <w:rFonts w:cs="Times New Roman"/>
                <w:szCs w:val="24"/>
              </w:rPr>
              <w:t>neformālās izglītības programmas nosaukumam</w:t>
            </w:r>
            <w:r w:rsidR="00CE7273">
              <w:rPr>
                <w:rFonts w:cs="Times New Roman"/>
                <w:szCs w:val="24"/>
              </w:rPr>
              <w:t>)</w:t>
            </w:r>
            <w:r w:rsidR="00B1444A">
              <w:rPr>
                <w:rFonts w:cs="Times New Roman"/>
                <w:szCs w:val="24"/>
              </w:rPr>
              <w:t>, kuras stundu skaits ir ne mazāks kā Tehniskajā specifikācijā (3.pielikums) 1.7.punktā tabulā attiecīgai programmai norādītais stundu skaits</w:t>
            </w:r>
            <w:r w:rsidR="00CB639D" w:rsidRPr="005A4EC6">
              <w:rPr>
                <w:rFonts w:cs="Times New Roman"/>
                <w:szCs w:val="24"/>
              </w:rPr>
              <w:t>.</w:t>
            </w:r>
          </w:p>
        </w:tc>
        <w:tc>
          <w:tcPr>
            <w:tcW w:w="3685" w:type="dxa"/>
            <w:vAlign w:val="center"/>
          </w:tcPr>
          <w:p w14:paraId="74A18009" w14:textId="1F30AEAF" w:rsidR="00CB639D" w:rsidRPr="005A36BA" w:rsidRDefault="00CB639D" w:rsidP="00E87589">
            <w:pPr>
              <w:ind w:right="-17"/>
              <w:rPr>
                <w:rFonts w:eastAsia="Times New Roman" w:cs="Times New Roman"/>
                <w:szCs w:val="24"/>
                <w:lang w:eastAsia="lv-LV"/>
              </w:rPr>
            </w:pPr>
            <w:r>
              <w:rPr>
                <w:rFonts w:eastAsia="Times New Roman" w:cs="Times New Roman"/>
                <w:szCs w:val="24"/>
                <w:lang w:eastAsia="lv-LV"/>
              </w:rPr>
              <w:t xml:space="preserve">Pretendentam jānorāda prasītā informācija </w:t>
            </w:r>
            <w:r w:rsidR="0046243E">
              <w:rPr>
                <w:rFonts w:eastAsia="Times New Roman" w:cs="Times New Roman"/>
                <w:szCs w:val="24"/>
                <w:lang w:eastAsia="lv-LV"/>
              </w:rPr>
              <w:t>1</w:t>
            </w:r>
            <w:r>
              <w:rPr>
                <w:rFonts w:eastAsia="Times New Roman" w:cs="Times New Roman"/>
                <w:szCs w:val="24"/>
                <w:lang w:eastAsia="lv-LV"/>
              </w:rPr>
              <w:t xml:space="preserve">.pielikumā pievienotajā formā un jāiesniedz vismaz </w:t>
            </w:r>
            <w:r w:rsidRPr="003A217B">
              <w:rPr>
                <w:rFonts w:eastAsia="Times New Roman" w:cs="Times New Roman"/>
                <w:szCs w:val="24"/>
                <w:lang w:eastAsia="lv-LV"/>
              </w:rPr>
              <w:t>2 (divas)</w:t>
            </w:r>
            <w:r>
              <w:rPr>
                <w:rFonts w:eastAsia="Times New Roman" w:cs="Times New Roman"/>
                <w:szCs w:val="24"/>
                <w:lang w:eastAsia="lv-LV"/>
              </w:rPr>
              <w:t xml:space="preserve"> pozitīvas atsauksmes </w:t>
            </w:r>
            <w:r w:rsidR="006A1B96" w:rsidRPr="00E87589">
              <w:rPr>
                <w:rFonts w:eastAsia="Times New Roman" w:cs="Times New Roman"/>
                <w:szCs w:val="24"/>
                <w:u w:val="single"/>
                <w:lang w:eastAsia="lv-LV"/>
              </w:rPr>
              <w:t xml:space="preserve">katrai </w:t>
            </w:r>
            <w:r w:rsidR="007F7C9B">
              <w:rPr>
                <w:rFonts w:eastAsia="Times New Roman" w:cs="Times New Roman"/>
                <w:szCs w:val="24"/>
                <w:u w:val="single"/>
                <w:lang w:eastAsia="lv-LV"/>
              </w:rPr>
              <w:t>iepirkuma daļai (</w:t>
            </w:r>
            <w:r w:rsidR="00E87589" w:rsidRPr="00E87589">
              <w:rPr>
                <w:rFonts w:eastAsia="Times New Roman" w:cs="Times New Roman"/>
                <w:szCs w:val="24"/>
                <w:u w:val="single"/>
                <w:lang w:eastAsia="lv-LV"/>
              </w:rPr>
              <w:t>pretendenta piedāvātajai programmai</w:t>
            </w:r>
            <w:r w:rsidR="007F7C9B">
              <w:rPr>
                <w:rFonts w:eastAsia="Times New Roman" w:cs="Times New Roman"/>
                <w:szCs w:val="24"/>
                <w:u w:val="single"/>
                <w:lang w:eastAsia="lv-LV"/>
              </w:rPr>
              <w:t>)</w:t>
            </w:r>
            <w:r w:rsidR="006A1B96">
              <w:rPr>
                <w:rFonts w:eastAsia="Times New Roman" w:cs="Times New Roman"/>
                <w:szCs w:val="24"/>
                <w:lang w:eastAsia="lv-LV"/>
              </w:rPr>
              <w:t xml:space="preserve"> </w:t>
            </w:r>
            <w:r>
              <w:rPr>
                <w:rFonts w:eastAsia="Times New Roman" w:cs="Times New Roman"/>
                <w:szCs w:val="24"/>
                <w:lang w:eastAsia="lv-LV"/>
              </w:rPr>
              <w:t>no pakalpojuma pasūtītājiem.</w:t>
            </w:r>
          </w:p>
        </w:tc>
      </w:tr>
    </w:tbl>
    <w:p w14:paraId="5A861A91" w14:textId="77777777" w:rsidR="00CB639D" w:rsidRDefault="00CB639D" w:rsidP="00CB639D">
      <w:pPr>
        <w:tabs>
          <w:tab w:val="left" w:pos="993"/>
        </w:tabs>
        <w:rPr>
          <w:lang w:eastAsia="lv-LV"/>
        </w:rPr>
      </w:pPr>
    </w:p>
    <w:p w14:paraId="65B621C9" w14:textId="07393DE5" w:rsidR="00786F37" w:rsidRDefault="00786F37" w:rsidP="00801D7B">
      <w:pPr>
        <w:pStyle w:val="ListParagraph"/>
        <w:numPr>
          <w:ilvl w:val="2"/>
          <w:numId w:val="2"/>
        </w:numPr>
        <w:tabs>
          <w:tab w:val="left" w:pos="993"/>
        </w:tabs>
        <w:ind w:left="0" w:firstLine="360"/>
        <w:rPr>
          <w:lang w:eastAsia="lv-LV"/>
        </w:rPr>
      </w:pPr>
      <w:r w:rsidRPr="000465ED">
        <w:rPr>
          <w:lang w:eastAsia="lv-LV"/>
        </w:rPr>
        <w:t xml:space="preserve">Ja Pretendents ir piegādātāju apvienība, tas Pieteikumā norāda visus apvienības dalībniekus. Pretendenta piedāvājumam jāpievieno visu apvienības dalībnieku parakstīts apliecinājums/vienošanās par dalību Iepirkumā, katram apvienības dalībniekam izpildei nododamo pakalpojuma daļu (apjoms procentos no līgumcenas un darbi no Tehniskajā </w:t>
      </w:r>
      <w:r w:rsidRPr="008672EC">
        <w:rPr>
          <w:lang w:eastAsia="lv-LV"/>
        </w:rPr>
        <w:t>specifikācijā (</w:t>
      </w:r>
      <w:r w:rsidR="00CD66B6">
        <w:rPr>
          <w:lang w:eastAsia="lv-LV"/>
        </w:rPr>
        <w:t>3</w:t>
      </w:r>
      <w:r w:rsidRPr="008672EC">
        <w:rPr>
          <w:lang w:eastAsia="lv-LV"/>
        </w:rPr>
        <w:t>.pielikums) norādītā darbu (uzdevumu) saraksta) un jānorāda persona, kurai ir</w:t>
      </w:r>
      <w:r w:rsidRPr="000465ED">
        <w:rPr>
          <w:lang w:eastAsia="lv-LV"/>
        </w:rPr>
        <w:t xml:space="preserve"> pārstāvības tiesības parakstīt un iesniegt piedāvājumu Iepirkumam. Ja ar piegādātāju apvienību tiks nolemts slēgt iepirkuma līgumu, tad pirms iepirkuma līguma noslēgšanas piegādātāju </w:t>
      </w:r>
      <w:r w:rsidRPr="00B21430">
        <w:rPr>
          <w:rFonts w:cs="Times New Roman"/>
          <w:szCs w:val="24"/>
          <w:lang w:eastAsia="lv-LV"/>
        </w:rPr>
        <w:t>apvienībai</w:t>
      </w:r>
      <w:r w:rsidR="00B21430" w:rsidRPr="00B21430">
        <w:rPr>
          <w:rFonts w:cs="Times New Roman"/>
          <w:color w:val="414142"/>
          <w:szCs w:val="24"/>
        </w:rPr>
        <w:t xml:space="preserve"> </w:t>
      </w:r>
      <w:r w:rsidR="00B21430" w:rsidRPr="00B21430">
        <w:rPr>
          <w:rFonts w:cs="Times New Roman"/>
          <w:szCs w:val="24"/>
        </w:rPr>
        <w:t xml:space="preserve">pēc savas izvēles </w:t>
      </w:r>
      <w:r w:rsidR="003848DA">
        <w:rPr>
          <w:rFonts w:cs="Times New Roman"/>
          <w:szCs w:val="24"/>
        </w:rPr>
        <w:t xml:space="preserve">vai nu </w:t>
      </w:r>
      <w:r w:rsidR="00402499">
        <w:rPr>
          <w:rFonts w:cs="Times New Roman"/>
          <w:szCs w:val="24"/>
        </w:rPr>
        <w:t>jā</w:t>
      </w:r>
      <w:r w:rsidR="00B21430" w:rsidRPr="00B21430">
        <w:rPr>
          <w:rFonts w:cs="Times New Roman"/>
          <w:szCs w:val="24"/>
        </w:rPr>
        <w:t xml:space="preserve">izveidojas atbilstoši noteiktam juridiskam statusam vai </w:t>
      </w:r>
      <w:r w:rsidR="003848DA">
        <w:rPr>
          <w:rFonts w:cs="Times New Roman"/>
          <w:szCs w:val="24"/>
        </w:rPr>
        <w:t>jā</w:t>
      </w:r>
      <w:r w:rsidR="00B21430" w:rsidRPr="00B21430">
        <w:rPr>
          <w:rFonts w:cs="Times New Roman"/>
          <w:szCs w:val="24"/>
        </w:rPr>
        <w:t>noslēdz sabiedrības līgumu, vienojoties par apvienības dalībnieku atbildības sadalījumu</w:t>
      </w:r>
      <w:r w:rsidRPr="00B21430">
        <w:rPr>
          <w:lang w:eastAsia="lv-LV"/>
        </w:rPr>
        <w:t>.</w:t>
      </w:r>
      <w:bookmarkEnd w:id="40"/>
      <w:bookmarkEnd w:id="41"/>
      <w:bookmarkEnd w:id="42"/>
      <w:bookmarkEnd w:id="43"/>
      <w:bookmarkEnd w:id="44"/>
    </w:p>
    <w:p w14:paraId="173B188E" w14:textId="77777777" w:rsidR="00786F37" w:rsidRDefault="00786F37" w:rsidP="00801D7B">
      <w:pPr>
        <w:pStyle w:val="ListParagraph"/>
        <w:numPr>
          <w:ilvl w:val="2"/>
          <w:numId w:val="2"/>
        </w:numPr>
        <w:tabs>
          <w:tab w:val="left" w:pos="993"/>
        </w:tabs>
        <w:ind w:left="0" w:firstLine="360"/>
        <w:rPr>
          <w:lang w:eastAsia="lv-LV"/>
        </w:rPr>
      </w:pPr>
      <w:bookmarkStart w:id="45" w:name="_Toc492973158"/>
      <w:bookmarkStart w:id="46" w:name="_Toc493832091"/>
      <w:bookmarkStart w:id="47" w:name="_Toc497925058"/>
      <w:bookmarkStart w:id="48" w:name="_Toc497996633"/>
      <w:bookmarkStart w:id="49" w:name="_Toc497998692"/>
      <w:r w:rsidRPr="000465ED">
        <w:rPr>
          <w:lang w:eastAsia="lv-LV"/>
        </w:rPr>
        <w:t>Ja Pretendents ir Personālsabiedrība (pilnsabiedrība vai komandītsabiedrība), tas  Pieteikumā norāda visus sabiedrības dalībniekus.</w:t>
      </w:r>
      <w:bookmarkEnd w:id="45"/>
      <w:bookmarkEnd w:id="46"/>
      <w:bookmarkEnd w:id="47"/>
      <w:bookmarkEnd w:id="48"/>
      <w:bookmarkEnd w:id="49"/>
    </w:p>
    <w:p w14:paraId="5129AEB7" w14:textId="23C52B23" w:rsidR="00786F37" w:rsidRDefault="00786F37" w:rsidP="00801D7B">
      <w:pPr>
        <w:pStyle w:val="ListParagraph"/>
        <w:numPr>
          <w:ilvl w:val="2"/>
          <w:numId w:val="2"/>
        </w:numPr>
        <w:tabs>
          <w:tab w:val="left" w:pos="993"/>
        </w:tabs>
        <w:ind w:left="0" w:firstLine="360"/>
        <w:rPr>
          <w:lang w:eastAsia="lv-LV"/>
        </w:rPr>
      </w:pPr>
      <w:bookmarkStart w:id="50" w:name="_Toc492973164"/>
      <w:bookmarkStart w:id="51" w:name="_Toc493832093"/>
      <w:bookmarkStart w:id="52" w:name="_Toc497925060"/>
      <w:bookmarkStart w:id="53" w:name="_Toc497996635"/>
      <w:bookmarkStart w:id="54" w:name="_Toc497998694"/>
      <w:bookmarkStart w:id="55" w:name="_Toc492973159"/>
      <w:r w:rsidRPr="000465ED">
        <w:rPr>
          <w:lang w:eastAsia="lv-LV"/>
        </w:rPr>
        <w:t xml:space="preserve">Ja Pretendents savas kvalifikācijas apliecināšanai balstās uz citas personas </w:t>
      </w:r>
      <w:r w:rsidRPr="008672EC">
        <w:rPr>
          <w:lang w:eastAsia="lv-LV"/>
        </w:rPr>
        <w:t>iespējām</w:t>
      </w:r>
      <w:bookmarkEnd w:id="50"/>
      <w:r w:rsidRPr="008672EC">
        <w:rPr>
          <w:lang w:eastAsia="lv-LV"/>
        </w:rPr>
        <w:t>, Pretendents Pieteikumā (</w:t>
      </w:r>
      <w:r w:rsidR="00CD66B6">
        <w:rPr>
          <w:lang w:eastAsia="lv-LV"/>
        </w:rPr>
        <w:t>4</w:t>
      </w:r>
      <w:r w:rsidRPr="008672EC">
        <w:rPr>
          <w:lang w:eastAsia="lv-LV"/>
        </w:rPr>
        <w:t>.pielikums) norāda visas personas, uz kuru iespējām savas</w:t>
      </w:r>
      <w:r w:rsidRPr="000465ED">
        <w:rPr>
          <w:lang w:eastAsia="lv-LV"/>
        </w:rPr>
        <w:t xml:space="preserve"> kvalifikācijas pierādīšanai tas balstās, un pierāda Pasūtītājam, ka viņa rīcībā būs nepieciešamie </w:t>
      </w:r>
      <w:r w:rsidRPr="000465ED">
        <w:rPr>
          <w:lang w:eastAsia="lv-LV"/>
        </w:rPr>
        <w:lastRenderedPageBreak/>
        <w:t>resursi, iesniedzot šo personu un Pretendenta parakstītu apliecinājumu vai vienošanos par sadarbību un resursu nodošanu Pretendenta rīcībā konkrētā līguma izpildei.</w:t>
      </w:r>
      <w:bookmarkEnd w:id="51"/>
      <w:bookmarkEnd w:id="52"/>
      <w:bookmarkEnd w:id="53"/>
      <w:bookmarkEnd w:id="54"/>
    </w:p>
    <w:bookmarkEnd w:id="55"/>
    <w:p w14:paraId="45C0F6C7" w14:textId="77777777" w:rsidR="00B746CC" w:rsidRPr="002A4BD9" w:rsidRDefault="00B746CC" w:rsidP="00801D7B">
      <w:pPr>
        <w:keepNext/>
        <w:tabs>
          <w:tab w:val="left" w:pos="993"/>
          <w:tab w:val="left" w:pos="1276"/>
          <w:tab w:val="left" w:pos="1560"/>
        </w:tabs>
        <w:ind w:firstLine="360"/>
        <w:outlineLvl w:val="1"/>
        <w:rPr>
          <w:rFonts w:eastAsia="Times New Roman" w:cs="Times New Roman"/>
          <w:bCs/>
          <w:iCs/>
          <w:strike/>
          <w:szCs w:val="24"/>
          <w:lang w:eastAsia="lv-LV"/>
        </w:rPr>
      </w:pPr>
    </w:p>
    <w:p w14:paraId="16C80F28" w14:textId="77777777" w:rsidR="00786F37" w:rsidRDefault="00786F37" w:rsidP="00801D7B">
      <w:pPr>
        <w:pStyle w:val="Heading2"/>
        <w:numPr>
          <w:ilvl w:val="1"/>
          <w:numId w:val="2"/>
        </w:numPr>
        <w:tabs>
          <w:tab w:val="left" w:pos="993"/>
        </w:tabs>
        <w:ind w:left="0" w:firstLine="360"/>
      </w:pPr>
      <w:bookmarkStart w:id="56" w:name="_Toc491702572"/>
      <w:bookmarkStart w:id="57" w:name="_Toc497998700"/>
      <w:bookmarkStart w:id="58" w:name="_Toc510707996"/>
      <w:r w:rsidRPr="000465ED">
        <w:t>Pretendentu atlasei iesniedzamie dokumenti</w:t>
      </w:r>
      <w:bookmarkEnd w:id="56"/>
      <w:bookmarkEnd w:id="57"/>
      <w:bookmarkEnd w:id="58"/>
    </w:p>
    <w:p w14:paraId="13FA235D" w14:textId="77777777" w:rsidR="00401444" w:rsidRPr="00401444" w:rsidRDefault="00401444" w:rsidP="00401444"/>
    <w:p w14:paraId="7E2B523D" w14:textId="77777777" w:rsidR="00786F37" w:rsidRPr="00401444" w:rsidRDefault="00786F37" w:rsidP="00DD31BC">
      <w:pPr>
        <w:pStyle w:val="ListParagraph"/>
        <w:numPr>
          <w:ilvl w:val="2"/>
          <w:numId w:val="2"/>
        </w:numPr>
        <w:tabs>
          <w:tab w:val="left" w:pos="993"/>
        </w:tabs>
        <w:ind w:left="0" w:right="-17" w:firstLine="426"/>
        <w:rPr>
          <w:rFonts w:eastAsia="Times New Roman" w:cs="Times New Roman"/>
          <w:szCs w:val="24"/>
          <w:lang w:eastAsia="lv-LV"/>
        </w:rPr>
      </w:pPr>
      <w:r w:rsidRPr="00401444">
        <w:rPr>
          <w:rFonts w:eastAsia="Times New Roman" w:cs="Times New Roman"/>
          <w:szCs w:val="24"/>
          <w:u w:val="single"/>
          <w:lang w:eastAsia="lv-LV"/>
        </w:rPr>
        <w:t>Pretendentam jāiesniedz šādi dokumenti</w:t>
      </w:r>
      <w:r w:rsidRPr="00401444">
        <w:rPr>
          <w:rFonts w:eastAsia="Times New Roman" w:cs="Times New Roman"/>
          <w:szCs w:val="24"/>
          <w:lang w:eastAsia="lv-LV"/>
        </w:rPr>
        <w:t>:</w:t>
      </w:r>
    </w:p>
    <w:p w14:paraId="5EFEFBD9" w14:textId="77777777" w:rsidR="00786F37" w:rsidRPr="000465ED" w:rsidRDefault="00786F37" w:rsidP="00786F37">
      <w:pPr>
        <w:ind w:right="-17" w:firstLine="720"/>
        <w:rPr>
          <w:rFonts w:eastAsia="Times New Roman" w:cs="Times New Roman"/>
          <w:b/>
          <w:szCs w:val="24"/>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516"/>
        <w:gridCol w:w="2706"/>
      </w:tblGrid>
      <w:tr w:rsidR="00786F37" w:rsidRPr="000465ED" w14:paraId="1EE5D1FD" w14:textId="77777777" w:rsidTr="008E2056">
        <w:tc>
          <w:tcPr>
            <w:tcW w:w="576" w:type="dxa"/>
            <w:shd w:val="clear" w:color="auto" w:fill="auto"/>
          </w:tcPr>
          <w:p w14:paraId="7710A040" w14:textId="77777777" w:rsidR="00786F37" w:rsidRPr="000465ED" w:rsidRDefault="00786F37" w:rsidP="008E2056">
            <w:pPr>
              <w:ind w:right="-17"/>
              <w:jc w:val="center"/>
              <w:rPr>
                <w:rFonts w:eastAsia="Times New Roman" w:cs="Times New Roman"/>
                <w:szCs w:val="24"/>
                <w:lang w:eastAsia="lv-LV"/>
              </w:rPr>
            </w:pPr>
            <w:r w:rsidRPr="000465ED">
              <w:rPr>
                <w:rFonts w:eastAsia="Times New Roman" w:cs="Times New Roman"/>
                <w:szCs w:val="24"/>
                <w:lang w:eastAsia="lv-LV"/>
              </w:rPr>
              <w:t>1.</w:t>
            </w:r>
          </w:p>
        </w:tc>
        <w:tc>
          <w:tcPr>
            <w:tcW w:w="5516" w:type="dxa"/>
            <w:shd w:val="clear" w:color="auto" w:fill="auto"/>
          </w:tcPr>
          <w:p w14:paraId="53E0B115" w14:textId="62748512" w:rsidR="00786F37" w:rsidRPr="000465ED" w:rsidRDefault="00786F37" w:rsidP="008E2056">
            <w:pPr>
              <w:ind w:right="-17"/>
              <w:rPr>
                <w:rFonts w:eastAsia="Times New Roman" w:cs="Times New Roman"/>
                <w:szCs w:val="24"/>
                <w:lang w:eastAsia="lv-LV"/>
              </w:rPr>
            </w:pPr>
            <w:r w:rsidRPr="000465ED">
              <w:rPr>
                <w:rFonts w:eastAsia="Times New Roman" w:cs="Times New Roman"/>
                <w:szCs w:val="24"/>
                <w:lang w:eastAsia="lv-LV"/>
              </w:rPr>
              <w:t>Pieteikums</w:t>
            </w:r>
            <w:r w:rsidR="00912414">
              <w:rPr>
                <w:rFonts w:eastAsia="Times New Roman" w:cs="Times New Roman"/>
                <w:szCs w:val="24"/>
                <w:lang w:eastAsia="lv-LV"/>
              </w:rPr>
              <w:t>, kas ietver šādus apliecinājumus:</w:t>
            </w:r>
          </w:p>
        </w:tc>
        <w:tc>
          <w:tcPr>
            <w:tcW w:w="2706" w:type="dxa"/>
            <w:shd w:val="clear" w:color="auto" w:fill="auto"/>
          </w:tcPr>
          <w:p w14:paraId="6DF659F4" w14:textId="46AD04BE" w:rsidR="00786F37" w:rsidRPr="000465ED" w:rsidRDefault="00786F37" w:rsidP="003A3CB2">
            <w:pPr>
              <w:ind w:right="-17"/>
              <w:rPr>
                <w:rFonts w:eastAsia="Times New Roman" w:cs="Times New Roman"/>
                <w:szCs w:val="24"/>
                <w:lang w:eastAsia="lv-LV"/>
              </w:rPr>
            </w:pPr>
            <w:r w:rsidRPr="000465ED">
              <w:rPr>
                <w:rFonts w:eastAsia="Times New Roman" w:cs="Times New Roman"/>
                <w:szCs w:val="24"/>
                <w:lang w:eastAsia="lv-LV"/>
              </w:rPr>
              <w:t xml:space="preserve">saskaņā ar </w:t>
            </w:r>
            <w:r w:rsidR="003A3CB2">
              <w:rPr>
                <w:rFonts w:eastAsia="Times New Roman" w:cs="Times New Roman"/>
                <w:szCs w:val="24"/>
                <w:lang w:eastAsia="lv-LV"/>
              </w:rPr>
              <w:t>4</w:t>
            </w:r>
            <w:r w:rsidRPr="000465ED">
              <w:rPr>
                <w:rFonts w:eastAsia="Times New Roman" w:cs="Times New Roman"/>
                <w:szCs w:val="24"/>
                <w:lang w:eastAsia="lv-LV"/>
              </w:rPr>
              <w:t>.pielikumu</w:t>
            </w:r>
          </w:p>
        </w:tc>
      </w:tr>
      <w:tr w:rsidR="00912414" w:rsidRPr="000465ED" w14:paraId="7080CE78" w14:textId="77777777" w:rsidTr="00AF1F13">
        <w:tc>
          <w:tcPr>
            <w:tcW w:w="576" w:type="dxa"/>
            <w:shd w:val="clear" w:color="auto" w:fill="auto"/>
          </w:tcPr>
          <w:p w14:paraId="129F309E" w14:textId="04A09D66" w:rsidR="00912414" w:rsidRDefault="00912414" w:rsidP="00AF1F13">
            <w:pPr>
              <w:ind w:right="-17"/>
              <w:jc w:val="center"/>
              <w:rPr>
                <w:rFonts w:eastAsia="Times New Roman" w:cs="Times New Roman"/>
                <w:szCs w:val="24"/>
                <w:lang w:eastAsia="lv-LV"/>
              </w:rPr>
            </w:pPr>
            <w:r>
              <w:rPr>
                <w:rFonts w:eastAsia="Times New Roman" w:cs="Times New Roman"/>
                <w:szCs w:val="24"/>
                <w:lang w:eastAsia="lv-LV"/>
              </w:rPr>
              <w:t>1.1.</w:t>
            </w:r>
          </w:p>
        </w:tc>
        <w:tc>
          <w:tcPr>
            <w:tcW w:w="5516" w:type="dxa"/>
            <w:shd w:val="clear" w:color="auto" w:fill="auto"/>
          </w:tcPr>
          <w:p w14:paraId="0018D7EC" w14:textId="1081D7A2" w:rsidR="00912414" w:rsidRPr="003E0EA9" w:rsidRDefault="00B907FA" w:rsidP="009B2B6D">
            <w:pPr>
              <w:ind w:right="-17"/>
              <w:rPr>
                <w:rFonts w:cs="Times New Roman"/>
                <w:szCs w:val="24"/>
              </w:rPr>
            </w:pPr>
            <w:r>
              <w:rPr>
                <w:color w:val="000000"/>
                <w:szCs w:val="24"/>
              </w:rPr>
              <w:t>a</w:t>
            </w:r>
            <w:r w:rsidR="00912414" w:rsidRPr="00DD31BC">
              <w:rPr>
                <w:color w:val="000000"/>
                <w:szCs w:val="24"/>
              </w:rPr>
              <w:t>pliecinājums, ka</w:t>
            </w:r>
            <w:r w:rsidR="00912414">
              <w:rPr>
                <w:color w:val="000000"/>
                <w:szCs w:val="24"/>
              </w:rPr>
              <w:t xml:space="preserve"> Pretendenta</w:t>
            </w:r>
            <w:r w:rsidR="00912414" w:rsidRPr="00E55F8D">
              <w:rPr>
                <w:rFonts w:eastAsia="Times New Roman" w:cs="Times New Roman"/>
                <w:iCs/>
                <w:kern w:val="28"/>
                <w:szCs w:val="24"/>
                <w:lang w:eastAsia="lv-LV"/>
              </w:rPr>
              <w:t xml:space="preserve"> iepirkumam piedāvātā/s neformālās izglītības programma/s veido vismaz </w:t>
            </w:r>
            <w:r w:rsidR="009B2B6D">
              <w:rPr>
                <w:rFonts w:eastAsia="Times New Roman" w:cs="Times New Roman"/>
                <w:iCs/>
                <w:kern w:val="28"/>
                <w:szCs w:val="24"/>
                <w:lang w:eastAsia="lv-LV"/>
              </w:rPr>
              <w:t>6</w:t>
            </w:r>
            <w:r w:rsidR="00912414" w:rsidRPr="00E55F8D">
              <w:rPr>
                <w:rFonts w:eastAsia="Times New Roman" w:cs="Times New Roman"/>
                <w:iCs/>
                <w:kern w:val="28"/>
                <w:szCs w:val="24"/>
                <w:lang w:eastAsia="lv-LV"/>
              </w:rPr>
              <w:t>0% no praktiskām nodarbībām</w:t>
            </w:r>
            <w:r w:rsidR="00912414">
              <w:rPr>
                <w:rFonts w:eastAsia="Times New Roman" w:cs="Times New Roman"/>
                <w:iCs/>
                <w:kern w:val="28"/>
                <w:szCs w:val="24"/>
                <w:lang w:eastAsia="lv-LV"/>
              </w:rPr>
              <w:t>.</w:t>
            </w:r>
          </w:p>
        </w:tc>
        <w:tc>
          <w:tcPr>
            <w:tcW w:w="2706" w:type="dxa"/>
            <w:shd w:val="clear" w:color="auto" w:fill="auto"/>
            <w:vAlign w:val="center"/>
          </w:tcPr>
          <w:p w14:paraId="542026E4" w14:textId="77777777" w:rsidR="00912414" w:rsidRDefault="00912414" w:rsidP="00AF1F13">
            <w:pPr>
              <w:ind w:right="-17"/>
              <w:rPr>
                <w:rFonts w:eastAsia="Times New Roman" w:cs="Times New Roman"/>
                <w:szCs w:val="24"/>
                <w:lang w:eastAsia="lv-LV"/>
              </w:rPr>
            </w:pPr>
            <w:r>
              <w:rPr>
                <w:rFonts w:eastAsia="Times New Roman" w:cs="Times New Roman"/>
                <w:szCs w:val="24"/>
                <w:lang w:eastAsia="lv-LV"/>
              </w:rPr>
              <w:t>saskaņā ar 2.pielikumu un 4.pielikumu Pieteikums</w:t>
            </w:r>
          </w:p>
        </w:tc>
      </w:tr>
      <w:tr w:rsidR="00912414" w:rsidRPr="000465ED" w14:paraId="6635018A" w14:textId="77777777" w:rsidTr="00AF1F13">
        <w:tc>
          <w:tcPr>
            <w:tcW w:w="576" w:type="dxa"/>
            <w:shd w:val="clear" w:color="auto" w:fill="auto"/>
          </w:tcPr>
          <w:p w14:paraId="187DD0AD" w14:textId="4295D779" w:rsidR="00912414" w:rsidRPr="00DD31BC" w:rsidRDefault="00912414" w:rsidP="00AF1F13">
            <w:pPr>
              <w:ind w:right="-17"/>
              <w:jc w:val="center"/>
              <w:rPr>
                <w:rFonts w:eastAsia="Times New Roman" w:cs="Times New Roman"/>
                <w:szCs w:val="24"/>
                <w:lang w:eastAsia="lv-LV"/>
              </w:rPr>
            </w:pPr>
            <w:r>
              <w:rPr>
                <w:rFonts w:eastAsia="Times New Roman" w:cs="Times New Roman"/>
                <w:szCs w:val="24"/>
                <w:lang w:eastAsia="lv-LV"/>
              </w:rPr>
              <w:t>1.2.</w:t>
            </w:r>
          </w:p>
        </w:tc>
        <w:tc>
          <w:tcPr>
            <w:tcW w:w="5516" w:type="dxa"/>
            <w:shd w:val="clear" w:color="auto" w:fill="auto"/>
          </w:tcPr>
          <w:p w14:paraId="2DBB32B9" w14:textId="1EEB922B" w:rsidR="00912414" w:rsidRPr="00DD31BC" w:rsidRDefault="00B907FA" w:rsidP="00AF1F13">
            <w:pPr>
              <w:ind w:right="-17"/>
              <w:rPr>
                <w:color w:val="000000"/>
                <w:szCs w:val="24"/>
              </w:rPr>
            </w:pPr>
            <w:r>
              <w:rPr>
                <w:color w:val="000000"/>
                <w:szCs w:val="24"/>
              </w:rPr>
              <w:t>a</w:t>
            </w:r>
            <w:r w:rsidR="00912414" w:rsidRPr="00DD31BC">
              <w:rPr>
                <w:color w:val="000000"/>
                <w:szCs w:val="24"/>
              </w:rPr>
              <w:t>pliecinājums, ka</w:t>
            </w:r>
            <w:r w:rsidR="00912414">
              <w:rPr>
                <w:color w:val="000000"/>
                <w:szCs w:val="24"/>
              </w:rPr>
              <w:t xml:space="preserve"> Pretendents, īstenojot piedāvāto </w:t>
            </w:r>
            <w:r w:rsidR="00912414" w:rsidRPr="003E0EA9">
              <w:rPr>
                <w:rFonts w:cs="Times New Roman"/>
                <w:szCs w:val="24"/>
              </w:rPr>
              <w:t xml:space="preserve">neformālās izglītības </w:t>
            </w:r>
            <w:r w:rsidR="00912414">
              <w:rPr>
                <w:rFonts w:eastAsia="Times New Roman" w:cs="Times New Roman"/>
                <w:szCs w:val="24"/>
                <w:lang w:eastAsia="lv-LV"/>
              </w:rPr>
              <w:t>programmu (</w:t>
            </w:r>
            <w:r w:rsidR="00333A71">
              <w:rPr>
                <w:rFonts w:eastAsia="Times New Roman" w:cs="Times New Roman"/>
                <w:szCs w:val="24"/>
                <w:lang w:eastAsia="lv-LV"/>
              </w:rPr>
              <w:t xml:space="preserve">t.sk. </w:t>
            </w:r>
            <w:r w:rsidR="00912414">
              <w:rPr>
                <w:rFonts w:eastAsia="Times New Roman" w:cs="Times New Roman"/>
                <w:szCs w:val="24"/>
                <w:lang w:eastAsia="lv-LV"/>
              </w:rPr>
              <w:t>praktiskās nodarbības), nodrošinās apmācāmos ar tās pilnīgai un kvalitatīvai īstenošanai vajadzīgajiem līdzekļiem, materiāliem un citiem resursiem (piemēram, dāvanu iesaiņošanas materiāli u.c.).</w:t>
            </w:r>
          </w:p>
        </w:tc>
        <w:tc>
          <w:tcPr>
            <w:tcW w:w="2706" w:type="dxa"/>
            <w:shd w:val="clear" w:color="auto" w:fill="auto"/>
            <w:vAlign w:val="center"/>
          </w:tcPr>
          <w:p w14:paraId="0195ADB1" w14:textId="77777777" w:rsidR="00912414" w:rsidRPr="00DD31BC" w:rsidRDefault="00912414" w:rsidP="00AF1F13">
            <w:pPr>
              <w:ind w:right="-17"/>
              <w:rPr>
                <w:rFonts w:eastAsia="Times New Roman" w:cs="Times New Roman"/>
                <w:szCs w:val="24"/>
                <w:lang w:eastAsia="lv-LV"/>
              </w:rPr>
            </w:pPr>
            <w:r>
              <w:rPr>
                <w:rFonts w:eastAsia="Times New Roman" w:cs="Times New Roman"/>
                <w:szCs w:val="24"/>
                <w:lang w:eastAsia="lv-LV"/>
              </w:rPr>
              <w:t>saskaņā ar 2.pielikumu un 4.pielikumu Pieteikums</w:t>
            </w:r>
          </w:p>
        </w:tc>
      </w:tr>
      <w:tr w:rsidR="00912414" w:rsidRPr="000465ED" w14:paraId="4962DDC8" w14:textId="77777777" w:rsidTr="00AF1F13">
        <w:trPr>
          <w:trHeight w:val="1441"/>
        </w:trPr>
        <w:tc>
          <w:tcPr>
            <w:tcW w:w="576" w:type="dxa"/>
            <w:shd w:val="clear" w:color="auto" w:fill="auto"/>
          </w:tcPr>
          <w:p w14:paraId="2D464DC7" w14:textId="6386EC21" w:rsidR="00912414" w:rsidRPr="00DD31BC" w:rsidRDefault="00912414" w:rsidP="00547B84">
            <w:pPr>
              <w:ind w:right="-17"/>
              <w:jc w:val="center"/>
              <w:rPr>
                <w:rFonts w:eastAsia="Times New Roman" w:cs="Times New Roman"/>
                <w:szCs w:val="24"/>
                <w:lang w:eastAsia="lv-LV"/>
              </w:rPr>
            </w:pPr>
            <w:r>
              <w:rPr>
                <w:rFonts w:eastAsia="Times New Roman" w:cs="Times New Roman"/>
                <w:szCs w:val="24"/>
                <w:lang w:eastAsia="lv-LV"/>
              </w:rPr>
              <w:t>1.</w:t>
            </w:r>
            <w:r w:rsidR="00547B84">
              <w:rPr>
                <w:rFonts w:eastAsia="Times New Roman" w:cs="Times New Roman"/>
                <w:szCs w:val="24"/>
                <w:lang w:eastAsia="lv-LV"/>
              </w:rPr>
              <w:t>3</w:t>
            </w:r>
            <w:r>
              <w:rPr>
                <w:rFonts w:eastAsia="Times New Roman" w:cs="Times New Roman"/>
                <w:szCs w:val="24"/>
                <w:lang w:eastAsia="lv-LV"/>
              </w:rPr>
              <w:t>.</w:t>
            </w:r>
          </w:p>
        </w:tc>
        <w:tc>
          <w:tcPr>
            <w:tcW w:w="5516" w:type="dxa"/>
            <w:shd w:val="clear" w:color="auto" w:fill="auto"/>
          </w:tcPr>
          <w:p w14:paraId="7D22A19B" w14:textId="6449D200" w:rsidR="00912414" w:rsidRPr="00DD31BC" w:rsidRDefault="00B907FA" w:rsidP="00433E81">
            <w:pPr>
              <w:ind w:right="-17"/>
              <w:rPr>
                <w:color w:val="000000"/>
                <w:szCs w:val="24"/>
              </w:rPr>
            </w:pPr>
            <w:r>
              <w:rPr>
                <w:color w:val="000000"/>
                <w:szCs w:val="24"/>
              </w:rPr>
              <w:t>a</w:t>
            </w:r>
            <w:r w:rsidR="00912414" w:rsidRPr="00DD31BC">
              <w:rPr>
                <w:color w:val="000000"/>
                <w:szCs w:val="24"/>
              </w:rPr>
              <w:t>pliecinājums, ka</w:t>
            </w:r>
            <w:r w:rsidR="00912414">
              <w:rPr>
                <w:color w:val="000000"/>
                <w:szCs w:val="24"/>
              </w:rPr>
              <w:t xml:space="preserve"> Pretendents uz </w:t>
            </w:r>
            <w:del w:id="59" w:author="Una Asarina" w:date="2018-04-13T13:57:00Z">
              <w:r w:rsidR="00912414" w:rsidDel="00433E81">
                <w:rPr>
                  <w:color w:val="000000"/>
                  <w:szCs w:val="24"/>
                </w:rPr>
                <w:delText>līguma noslēgšanas</w:delText>
              </w:r>
            </w:del>
            <w:ins w:id="60" w:author="Una Asarina" w:date="2018-04-13T13:57:00Z">
              <w:r w:rsidR="00433E81">
                <w:rPr>
                  <w:color w:val="000000"/>
                  <w:szCs w:val="24"/>
                </w:rPr>
                <w:t xml:space="preserve"> </w:t>
              </w:r>
              <w:r w:rsidR="00433E81" w:rsidRPr="00433E81">
                <w:rPr>
                  <w:rFonts w:cs="Times New Roman"/>
                  <w:color w:val="000000"/>
                  <w:szCs w:val="24"/>
                </w:rPr>
                <w:t>pakalpojuma uzs</w:t>
              </w:r>
            </w:ins>
            <w:ins w:id="61" w:author="Una Asarina" w:date="2018-04-13T13:58:00Z">
              <w:r w:rsidR="00433E81" w:rsidRPr="00433E81">
                <w:rPr>
                  <w:rFonts w:cs="Times New Roman"/>
                  <w:color w:val="000000"/>
                  <w:szCs w:val="24"/>
                </w:rPr>
                <w:t>ākšanas</w:t>
              </w:r>
            </w:ins>
            <w:r w:rsidR="00912414" w:rsidRPr="00433E81">
              <w:rPr>
                <w:rFonts w:cs="Times New Roman"/>
                <w:color w:val="000000"/>
                <w:szCs w:val="24"/>
              </w:rPr>
              <w:t xml:space="preserve"> brīdi </w:t>
            </w:r>
            <w:ins w:id="62" w:author="Una Asarina" w:date="2018-04-13T13:59:00Z">
              <w:r w:rsidR="00433E81" w:rsidRPr="00433E81">
                <w:rPr>
                  <w:rFonts w:cs="Times New Roman"/>
                  <w:color w:val="000000"/>
                  <w:szCs w:val="24"/>
                </w:rPr>
                <w:t xml:space="preserve">būs </w:t>
              </w:r>
              <w:r w:rsidR="00433E81" w:rsidRPr="00433E81">
                <w:rPr>
                  <w:rFonts w:cs="Times New Roman"/>
                  <w:color w:val="414142"/>
                  <w:szCs w:val="24"/>
                  <w:rPrChange w:id="63" w:author="Una Asarina" w:date="2018-04-13T14:00:00Z">
                    <w:rPr>
                      <w:rFonts w:ascii="Arial" w:hAnsi="Arial" w:cs="Arial"/>
                      <w:color w:val="414142"/>
                      <w:sz w:val="20"/>
                      <w:szCs w:val="20"/>
                      <w:shd w:val="clear" w:color="auto" w:fill="F1F1F1"/>
                    </w:rPr>
                  </w:rPrChange>
                </w:rPr>
                <w:t>reģistrējis personas datu apstrādi Datu valsts inspekcijā vai norīkojis fizisko personu — datu aizsardzības speciālistu</w:t>
              </w:r>
            </w:ins>
            <w:ins w:id="64" w:author="Una Asarina" w:date="2018-04-13T14:03:00Z">
              <w:r w:rsidR="00433E81">
                <w:rPr>
                  <w:rFonts w:cs="Times New Roman"/>
                  <w:color w:val="414142"/>
                  <w:szCs w:val="24"/>
                </w:rPr>
                <w:t xml:space="preserve"> (saskaņā ar</w:t>
              </w:r>
            </w:ins>
            <w:ins w:id="65" w:author="Una Asarina" w:date="2018-04-13T14:04:00Z">
              <w:r w:rsidR="00433E81">
                <w:t xml:space="preserve"> Fizisko personu datu aizsardzības likuma 21.</w:t>
              </w:r>
              <w:r w:rsidR="00433E81" w:rsidRPr="00433E81">
                <w:rPr>
                  <w:vertAlign w:val="superscript"/>
                  <w:rPrChange w:id="66" w:author="Una Asarina" w:date="2018-04-13T14:04:00Z">
                    <w:rPr/>
                  </w:rPrChange>
                </w:rPr>
                <w:t>1</w:t>
              </w:r>
              <w:r w:rsidR="00433E81">
                <w:t xml:space="preserve"> pantu)</w:t>
              </w:r>
            </w:ins>
            <w:ins w:id="67" w:author="Una Asarina" w:date="2018-04-13T14:03:00Z">
              <w:r w:rsidR="00433E81">
                <w:rPr>
                  <w:rFonts w:cs="Times New Roman"/>
                  <w:color w:val="414142"/>
                  <w:szCs w:val="24"/>
                </w:rPr>
                <w:t xml:space="preserve"> </w:t>
              </w:r>
            </w:ins>
            <w:ins w:id="68" w:author="Una Asarina" w:date="2018-04-13T14:00:00Z">
              <w:r w:rsidR="00433E81">
                <w:rPr>
                  <w:rFonts w:cs="Times New Roman"/>
                  <w:color w:val="414142"/>
                  <w:szCs w:val="24"/>
                </w:rPr>
                <w:t xml:space="preserve"> </w:t>
              </w:r>
            </w:ins>
            <w:del w:id="69" w:author="Una Asarina" w:date="2018-04-13T13:59:00Z">
              <w:r w:rsidR="00912414" w:rsidDel="00433E81">
                <w:rPr>
                  <w:color w:val="000000"/>
                  <w:szCs w:val="24"/>
                </w:rPr>
                <w:delText>būs reģistrēts Latvijas Republikas</w:delText>
              </w:r>
              <w:r w:rsidR="00912414" w:rsidDel="00433E81">
                <w:rPr>
                  <w:color w:val="000000"/>
                </w:rPr>
                <w:delText xml:space="preserve"> Datu valsts inspekcijā, kā personas datu apstrādātājs</w:delText>
              </w:r>
            </w:del>
            <w:r w:rsidR="00912414">
              <w:rPr>
                <w:color w:val="000000"/>
              </w:rPr>
              <w:t>, lai nodrošinātu fizisko personas datu apstrādi saskaņā ar Fizisko personu datu aizsardzības likumu</w:t>
            </w:r>
          </w:p>
        </w:tc>
        <w:tc>
          <w:tcPr>
            <w:tcW w:w="2706" w:type="dxa"/>
            <w:shd w:val="clear" w:color="auto" w:fill="auto"/>
            <w:vAlign w:val="center"/>
          </w:tcPr>
          <w:p w14:paraId="349EC11A" w14:textId="77777777" w:rsidR="00912414" w:rsidRPr="00DD31BC" w:rsidRDefault="00912414" w:rsidP="00AF1F13">
            <w:pPr>
              <w:ind w:right="-17"/>
              <w:rPr>
                <w:rFonts w:eastAsia="Times New Roman" w:cs="Times New Roman"/>
                <w:szCs w:val="24"/>
                <w:lang w:eastAsia="lv-LV"/>
              </w:rPr>
            </w:pPr>
            <w:r>
              <w:rPr>
                <w:rFonts w:eastAsia="Times New Roman" w:cs="Times New Roman"/>
                <w:szCs w:val="24"/>
                <w:lang w:eastAsia="lv-LV"/>
              </w:rPr>
              <w:t>saskaņā ar 4.pielikumu Pieteikums</w:t>
            </w:r>
          </w:p>
        </w:tc>
      </w:tr>
      <w:tr w:rsidR="00786F37" w:rsidRPr="000465ED" w14:paraId="6A9E4B67" w14:textId="77777777" w:rsidTr="008E2056">
        <w:tc>
          <w:tcPr>
            <w:tcW w:w="576" w:type="dxa"/>
            <w:shd w:val="clear" w:color="auto" w:fill="auto"/>
          </w:tcPr>
          <w:p w14:paraId="71B5A38F" w14:textId="77777777" w:rsidR="00786F37" w:rsidRPr="000465ED" w:rsidRDefault="00786F37" w:rsidP="008E2056">
            <w:pPr>
              <w:ind w:right="-17"/>
              <w:jc w:val="center"/>
              <w:rPr>
                <w:rFonts w:eastAsia="Times New Roman" w:cs="Times New Roman"/>
                <w:szCs w:val="24"/>
                <w:lang w:eastAsia="lv-LV"/>
              </w:rPr>
            </w:pPr>
            <w:r>
              <w:rPr>
                <w:rFonts w:eastAsia="Times New Roman" w:cs="Times New Roman"/>
                <w:szCs w:val="24"/>
                <w:lang w:eastAsia="lv-LV"/>
              </w:rPr>
              <w:t>2</w:t>
            </w:r>
            <w:r w:rsidRPr="000465ED">
              <w:rPr>
                <w:rFonts w:eastAsia="Times New Roman" w:cs="Times New Roman"/>
                <w:szCs w:val="24"/>
                <w:lang w:eastAsia="lv-LV"/>
              </w:rPr>
              <w:t>.</w:t>
            </w:r>
          </w:p>
        </w:tc>
        <w:tc>
          <w:tcPr>
            <w:tcW w:w="5516" w:type="dxa"/>
            <w:shd w:val="clear" w:color="auto" w:fill="auto"/>
          </w:tcPr>
          <w:p w14:paraId="60509E2E" w14:textId="77777777" w:rsidR="00786F37" w:rsidRPr="000465ED" w:rsidRDefault="00FC5357" w:rsidP="008E2056">
            <w:pPr>
              <w:ind w:right="-17"/>
              <w:rPr>
                <w:rFonts w:eastAsia="Times New Roman" w:cs="Times New Roman"/>
                <w:szCs w:val="24"/>
                <w:lang w:eastAsia="lv-LV"/>
              </w:rPr>
            </w:pPr>
            <w:r w:rsidRPr="000465ED">
              <w:rPr>
                <w:rFonts w:eastAsia="Times New Roman" w:cs="Times New Roman"/>
                <w:szCs w:val="24"/>
                <w:lang w:eastAsia="lv-LV"/>
              </w:rPr>
              <w:t>Pretendenta kvalifikāciju un pieredzi apliecinoši dokumenti</w:t>
            </w:r>
          </w:p>
        </w:tc>
        <w:tc>
          <w:tcPr>
            <w:tcW w:w="2706" w:type="dxa"/>
            <w:shd w:val="clear" w:color="auto" w:fill="auto"/>
          </w:tcPr>
          <w:p w14:paraId="0FD14705" w14:textId="77777777" w:rsidR="00786F37" w:rsidRPr="000465ED" w:rsidRDefault="00786F37" w:rsidP="00A35973">
            <w:pPr>
              <w:ind w:right="-17"/>
              <w:rPr>
                <w:rFonts w:eastAsia="Times New Roman" w:cs="Times New Roman"/>
                <w:szCs w:val="24"/>
                <w:lang w:eastAsia="lv-LV"/>
              </w:rPr>
            </w:pPr>
            <w:r w:rsidRPr="000465ED">
              <w:rPr>
                <w:rFonts w:eastAsia="Times New Roman" w:cs="Times New Roman"/>
                <w:szCs w:val="24"/>
                <w:lang w:eastAsia="lv-LV"/>
              </w:rPr>
              <w:t>saskaņā ar</w:t>
            </w:r>
            <w:r w:rsidR="00A35973">
              <w:rPr>
                <w:rFonts w:eastAsia="Times New Roman" w:cs="Times New Roman"/>
                <w:szCs w:val="24"/>
                <w:lang w:eastAsia="lv-LV"/>
              </w:rPr>
              <w:t xml:space="preserve"> Nolikuma 2.1.2.punktu</w:t>
            </w:r>
            <w:r w:rsidRPr="000465ED">
              <w:rPr>
                <w:rFonts w:eastAsia="Times New Roman" w:cs="Times New Roman"/>
                <w:szCs w:val="24"/>
                <w:lang w:eastAsia="lv-LV"/>
              </w:rPr>
              <w:t xml:space="preserve"> </w:t>
            </w:r>
            <w:r w:rsidR="00A35973" w:rsidRPr="000465ED">
              <w:rPr>
                <w:rFonts w:eastAsia="Times New Roman" w:cs="Times New Roman"/>
                <w:szCs w:val="24"/>
                <w:lang w:eastAsia="lv-LV"/>
              </w:rPr>
              <w:t xml:space="preserve">un </w:t>
            </w:r>
            <w:r w:rsidR="0046243E">
              <w:rPr>
                <w:rFonts w:eastAsia="Times New Roman" w:cs="Times New Roman"/>
                <w:szCs w:val="24"/>
                <w:lang w:eastAsia="lv-LV"/>
              </w:rPr>
              <w:t>1.</w:t>
            </w:r>
            <w:r w:rsidRPr="000465ED">
              <w:rPr>
                <w:rFonts w:eastAsia="Times New Roman" w:cs="Times New Roman"/>
                <w:szCs w:val="24"/>
                <w:lang w:eastAsia="lv-LV"/>
              </w:rPr>
              <w:t>pielikumu</w:t>
            </w:r>
          </w:p>
        </w:tc>
      </w:tr>
      <w:tr w:rsidR="00D62861" w:rsidRPr="000465ED" w14:paraId="64B35049" w14:textId="77777777" w:rsidTr="008E2056">
        <w:tc>
          <w:tcPr>
            <w:tcW w:w="576" w:type="dxa"/>
            <w:shd w:val="clear" w:color="auto" w:fill="auto"/>
          </w:tcPr>
          <w:p w14:paraId="277C7111" w14:textId="5F0A1CC8" w:rsidR="00D62861" w:rsidRDefault="00B907FA" w:rsidP="008E2056">
            <w:pPr>
              <w:ind w:right="-17"/>
              <w:jc w:val="center"/>
              <w:rPr>
                <w:rFonts w:eastAsia="Times New Roman" w:cs="Times New Roman"/>
                <w:szCs w:val="24"/>
                <w:lang w:eastAsia="lv-LV"/>
              </w:rPr>
            </w:pPr>
            <w:r>
              <w:rPr>
                <w:rFonts w:eastAsia="Times New Roman" w:cs="Times New Roman"/>
                <w:szCs w:val="24"/>
                <w:lang w:eastAsia="lv-LV"/>
              </w:rPr>
              <w:t>3</w:t>
            </w:r>
            <w:r w:rsidR="00D62861">
              <w:rPr>
                <w:rFonts w:eastAsia="Times New Roman" w:cs="Times New Roman"/>
                <w:szCs w:val="24"/>
                <w:lang w:eastAsia="lv-LV"/>
              </w:rPr>
              <w:t>.</w:t>
            </w:r>
          </w:p>
        </w:tc>
        <w:tc>
          <w:tcPr>
            <w:tcW w:w="5516" w:type="dxa"/>
            <w:shd w:val="clear" w:color="auto" w:fill="auto"/>
          </w:tcPr>
          <w:p w14:paraId="6C0A6899" w14:textId="10E91D50" w:rsidR="00D62861" w:rsidRPr="00276ACA" w:rsidRDefault="0008146E" w:rsidP="0008146E">
            <w:pPr>
              <w:ind w:right="-17"/>
              <w:rPr>
                <w:rFonts w:eastAsia="Times New Roman" w:cs="Times New Roman"/>
                <w:szCs w:val="24"/>
                <w:lang w:eastAsia="lv-LV"/>
              </w:rPr>
            </w:pPr>
            <w:r>
              <w:rPr>
                <w:rFonts w:cs="Times New Roman"/>
                <w:szCs w:val="24"/>
              </w:rPr>
              <w:t>Pretendenta piedāvātās p</w:t>
            </w:r>
            <w:r w:rsidR="008269BB" w:rsidRPr="003E0EA9">
              <w:rPr>
                <w:rFonts w:cs="Times New Roman"/>
                <w:szCs w:val="24"/>
              </w:rPr>
              <w:t xml:space="preserve">ieaugušo neformālās izglītības </w:t>
            </w:r>
            <w:r w:rsidR="00D62861">
              <w:rPr>
                <w:rFonts w:eastAsia="Times New Roman" w:cs="Times New Roman"/>
                <w:szCs w:val="24"/>
                <w:lang w:eastAsia="lv-LV"/>
              </w:rPr>
              <w:t>programma</w:t>
            </w:r>
            <w:r w:rsidR="00745BCD">
              <w:rPr>
                <w:rFonts w:eastAsia="Times New Roman" w:cs="Times New Roman"/>
                <w:szCs w:val="24"/>
                <w:lang w:eastAsia="lv-LV"/>
              </w:rPr>
              <w:t>s</w:t>
            </w:r>
            <w:r w:rsidR="00D62861">
              <w:rPr>
                <w:rFonts w:eastAsia="Times New Roman" w:cs="Times New Roman"/>
                <w:szCs w:val="24"/>
                <w:lang w:eastAsia="lv-LV"/>
              </w:rPr>
              <w:t xml:space="preserve"> </w:t>
            </w:r>
            <w:r w:rsidR="00745BCD">
              <w:rPr>
                <w:rFonts w:eastAsia="Times New Roman" w:cs="Times New Roman"/>
                <w:szCs w:val="24"/>
                <w:lang w:eastAsia="lv-LV"/>
              </w:rPr>
              <w:t>apraksts</w:t>
            </w:r>
          </w:p>
        </w:tc>
        <w:tc>
          <w:tcPr>
            <w:tcW w:w="2706" w:type="dxa"/>
            <w:shd w:val="clear" w:color="auto" w:fill="auto"/>
          </w:tcPr>
          <w:p w14:paraId="665BA419" w14:textId="67FC82B8" w:rsidR="00D62861" w:rsidRPr="00276ACA" w:rsidRDefault="00D62861" w:rsidP="008C2C77">
            <w:pPr>
              <w:ind w:right="-17"/>
              <w:rPr>
                <w:rFonts w:eastAsia="Times New Roman" w:cs="Times New Roman"/>
                <w:szCs w:val="24"/>
                <w:lang w:eastAsia="lv-LV"/>
              </w:rPr>
            </w:pPr>
            <w:r>
              <w:rPr>
                <w:rFonts w:eastAsia="Times New Roman" w:cs="Times New Roman"/>
                <w:szCs w:val="24"/>
                <w:lang w:eastAsia="lv-LV"/>
              </w:rPr>
              <w:t xml:space="preserve">saskaņā ar </w:t>
            </w:r>
            <w:r w:rsidR="00054BFD">
              <w:rPr>
                <w:rFonts w:eastAsia="Times New Roman" w:cs="Times New Roman"/>
                <w:szCs w:val="24"/>
                <w:lang w:eastAsia="lv-LV"/>
              </w:rPr>
              <w:t xml:space="preserve">Nolikuma </w:t>
            </w:r>
            <w:r w:rsidR="005B66B8">
              <w:rPr>
                <w:rFonts w:eastAsia="Times New Roman" w:cs="Times New Roman"/>
                <w:szCs w:val="24"/>
                <w:lang w:eastAsia="lv-LV"/>
              </w:rPr>
              <w:t>3</w:t>
            </w:r>
            <w:r w:rsidR="00054BFD">
              <w:rPr>
                <w:rFonts w:eastAsia="Times New Roman" w:cs="Times New Roman"/>
                <w:szCs w:val="24"/>
                <w:lang w:eastAsia="lv-LV"/>
              </w:rPr>
              <w:t xml:space="preserve">.pielikuma </w:t>
            </w:r>
            <w:r w:rsidR="00054BFD" w:rsidRPr="000465ED">
              <w:rPr>
                <w:lang w:eastAsia="lv-LV"/>
              </w:rPr>
              <w:t>"</w:t>
            </w:r>
            <w:r w:rsidR="00054BFD">
              <w:rPr>
                <w:rFonts w:eastAsia="Times New Roman" w:cs="Times New Roman"/>
                <w:szCs w:val="24"/>
                <w:lang w:eastAsia="lv-LV"/>
              </w:rPr>
              <w:t xml:space="preserve">Tehniskā </w:t>
            </w:r>
            <w:r>
              <w:rPr>
                <w:rFonts w:eastAsia="Times New Roman" w:cs="Times New Roman"/>
                <w:szCs w:val="24"/>
                <w:lang w:eastAsia="lv-LV"/>
              </w:rPr>
              <w:t>specifikācija</w:t>
            </w:r>
            <w:r w:rsidR="00054BFD" w:rsidRPr="000465ED">
              <w:rPr>
                <w:lang w:eastAsia="lv-LV"/>
              </w:rPr>
              <w:t>"</w:t>
            </w:r>
            <w:r>
              <w:rPr>
                <w:rFonts w:eastAsia="Times New Roman" w:cs="Times New Roman"/>
                <w:szCs w:val="24"/>
                <w:lang w:eastAsia="lv-LV"/>
              </w:rPr>
              <w:t xml:space="preserve"> </w:t>
            </w:r>
            <w:r w:rsidRPr="00B857F9">
              <w:rPr>
                <w:rFonts w:eastAsia="Times New Roman" w:cs="Times New Roman"/>
                <w:szCs w:val="24"/>
                <w:lang w:eastAsia="lv-LV"/>
              </w:rPr>
              <w:t>1.7.</w:t>
            </w:r>
            <w:r w:rsidR="000D6F79" w:rsidRPr="00B857F9">
              <w:rPr>
                <w:rFonts w:eastAsia="Times New Roman" w:cs="Times New Roman"/>
                <w:szCs w:val="24"/>
                <w:lang w:eastAsia="lv-LV"/>
              </w:rPr>
              <w:t xml:space="preserve"> un 2.</w:t>
            </w:r>
            <w:r w:rsidR="008C2C77">
              <w:rPr>
                <w:rFonts w:eastAsia="Times New Roman" w:cs="Times New Roman"/>
                <w:szCs w:val="24"/>
                <w:lang w:eastAsia="lv-LV"/>
              </w:rPr>
              <w:t>1</w:t>
            </w:r>
            <w:r w:rsidR="000D6F79" w:rsidRPr="00B857F9">
              <w:rPr>
                <w:rFonts w:eastAsia="Times New Roman" w:cs="Times New Roman"/>
                <w:szCs w:val="24"/>
                <w:lang w:eastAsia="lv-LV"/>
              </w:rPr>
              <w:t>.</w:t>
            </w:r>
            <w:r w:rsidRPr="00B857F9">
              <w:rPr>
                <w:rFonts w:eastAsia="Times New Roman" w:cs="Times New Roman"/>
                <w:szCs w:val="24"/>
                <w:lang w:eastAsia="lv-LV"/>
              </w:rPr>
              <w:t>punktu</w:t>
            </w:r>
            <w:r w:rsidR="00745BCD">
              <w:rPr>
                <w:rFonts w:eastAsia="Times New Roman" w:cs="Times New Roman"/>
                <w:szCs w:val="24"/>
                <w:lang w:eastAsia="lv-LV"/>
              </w:rPr>
              <w:t>, 2.pielikumu</w:t>
            </w:r>
          </w:p>
        </w:tc>
      </w:tr>
      <w:tr w:rsidR="00B907FA" w:rsidRPr="000465ED" w14:paraId="79A654ED" w14:textId="77777777" w:rsidTr="00AF1F13">
        <w:tc>
          <w:tcPr>
            <w:tcW w:w="576" w:type="dxa"/>
            <w:shd w:val="clear" w:color="auto" w:fill="auto"/>
          </w:tcPr>
          <w:p w14:paraId="19C3694F" w14:textId="051D5CC2" w:rsidR="00B907FA" w:rsidRPr="00276ACA" w:rsidRDefault="00B907FA" w:rsidP="00AF1F13">
            <w:pPr>
              <w:ind w:right="-17"/>
              <w:jc w:val="center"/>
              <w:rPr>
                <w:rFonts w:eastAsia="Times New Roman" w:cs="Times New Roman"/>
                <w:szCs w:val="24"/>
                <w:lang w:eastAsia="lv-LV"/>
              </w:rPr>
            </w:pPr>
            <w:r>
              <w:rPr>
                <w:rFonts w:eastAsia="Times New Roman" w:cs="Times New Roman"/>
                <w:szCs w:val="24"/>
                <w:lang w:eastAsia="lv-LV"/>
              </w:rPr>
              <w:t>4</w:t>
            </w:r>
            <w:r w:rsidRPr="00276ACA">
              <w:rPr>
                <w:rFonts w:eastAsia="Times New Roman" w:cs="Times New Roman"/>
                <w:szCs w:val="24"/>
                <w:lang w:eastAsia="lv-LV"/>
              </w:rPr>
              <w:t>.</w:t>
            </w:r>
          </w:p>
        </w:tc>
        <w:tc>
          <w:tcPr>
            <w:tcW w:w="5516" w:type="dxa"/>
            <w:shd w:val="clear" w:color="auto" w:fill="auto"/>
          </w:tcPr>
          <w:p w14:paraId="78ABC773" w14:textId="77777777" w:rsidR="00B907FA" w:rsidRPr="00276ACA" w:rsidRDefault="00B907FA" w:rsidP="00AF1F13">
            <w:pPr>
              <w:ind w:right="-17"/>
              <w:rPr>
                <w:rFonts w:eastAsia="Times New Roman" w:cs="Times New Roman"/>
                <w:szCs w:val="24"/>
                <w:lang w:eastAsia="lv-LV"/>
              </w:rPr>
            </w:pPr>
            <w:r w:rsidRPr="00276ACA">
              <w:rPr>
                <w:rFonts w:eastAsia="Times New Roman" w:cs="Times New Roman"/>
                <w:szCs w:val="24"/>
                <w:lang w:eastAsia="lv-LV"/>
              </w:rPr>
              <w:t>Finanšu piedāvājums</w:t>
            </w:r>
          </w:p>
        </w:tc>
        <w:tc>
          <w:tcPr>
            <w:tcW w:w="2706" w:type="dxa"/>
            <w:shd w:val="clear" w:color="auto" w:fill="auto"/>
          </w:tcPr>
          <w:p w14:paraId="710F791E" w14:textId="77777777" w:rsidR="00B907FA" w:rsidRPr="000465ED" w:rsidRDefault="00B907FA" w:rsidP="00AF1F13">
            <w:pPr>
              <w:ind w:right="-17"/>
              <w:rPr>
                <w:rFonts w:eastAsia="Times New Roman" w:cs="Times New Roman"/>
                <w:b/>
                <w:szCs w:val="24"/>
                <w:lang w:eastAsia="lv-LV"/>
              </w:rPr>
            </w:pPr>
            <w:r w:rsidRPr="00276ACA">
              <w:rPr>
                <w:rFonts w:eastAsia="Times New Roman" w:cs="Times New Roman"/>
                <w:szCs w:val="24"/>
                <w:lang w:eastAsia="lv-LV"/>
              </w:rPr>
              <w:t xml:space="preserve">saskaņā ar </w:t>
            </w:r>
            <w:r>
              <w:rPr>
                <w:rFonts w:eastAsia="Times New Roman" w:cs="Times New Roman"/>
                <w:szCs w:val="24"/>
                <w:lang w:eastAsia="lv-LV"/>
              </w:rPr>
              <w:t>5</w:t>
            </w:r>
            <w:r w:rsidRPr="00276ACA">
              <w:rPr>
                <w:rFonts w:eastAsia="Times New Roman" w:cs="Times New Roman"/>
                <w:szCs w:val="24"/>
                <w:lang w:eastAsia="lv-LV"/>
              </w:rPr>
              <w:t>.pielikumu</w:t>
            </w:r>
          </w:p>
        </w:tc>
      </w:tr>
      <w:tr w:rsidR="00547B84" w:rsidRPr="000465ED" w14:paraId="09BAA155" w14:textId="77777777" w:rsidTr="00AF1F13">
        <w:tc>
          <w:tcPr>
            <w:tcW w:w="576" w:type="dxa"/>
            <w:shd w:val="clear" w:color="auto" w:fill="auto"/>
          </w:tcPr>
          <w:p w14:paraId="1F57E69C" w14:textId="5BC7E95D" w:rsidR="00547B84" w:rsidRPr="00DD31BC" w:rsidRDefault="00547B84" w:rsidP="00AF1F13">
            <w:pPr>
              <w:ind w:right="-17"/>
              <w:jc w:val="center"/>
              <w:rPr>
                <w:rFonts w:eastAsia="Times New Roman" w:cs="Times New Roman"/>
                <w:szCs w:val="24"/>
                <w:lang w:eastAsia="lv-LV"/>
              </w:rPr>
            </w:pPr>
            <w:r>
              <w:rPr>
                <w:rFonts w:eastAsia="Times New Roman" w:cs="Times New Roman"/>
                <w:szCs w:val="24"/>
                <w:lang w:eastAsia="lv-LV"/>
              </w:rPr>
              <w:t>5.</w:t>
            </w:r>
          </w:p>
        </w:tc>
        <w:tc>
          <w:tcPr>
            <w:tcW w:w="5516" w:type="dxa"/>
            <w:shd w:val="clear" w:color="auto" w:fill="auto"/>
          </w:tcPr>
          <w:p w14:paraId="0A36B7A8" w14:textId="5559765D" w:rsidR="00547B84" w:rsidRPr="00DD31BC" w:rsidRDefault="00547B84" w:rsidP="00AF1F13">
            <w:pPr>
              <w:ind w:right="-17"/>
              <w:rPr>
                <w:rFonts w:eastAsia="Times New Roman" w:cs="Times New Roman"/>
                <w:szCs w:val="24"/>
                <w:lang w:eastAsia="lv-LV"/>
              </w:rPr>
            </w:pPr>
            <w:r>
              <w:rPr>
                <w:color w:val="000000"/>
                <w:szCs w:val="24"/>
              </w:rPr>
              <w:t>A</w:t>
            </w:r>
            <w:r w:rsidRPr="00DD31BC">
              <w:rPr>
                <w:color w:val="000000"/>
                <w:szCs w:val="24"/>
              </w:rPr>
              <w:t xml:space="preserve">pliecinājums, kas atbilst Nolikuma </w:t>
            </w:r>
            <w:r>
              <w:rPr>
                <w:color w:val="000000"/>
                <w:szCs w:val="24"/>
              </w:rPr>
              <w:t>7</w:t>
            </w:r>
            <w:r w:rsidRPr="00DD31BC">
              <w:rPr>
                <w:color w:val="000000"/>
                <w:szCs w:val="24"/>
              </w:rPr>
              <w:t>. pielikumā norādītajam</w:t>
            </w:r>
          </w:p>
        </w:tc>
        <w:tc>
          <w:tcPr>
            <w:tcW w:w="2706" w:type="dxa"/>
            <w:shd w:val="clear" w:color="auto" w:fill="auto"/>
          </w:tcPr>
          <w:p w14:paraId="7030585B" w14:textId="77777777" w:rsidR="00547B84" w:rsidRDefault="00547B84" w:rsidP="00AF1F13">
            <w:pPr>
              <w:ind w:right="-17"/>
              <w:rPr>
                <w:rFonts w:eastAsia="Times New Roman" w:cs="Times New Roman"/>
                <w:szCs w:val="24"/>
                <w:lang w:eastAsia="lv-LV"/>
              </w:rPr>
            </w:pPr>
            <w:r w:rsidRPr="00DD31BC">
              <w:rPr>
                <w:rFonts w:eastAsia="Times New Roman" w:cs="Times New Roman"/>
                <w:szCs w:val="24"/>
                <w:lang w:eastAsia="lv-LV"/>
              </w:rPr>
              <w:t xml:space="preserve">saskaņā ar Nolikuma </w:t>
            </w:r>
            <w:r>
              <w:rPr>
                <w:rFonts w:eastAsia="Times New Roman" w:cs="Times New Roman"/>
                <w:szCs w:val="24"/>
                <w:lang w:eastAsia="lv-LV"/>
              </w:rPr>
              <w:t>7</w:t>
            </w:r>
            <w:r w:rsidRPr="00DD31BC">
              <w:rPr>
                <w:rFonts w:eastAsia="Times New Roman" w:cs="Times New Roman"/>
                <w:szCs w:val="24"/>
                <w:lang w:eastAsia="lv-LV"/>
              </w:rPr>
              <w:t>.pielikumu</w:t>
            </w:r>
          </w:p>
        </w:tc>
      </w:tr>
    </w:tbl>
    <w:p w14:paraId="4E1BEE5D" w14:textId="77777777" w:rsidR="00355782" w:rsidRPr="00401444" w:rsidRDefault="00355782" w:rsidP="00DD31BC">
      <w:pPr>
        <w:pStyle w:val="Heading1"/>
        <w:numPr>
          <w:ilvl w:val="2"/>
          <w:numId w:val="2"/>
        </w:numPr>
        <w:tabs>
          <w:tab w:val="left" w:pos="993"/>
        </w:tabs>
        <w:ind w:left="142" w:firstLine="284"/>
        <w:rPr>
          <w:rFonts w:eastAsia="Times New Roman" w:cs="Times New Roman"/>
          <w:b w:val="0"/>
          <w:bCs/>
          <w:szCs w:val="24"/>
          <w:u w:val="single"/>
          <w:lang w:eastAsia="lv-LV"/>
        </w:rPr>
      </w:pPr>
      <w:bookmarkStart w:id="70" w:name="_Toc510707997"/>
      <w:bookmarkStart w:id="71" w:name="_Toc491702573"/>
      <w:bookmarkStart w:id="72" w:name="_Toc497998701"/>
      <w:r w:rsidRPr="00401444">
        <w:rPr>
          <w:rFonts w:eastAsia="Times New Roman" w:cs="Times New Roman"/>
          <w:b w:val="0"/>
          <w:bCs/>
          <w:szCs w:val="24"/>
          <w:u w:val="single"/>
          <w:lang w:eastAsia="lv-LV"/>
        </w:rPr>
        <w:t>Dokumenti, kas iesniedzami, ja nepieciešams</w:t>
      </w:r>
      <w:r w:rsidR="00401444">
        <w:rPr>
          <w:rFonts w:eastAsia="Times New Roman" w:cs="Times New Roman"/>
          <w:b w:val="0"/>
          <w:bCs/>
          <w:szCs w:val="24"/>
          <w:u w:val="single"/>
          <w:lang w:eastAsia="lv-LV"/>
        </w:rPr>
        <w:t>: saskaņā ar Nolikuma 3.2.2.punktu.</w:t>
      </w:r>
      <w:bookmarkEnd w:id="70"/>
    </w:p>
    <w:p w14:paraId="20944A91" w14:textId="77777777" w:rsidR="001F4D27" w:rsidRDefault="00786F37" w:rsidP="00442B1A">
      <w:pPr>
        <w:pStyle w:val="Heading1"/>
        <w:numPr>
          <w:ilvl w:val="0"/>
          <w:numId w:val="2"/>
        </w:numPr>
      </w:pPr>
      <w:bookmarkStart w:id="73" w:name="_Toc510707998"/>
      <w:r w:rsidRPr="00786F37">
        <w:t xml:space="preserve">PIEDĀVĀJUMU </w:t>
      </w:r>
      <w:r w:rsidR="001F4D27" w:rsidRPr="00786F37">
        <w:t>IESNIEGŠANA</w:t>
      </w:r>
      <w:r w:rsidR="00FB2AF6" w:rsidRPr="00FB2AF6">
        <w:t xml:space="preserve"> </w:t>
      </w:r>
      <w:r w:rsidR="009324C6">
        <w:t xml:space="preserve">UN </w:t>
      </w:r>
      <w:r w:rsidR="00FB2AF6" w:rsidRPr="00786F37">
        <w:t>NOFORMĒŠANA</w:t>
      </w:r>
      <w:bookmarkEnd w:id="73"/>
    </w:p>
    <w:p w14:paraId="73FD5BEA" w14:textId="77777777" w:rsidR="001F4D27" w:rsidRDefault="001F4D27" w:rsidP="00442B1A"/>
    <w:p w14:paraId="59BC0589" w14:textId="77777777" w:rsidR="001F4D27" w:rsidRDefault="001F4D27" w:rsidP="001F4D27">
      <w:pPr>
        <w:pStyle w:val="Heading2"/>
        <w:numPr>
          <w:ilvl w:val="1"/>
          <w:numId w:val="2"/>
        </w:numPr>
        <w:tabs>
          <w:tab w:val="left" w:pos="993"/>
        </w:tabs>
      </w:pPr>
      <w:r>
        <w:t xml:space="preserve"> </w:t>
      </w:r>
      <w:bookmarkStart w:id="74" w:name="_Toc510707999"/>
      <w:r w:rsidRPr="000465ED">
        <w:t>Piedāvājuma iesniegšanas vieta, datums, laiks un kārtība</w:t>
      </w:r>
      <w:bookmarkEnd w:id="74"/>
    </w:p>
    <w:p w14:paraId="1D2D3768" w14:textId="77777777" w:rsidR="001F4D27" w:rsidRPr="000465ED" w:rsidRDefault="001F4D27" w:rsidP="001F4D27">
      <w:pPr>
        <w:tabs>
          <w:tab w:val="left" w:pos="993"/>
          <w:tab w:val="left" w:pos="1276"/>
        </w:tabs>
        <w:ind w:right="-17" w:firstLine="360"/>
        <w:rPr>
          <w:rFonts w:eastAsia="Times New Roman" w:cs="Times New Roman"/>
          <w:b/>
          <w:szCs w:val="24"/>
          <w:lang w:eastAsia="lv-LV"/>
        </w:rPr>
      </w:pPr>
    </w:p>
    <w:p w14:paraId="6AB35411" w14:textId="73C28E82" w:rsidR="001F4D27" w:rsidRDefault="001F4D27" w:rsidP="001F4D27">
      <w:pPr>
        <w:pStyle w:val="ListParagraph"/>
        <w:numPr>
          <w:ilvl w:val="2"/>
          <w:numId w:val="2"/>
        </w:numPr>
        <w:tabs>
          <w:tab w:val="left" w:pos="993"/>
        </w:tabs>
        <w:ind w:left="0" w:firstLine="360"/>
        <w:rPr>
          <w:lang w:eastAsia="lv-LV"/>
        </w:rPr>
      </w:pPr>
      <w:r w:rsidRPr="002F0C04">
        <w:rPr>
          <w:lang w:eastAsia="lv-LV"/>
        </w:rPr>
        <w:t xml:space="preserve">Piedāvājumu var iesniegt līdz </w:t>
      </w:r>
      <w:r w:rsidR="001C07B5" w:rsidRPr="00030F69">
        <w:rPr>
          <w:b/>
          <w:u w:val="single"/>
        </w:rPr>
        <w:t>2018</w:t>
      </w:r>
      <w:r w:rsidRPr="00030F69">
        <w:rPr>
          <w:b/>
          <w:u w:val="single"/>
        </w:rPr>
        <w:t>.gada</w:t>
      </w:r>
      <w:r w:rsidR="000A574D">
        <w:rPr>
          <w:b/>
          <w:u w:val="single"/>
        </w:rPr>
        <w:t xml:space="preserve">  </w:t>
      </w:r>
      <w:del w:id="75" w:author="Una Asarina" w:date="2018-04-13T16:16:00Z">
        <w:r w:rsidR="000A574D" w:rsidRPr="00C57918" w:rsidDel="002A4C7F">
          <w:rPr>
            <w:b/>
            <w:u w:val="single"/>
          </w:rPr>
          <w:delText>20</w:delText>
        </w:r>
      </w:del>
      <w:ins w:id="76" w:author="Una Asarina" w:date="2018-04-13T16:16:00Z">
        <w:r w:rsidR="002A4C7F" w:rsidRPr="00C57918">
          <w:rPr>
            <w:b/>
            <w:u w:val="single"/>
          </w:rPr>
          <w:t>2</w:t>
        </w:r>
      </w:ins>
      <w:ins w:id="77" w:author="Una Asarina" w:date="2018-04-13T16:29:00Z">
        <w:r w:rsidR="00117FA1">
          <w:rPr>
            <w:b/>
            <w:u w:val="single"/>
          </w:rPr>
          <w:t>6</w:t>
        </w:r>
      </w:ins>
      <w:r w:rsidR="00B857F9">
        <w:rPr>
          <w:b/>
          <w:u w:val="single"/>
        </w:rPr>
        <w:t>.</w:t>
      </w:r>
      <w:r w:rsidR="000A574D">
        <w:rPr>
          <w:b/>
          <w:u w:val="single"/>
        </w:rPr>
        <w:t xml:space="preserve">aprīlim </w:t>
      </w:r>
      <w:r w:rsidRPr="00030F69">
        <w:rPr>
          <w:b/>
          <w:u w:val="single"/>
        </w:rPr>
        <w:t>plkst.: 11.00</w:t>
      </w:r>
      <w:r w:rsidRPr="000146CE">
        <w:rPr>
          <w:lang w:eastAsia="lv-LV"/>
        </w:rPr>
        <w:t xml:space="preserve"> </w:t>
      </w:r>
      <w:r w:rsidRPr="000465ED">
        <w:rPr>
          <w:lang w:eastAsia="lv-LV"/>
        </w:rPr>
        <w:t>Ieslodzījuma vietu pārvaldē, Stabu iela 89, Rīgā, iesniedzot to personīgi Nolikuma 1.2.punktā norādītajā darba laikā vai, nosūtot pa pastu uz Pasūtītāja adresi Stabu iela 89, Rīga, Latvija, LV-1009.</w:t>
      </w:r>
    </w:p>
    <w:p w14:paraId="7CACEE5B" w14:textId="148D5700" w:rsidR="001F4D27" w:rsidRDefault="001F4D27" w:rsidP="001F4D27">
      <w:pPr>
        <w:pStyle w:val="ListParagraph"/>
        <w:numPr>
          <w:ilvl w:val="2"/>
          <w:numId w:val="2"/>
        </w:numPr>
        <w:tabs>
          <w:tab w:val="left" w:pos="993"/>
        </w:tabs>
        <w:ind w:left="0" w:firstLine="360"/>
        <w:rPr>
          <w:lang w:eastAsia="lv-LV"/>
        </w:rPr>
      </w:pPr>
      <w:r w:rsidRPr="000465ED">
        <w:rPr>
          <w:lang w:eastAsia="lv-LV"/>
        </w:rPr>
        <w:t xml:space="preserve">Pasta sūtījumam jābūt nogādātam nolikuma 1.2.punktā norādītajā adresē līdz </w:t>
      </w:r>
      <w:r>
        <w:rPr>
          <w:lang w:eastAsia="lv-LV"/>
        </w:rPr>
        <w:t>Nolikuma 3.</w:t>
      </w:r>
      <w:r w:rsidR="00DD7CEB">
        <w:rPr>
          <w:lang w:eastAsia="lv-LV"/>
        </w:rPr>
        <w:t>1</w:t>
      </w:r>
      <w:r>
        <w:rPr>
          <w:lang w:eastAsia="lv-LV"/>
        </w:rPr>
        <w:t>.1.punktā</w:t>
      </w:r>
      <w:r w:rsidRPr="000465ED">
        <w:rPr>
          <w:lang w:eastAsia="lv-LV"/>
        </w:rPr>
        <w:t xml:space="preserve"> norādītajam piedāvājuma iesniegšanas termiņam. Piedāvājums, kas iesniegts pēc minētā termiņa, tiks neatvērts atdots atpakaļ iesniedzējam.</w:t>
      </w:r>
      <w:bookmarkStart w:id="78" w:name="_GoBack"/>
      <w:bookmarkEnd w:id="78"/>
    </w:p>
    <w:p w14:paraId="114125A1" w14:textId="77777777" w:rsidR="001F4D27" w:rsidRDefault="001F4D27" w:rsidP="00442B1A">
      <w:pPr>
        <w:pStyle w:val="ListParagraph"/>
        <w:numPr>
          <w:ilvl w:val="2"/>
          <w:numId w:val="2"/>
        </w:numPr>
        <w:tabs>
          <w:tab w:val="left" w:pos="993"/>
        </w:tabs>
        <w:ind w:left="0" w:firstLine="360"/>
      </w:pPr>
      <w:r w:rsidRPr="00484E4D">
        <w:rPr>
          <w:szCs w:val="24"/>
        </w:rPr>
        <w:lastRenderedPageBreak/>
        <w:t>Pretendents drīkst iesniegt tikai vienu piedāvājuma variantu par vienu vai vairākām vai visām Iepirkuma daļām.</w:t>
      </w:r>
      <w:r>
        <w:rPr>
          <w:lang w:eastAsia="lv-LV"/>
        </w:rPr>
        <w:t xml:space="preserve"> Attiecībā uz katru konkrēto Iepirkuma daļu </w:t>
      </w:r>
      <w:r w:rsidRPr="000465ED">
        <w:rPr>
          <w:lang w:eastAsia="lv-LV"/>
        </w:rPr>
        <w:t>Pretendents var iesniegt tikai vienu piedāvājumu</w:t>
      </w:r>
      <w:r>
        <w:rPr>
          <w:lang w:eastAsia="lv-LV"/>
        </w:rPr>
        <w:t xml:space="preserve"> par visu daļu kopā</w:t>
      </w:r>
      <w:r w:rsidRPr="000465ED">
        <w:rPr>
          <w:lang w:eastAsia="lv-LV"/>
        </w:rPr>
        <w:t>.</w:t>
      </w:r>
    </w:p>
    <w:p w14:paraId="0B4D3BAD" w14:textId="48D9594D" w:rsidR="00FB2AF6" w:rsidRDefault="00FB2AF6" w:rsidP="009C5B76">
      <w:pPr>
        <w:pStyle w:val="ListParagraph"/>
        <w:numPr>
          <w:ilvl w:val="2"/>
          <w:numId w:val="2"/>
        </w:numPr>
        <w:tabs>
          <w:tab w:val="left" w:pos="993"/>
        </w:tabs>
        <w:ind w:left="0" w:firstLine="284"/>
        <w:rPr>
          <w:lang w:eastAsia="lv-LV"/>
        </w:rPr>
      </w:pPr>
      <w:r>
        <w:rPr>
          <w:lang w:eastAsia="lv-LV"/>
        </w:rPr>
        <w:t xml:space="preserve"> </w:t>
      </w:r>
      <w:r w:rsidR="00DA15E1">
        <w:rPr>
          <w:lang w:eastAsia="lv-LV"/>
        </w:rPr>
        <w:t xml:space="preserve">Pretendentam </w:t>
      </w:r>
      <w:r w:rsidR="00DA15E1" w:rsidRPr="00483E95">
        <w:t xml:space="preserve">jāiesniedz 1 (viens) </w:t>
      </w:r>
      <w:r w:rsidR="00DA15E1">
        <w:t>p</w:t>
      </w:r>
      <w:r w:rsidR="00DA15E1" w:rsidRPr="00483E95">
        <w:t xml:space="preserve">iedāvājuma oriģināls (ar norādi </w:t>
      </w:r>
      <w:r w:rsidR="00DA15E1" w:rsidRPr="000465ED">
        <w:rPr>
          <w:lang w:eastAsia="lv-LV"/>
        </w:rPr>
        <w:t>"</w:t>
      </w:r>
      <w:r w:rsidR="00DA15E1" w:rsidRPr="00483E95">
        <w:t>Oriģināls</w:t>
      </w:r>
      <w:r w:rsidR="00DA15E1" w:rsidRPr="000465ED">
        <w:rPr>
          <w:lang w:eastAsia="lv-LV"/>
        </w:rPr>
        <w:t>"</w:t>
      </w:r>
      <w:r w:rsidR="00DA15E1" w:rsidRPr="00483E95">
        <w:t xml:space="preserve">) un 1 (viena) kopija (ar norādi </w:t>
      </w:r>
      <w:r w:rsidR="00DA15E1" w:rsidRPr="000465ED">
        <w:rPr>
          <w:lang w:eastAsia="lv-LV"/>
        </w:rPr>
        <w:t>"</w:t>
      </w:r>
      <w:r w:rsidR="00DA15E1" w:rsidRPr="00483E95">
        <w:t>Kopija</w:t>
      </w:r>
      <w:r w:rsidR="00DA15E1" w:rsidRPr="000465ED">
        <w:rPr>
          <w:lang w:eastAsia="lv-LV"/>
        </w:rPr>
        <w:t>"</w:t>
      </w:r>
      <w:r w:rsidR="00DA15E1" w:rsidRPr="00483E95">
        <w:t>)</w:t>
      </w:r>
      <w:r w:rsidR="00DA15E1">
        <w:t>, kā arī</w:t>
      </w:r>
      <w:r w:rsidR="00DA15E1" w:rsidRPr="00483E95">
        <w:t xml:space="preserve"> </w:t>
      </w:r>
      <w:r w:rsidR="00DA15E1">
        <w:t>p</w:t>
      </w:r>
      <w:r w:rsidR="00DA15E1" w:rsidRPr="00483E95">
        <w:t>iedāvājuma kopija elektroniskā formā (</w:t>
      </w:r>
      <w:r w:rsidR="00DA15E1">
        <w:t>Word formātā</w:t>
      </w:r>
      <w:r w:rsidR="000A574D">
        <w:t xml:space="preserve"> (ja tie sagatavoti Word formātā)</w:t>
      </w:r>
      <w:r w:rsidR="00DA15E1">
        <w:t xml:space="preserve"> un </w:t>
      </w:r>
      <w:r w:rsidR="00DA15E1" w:rsidRPr="00483E95">
        <w:t>ieskanētu piedāvājumu PDF form</w:t>
      </w:r>
      <w:r w:rsidR="00DA15E1">
        <w:t>ā</w:t>
      </w:r>
      <w:r w:rsidR="00DA15E1" w:rsidRPr="00483E95">
        <w:t>tā) kompaktdiskā vai USB zibatmiņā, jāiesniedz aizlīmētā aploksnē</w:t>
      </w:r>
      <w:r w:rsidR="00DA15E1" w:rsidRPr="000465ED">
        <w:rPr>
          <w:lang w:eastAsia="lv-LV"/>
        </w:rPr>
        <w:t>, uz kuras jānorāda:</w:t>
      </w:r>
    </w:p>
    <w:p w14:paraId="2CF71971" w14:textId="77777777" w:rsidR="00FB2AF6" w:rsidRDefault="00FB2AF6" w:rsidP="00FB2AF6">
      <w:pPr>
        <w:pStyle w:val="ListParagraph"/>
        <w:numPr>
          <w:ilvl w:val="3"/>
          <w:numId w:val="2"/>
        </w:numPr>
        <w:tabs>
          <w:tab w:val="left" w:pos="993"/>
        </w:tabs>
        <w:ind w:left="0" w:firstLine="360"/>
        <w:rPr>
          <w:lang w:eastAsia="lv-LV"/>
        </w:rPr>
      </w:pPr>
      <w:r w:rsidRPr="000465ED">
        <w:rPr>
          <w:lang w:eastAsia="lv-LV"/>
        </w:rPr>
        <w:t>Pasūtītāja nosaukums un adrese;</w:t>
      </w:r>
    </w:p>
    <w:p w14:paraId="1E97C35E" w14:textId="77777777" w:rsidR="00FB2AF6" w:rsidRDefault="00FB2AF6" w:rsidP="00FB2AF6">
      <w:pPr>
        <w:pStyle w:val="ListParagraph"/>
        <w:numPr>
          <w:ilvl w:val="3"/>
          <w:numId w:val="2"/>
        </w:numPr>
        <w:tabs>
          <w:tab w:val="left" w:pos="993"/>
        </w:tabs>
        <w:ind w:left="0" w:firstLine="360"/>
        <w:rPr>
          <w:lang w:eastAsia="lv-LV"/>
        </w:rPr>
      </w:pPr>
      <w:r w:rsidRPr="000465ED">
        <w:rPr>
          <w:lang w:eastAsia="lv-LV"/>
        </w:rPr>
        <w:t>Pretendenta nosaukums un adrese;</w:t>
      </w:r>
    </w:p>
    <w:p w14:paraId="3F2EB348" w14:textId="22B249C8" w:rsidR="00FB2AF6" w:rsidRPr="00442B1A" w:rsidRDefault="00FB2AF6" w:rsidP="00442B1A">
      <w:pPr>
        <w:pStyle w:val="ListParagraph"/>
        <w:numPr>
          <w:ilvl w:val="3"/>
          <w:numId w:val="2"/>
        </w:numPr>
        <w:tabs>
          <w:tab w:val="left" w:pos="993"/>
        </w:tabs>
        <w:ind w:left="0" w:firstLine="360"/>
        <w:rPr>
          <w:lang w:eastAsia="lv-LV"/>
        </w:rPr>
      </w:pPr>
      <w:r w:rsidRPr="000465ED">
        <w:rPr>
          <w:lang w:eastAsia="lv-LV"/>
        </w:rPr>
        <w:t>atzīme "Piedāvājums iepirkumam "</w:t>
      </w:r>
      <w:r w:rsidR="00FE37E3" w:rsidRPr="003E0EA9">
        <w:rPr>
          <w:rFonts w:cs="Times New Roman"/>
          <w:szCs w:val="24"/>
        </w:rPr>
        <w:t>Pieaugušo neformālās izglītības programmu īstenošana ieslodzījuma vietās</w:t>
      </w:r>
      <w:r w:rsidRPr="000146CE">
        <w:rPr>
          <w:lang w:eastAsia="lv-LV"/>
        </w:rPr>
        <w:t>" (identifikācijas Nr. IeVP </w:t>
      </w:r>
      <w:r w:rsidR="00AD7834" w:rsidRPr="00792D20">
        <w:rPr>
          <w:lang w:eastAsia="lv-LV"/>
        </w:rPr>
        <w:t>201</w:t>
      </w:r>
      <w:r w:rsidR="00AD7834">
        <w:rPr>
          <w:lang w:eastAsia="lv-LV"/>
        </w:rPr>
        <w:t>8</w:t>
      </w:r>
      <w:r w:rsidR="00AD7834" w:rsidRPr="00792D20">
        <w:rPr>
          <w:lang w:eastAsia="lv-LV"/>
        </w:rPr>
        <w:t>/</w:t>
      </w:r>
      <w:r w:rsidR="003F4715">
        <w:rPr>
          <w:rFonts w:eastAsia="Times New Roman" w:cs="Times New Roman"/>
          <w:szCs w:val="24"/>
          <w:lang w:eastAsia="lv-LV"/>
        </w:rPr>
        <w:t>32</w:t>
      </w:r>
      <w:r w:rsidRPr="000146CE">
        <w:rPr>
          <w:lang w:eastAsia="lv-LV"/>
        </w:rPr>
        <w:t>/ESF)</w:t>
      </w:r>
      <w:r w:rsidRPr="00BE5A02">
        <w:rPr>
          <w:lang w:eastAsia="lv-LV"/>
        </w:rPr>
        <w:t xml:space="preserve">. </w:t>
      </w:r>
      <w:r w:rsidRPr="00484E4D">
        <w:rPr>
          <w:spacing w:val="-8"/>
        </w:rPr>
        <w:t xml:space="preserve">Neatvērt līdz </w:t>
      </w:r>
      <w:r w:rsidR="006E6163" w:rsidRPr="00030F69">
        <w:t>2018</w:t>
      </w:r>
      <w:r w:rsidRPr="00030F69">
        <w:t xml:space="preserve">.gada </w:t>
      </w:r>
      <w:del w:id="79" w:author="Una Asarina" w:date="2018-04-13T16:17:00Z">
        <w:r w:rsidR="000A574D" w:rsidDel="002A4C7F">
          <w:delText>20</w:delText>
        </w:r>
      </w:del>
      <w:ins w:id="80" w:author="Una Asarina" w:date="2018-04-13T16:17:00Z">
        <w:r w:rsidR="002A4C7F">
          <w:t>2</w:t>
        </w:r>
      </w:ins>
      <w:ins w:id="81" w:author="Una Asarina" w:date="2018-04-13T16:30:00Z">
        <w:r w:rsidR="00117FA1">
          <w:t>6</w:t>
        </w:r>
      </w:ins>
      <w:r w:rsidR="00B857F9">
        <w:t>.</w:t>
      </w:r>
      <w:r w:rsidR="000A574D">
        <w:t>aprīlim</w:t>
      </w:r>
      <w:r w:rsidR="0082416A" w:rsidRPr="00484E4D">
        <w:rPr>
          <w:spacing w:val="-8"/>
        </w:rPr>
        <w:t xml:space="preserve"> </w:t>
      </w:r>
      <w:r w:rsidRPr="00484E4D">
        <w:rPr>
          <w:spacing w:val="-8"/>
        </w:rPr>
        <w:t>plkst.11.00</w:t>
      </w:r>
      <w:r w:rsidRPr="000146CE">
        <w:rPr>
          <w:lang w:eastAsia="lv-LV"/>
        </w:rPr>
        <w:t>"</w:t>
      </w:r>
      <w:r w:rsidR="000A574D">
        <w:rPr>
          <w:lang w:eastAsia="lv-LV"/>
        </w:rPr>
        <w:t>.</w:t>
      </w:r>
    </w:p>
    <w:p w14:paraId="7DA0AB97" w14:textId="77777777" w:rsidR="001F4D27" w:rsidRDefault="001F4D27" w:rsidP="001F4D27"/>
    <w:p w14:paraId="17E3C947" w14:textId="77777777" w:rsidR="004276E8" w:rsidRDefault="004276E8" w:rsidP="00442B1A">
      <w:pPr>
        <w:pStyle w:val="Heading2"/>
        <w:numPr>
          <w:ilvl w:val="1"/>
          <w:numId w:val="2"/>
        </w:numPr>
        <w:tabs>
          <w:tab w:val="left" w:pos="993"/>
        </w:tabs>
      </w:pPr>
      <w:bookmarkStart w:id="82" w:name="_Toc500145363"/>
      <w:bookmarkStart w:id="83" w:name="_Toc510708000"/>
      <w:bookmarkStart w:id="84" w:name="_Toc491702574"/>
      <w:bookmarkStart w:id="85" w:name="_Toc497998702"/>
      <w:bookmarkEnd w:id="71"/>
      <w:bookmarkEnd w:id="72"/>
      <w:r>
        <w:t>Piedāvājuma noformēšana</w:t>
      </w:r>
      <w:bookmarkEnd w:id="82"/>
      <w:bookmarkEnd w:id="83"/>
    </w:p>
    <w:p w14:paraId="18AD615E" w14:textId="77777777" w:rsidR="00893DC9" w:rsidRPr="00893DC9" w:rsidRDefault="00893DC9" w:rsidP="00893DC9"/>
    <w:p w14:paraId="4E7D0BF2" w14:textId="77777777" w:rsidR="00442B1A" w:rsidRDefault="00442B1A" w:rsidP="00CB2E49">
      <w:pPr>
        <w:pStyle w:val="ListParagraph"/>
        <w:numPr>
          <w:ilvl w:val="2"/>
          <w:numId w:val="2"/>
        </w:numPr>
        <w:tabs>
          <w:tab w:val="left" w:pos="993"/>
        </w:tabs>
        <w:ind w:left="0" w:firstLine="426"/>
        <w:rPr>
          <w:rFonts w:eastAsia="Times New Roman"/>
          <w:lang w:eastAsia="lv-LV"/>
        </w:rPr>
      </w:pPr>
      <w:r w:rsidRPr="000465ED">
        <w:rPr>
          <w:lang w:eastAsia="lv-LV"/>
        </w:rPr>
        <w:t xml:space="preserve">Piedāvājums sastāv no dokumentiem, kuri norādīti Nolikuma </w:t>
      </w:r>
      <w:r>
        <w:rPr>
          <w:lang w:eastAsia="lv-LV"/>
        </w:rPr>
        <w:t>2</w:t>
      </w:r>
      <w:r w:rsidRPr="000465ED">
        <w:rPr>
          <w:lang w:eastAsia="lv-LV"/>
        </w:rPr>
        <w:t xml:space="preserve">.2.punktā, un tie jānoformē saskaņā ar Nolikuma </w:t>
      </w:r>
      <w:r w:rsidRPr="008451BC">
        <w:rPr>
          <w:lang w:eastAsia="lv-LV"/>
        </w:rPr>
        <w:t>3.</w:t>
      </w:r>
      <w:r w:rsidR="008451BC" w:rsidRPr="008451BC">
        <w:rPr>
          <w:lang w:eastAsia="lv-LV"/>
        </w:rPr>
        <w:t>2</w:t>
      </w:r>
      <w:r w:rsidRPr="008451BC">
        <w:rPr>
          <w:lang w:eastAsia="lv-LV"/>
        </w:rPr>
        <w:t>.</w:t>
      </w:r>
      <w:r w:rsidR="008451BC" w:rsidRPr="008451BC">
        <w:rPr>
          <w:lang w:eastAsia="lv-LV"/>
        </w:rPr>
        <w:t>2</w:t>
      </w:r>
      <w:r w:rsidRPr="008451BC">
        <w:rPr>
          <w:lang w:eastAsia="lv-LV"/>
        </w:rPr>
        <w:t>.punktu</w:t>
      </w:r>
      <w:r w:rsidRPr="000465ED">
        <w:rPr>
          <w:lang w:eastAsia="lv-LV"/>
        </w:rPr>
        <w:t xml:space="preserve"> un Ministru kabineta 2010.gada 28.septembra noteikumiem Nr. 916 "Dokumentu izstrādāšanas un noformēšanas kārtība" prasībām.</w:t>
      </w:r>
    </w:p>
    <w:p w14:paraId="2E40109E" w14:textId="77777777" w:rsidR="004276E8" w:rsidRDefault="004276E8" w:rsidP="00CB2E49">
      <w:pPr>
        <w:pStyle w:val="ListParagraph"/>
        <w:numPr>
          <w:ilvl w:val="2"/>
          <w:numId w:val="2"/>
        </w:numPr>
        <w:tabs>
          <w:tab w:val="left" w:pos="993"/>
        </w:tabs>
        <w:ind w:left="0" w:firstLine="426"/>
        <w:rPr>
          <w:rFonts w:eastAsia="Times New Roman"/>
          <w:lang w:eastAsia="lv-LV"/>
        </w:rPr>
      </w:pPr>
      <w:r w:rsidRPr="00F63F04">
        <w:rPr>
          <w:rFonts w:eastAsia="Times New Roman"/>
          <w:lang w:eastAsia="lv-LV"/>
        </w:rPr>
        <w:t xml:space="preserve">Piedāvājumā </w:t>
      </w:r>
      <w:r w:rsidRPr="00152527">
        <w:t>iekļaujamiem dokumentiem jābūt noformētiem šādi</w:t>
      </w:r>
      <w:r w:rsidRPr="00F63F04">
        <w:rPr>
          <w:rFonts w:eastAsia="Times New Roman"/>
          <w:lang w:eastAsia="lv-LV"/>
        </w:rPr>
        <w:t>:</w:t>
      </w:r>
    </w:p>
    <w:p w14:paraId="6ACA3EBC" w14:textId="77777777" w:rsidR="00401444" w:rsidRPr="00401444" w:rsidRDefault="00401444" w:rsidP="00401444">
      <w:pPr>
        <w:tabs>
          <w:tab w:val="left" w:pos="993"/>
        </w:tabs>
        <w:rPr>
          <w:rFonts w:eastAsia="Times New Roman"/>
          <w:lang w:eastAsia="lv-LV"/>
        </w:rPr>
      </w:pPr>
    </w:p>
    <w:p w14:paraId="6BD59B1F" w14:textId="77777777" w:rsidR="004276E8" w:rsidRPr="00152527" w:rsidRDefault="004276E8" w:rsidP="004276E8">
      <w:pPr>
        <w:ind w:right="-17"/>
        <w:contextualSpacing/>
        <w:rPr>
          <w:rFonts w:eastAsia="Times New Roman" w:cs="Times New Roman"/>
          <w:szCs w:val="24"/>
          <w:lang w:eastAsia="lv-LV"/>
        </w:rPr>
      </w:pPr>
    </w:p>
    <w:tbl>
      <w:tblPr>
        <w:tblW w:w="9385" w:type="dxa"/>
        <w:tblInd w:w="108" w:type="dxa"/>
        <w:tblLook w:val="04A0" w:firstRow="1" w:lastRow="0" w:firstColumn="1" w:lastColumn="0" w:noHBand="0" w:noVBand="1"/>
      </w:tblPr>
      <w:tblGrid>
        <w:gridCol w:w="3715"/>
        <w:gridCol w:w="5670"/>
      </w:tblGrid>
      <w:tr w:rsidR="004276E8" w:rsidRPr="00D47B61" w14:paraId="6D9542AC" w14:textId="77777777" w:rsidTr="006B0639">
        <w:trPr>
          <w:trHeight w:val="727"/>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tcPr>
          <w:p w14:paraId="7CACD298" w14:textId="77777777" w:rsidR="004276E8" w:rsidRPr="008451BC" w:rsidRDefault="004276E8" w:rsidP="005B3429">
            <w:pPr>
              <w:jc w:val="center"/>
              <w:rPr>
                <w:rFonts w:eastAsia="Times New Roman" w:cs="Times New Roman"/>
                <w:bCs/>
                <w:i/>
                <w:szCs w:val="24"/>
                <w:lang w:eastAsia="lv-LV"/>
              </w:rPr>
            </w:pPr>
            <w:r w:rsidRPr="008451BC">
              <w:rPr>
                <w:rFonts w:cs="Times New Roman"/>
                <w:bCs/>
                <w:i/>
                <w:szCs w:val="24"/>
              </w:rPr>
              <w:t>Piedāvājums, kas sastāv no šādām sastāvdaļām:</w:t>
            </w:r>
          </w:p>
        </w:tc>
        <w:tc>
          <w:tcPr>
            <w:tcW w:w="5670" w:type="dxa"/>
            <w:tcBorders>
              <w:top w:val="single" w:sz="4" w:space="0" w:color="auto"/>
              <w:left w:val="nil"/>
              <w:bottom w:val="single" w:sz="4" w:space="0" w:color="auto"/>
              <w:right w:val="single" w:sz="4" w:space="0" w:color="auto"/>
            </w:tcBorders>
            <w:shd w:val="clear" w:color="auto" w:fill="auto"/>
            <w:noWrap/>
            <w:vAlign w:val="center"/>
          </w:tcPr>
          <w:p w14:paraId="0D180570" w14:textId="77777777" w:rsidR="004276E8" w:rsidRPr="00D47B61" w:rsidRDefault="008451BC" w:rsidP="005B3429">
            <w:pPr>
              <w:jc w:val="center"/>
              <w:rPr>
                <w:rFonts w:eastAsia="Times New Roman" w:cs="Times New Roman"/>
                <w:bCs/>
                <w:i/>
                <w:szCs w:val="24"/>
                <w:lang w:eastAsia="lv-LV"/>
              </w:rPr>
            </w:pPr>
            <w:r w:rsidRPr="000146CE">
              <w:rPr>
                <w:rFonts w:eastAsia="Times New Roman" w:cs="Times New Roman"/>
                <w:bCs/>
                <w:i/>
                <w:szCs w:val="24"/>
                <w:lang w:eastAsia="lv-LV"/>
              </w:rPr>
              <w:t>Prasības noformēšanai</w:t>
            </w:r>
          </w:p>
        </w:tc>
      </w:tr>
      <w:tr w:rsidR="004276E8" w:rsidRPr="000465ED" w14:paraId="624870C6" w14:textId="77777777" w:rsidTr="00B05C7F">
        <w:trPr>
          <w:trHeight w:val="315"/>
        </w:trPr>
        <w:tc>
          <w:tcPr>
            <w:tcW w:w="3715" w:type="dxa"/>
            <w:tcBorders>
              <w:top w:val="nil"/>
              <w:left w:val="single" w:sz="4" w:space="0" w:color="auto"/>
              <w:bottom w:val="single" w:sz="4" w:space="0" w:color="auto"/>
              <w:right w:val="single" w:sz="4" w:space="0" w:color="auto"/>
            </w:tcBorders>
            <w:shd w:val="clear" w:color="auto" w:fill="auto"/>
            <w:noWrap/>
            <w:vAlign w:val="center"/>
            <w:hideMark/>
          </w:tcPr>
          <w:p w14:paraId="122BA80A"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Titullapa</w:t>
            </w:r>
          </w:p>
        </w:tc>
        <w:tc>
          <w:tcPr>
            <w:tcW w:w="5670" w:type="dxa"/>
            <w:tcBorders>
              <w:top w:val="nil"/>
              <w:left w:val="nil"/>
              <w:bottom w:val="single" w:sz="4" w:space="0" w:color="auto"/>
              <w:right w:val="single" w:sz="4" w:space="0" w:color="auto"/>
            </w:tcBorders>
            <w:shd w:val="clear" w:color="auto" w:fill="auto"/>
            <w:noWrap/>
            <w:vAlign w:val="center"/>
            <w:hideMark/>
          </w:tcPr>
          <w:p w14:paraId="2FDA3C4F" w14:textId="4448DF68" w:rsidR="004276E8" w:rsidRPr="000465ED" w:rsidRDefault="004276E8" w:rsidP="00BD4AEB">
            <w:pPr>
              <w:rPr>
                <w:rFonts w:eastAsia="Times New Roman" w:cs="Times New Roman"/>
                <w:szCs w:val="24"/>
                <w:lang w:eastAsia="lv-LV"/>
              </w:rPr>
            </w:pPr>
            <w:r w:rsidRPr="000465ED">
              <w:rPr>
                <w:rFonts w:eastAsia="Times New Roman" w:cs="Times New Roman"/>
                <w:szCs w:val="24"/>
                <w:lang w:eastAsia="lv-LV"/>
              </w:rPr>
              <w:t>Nosaukums "Piedāvājums iepirkumam "</w:t>
            </w:r>
            <w:r w:rsidR="00B01C47" w:rsidRPr="003E0EA9">
              <w:rPr>
                <w:rFonts w:cs="Times New Roman"/>
                <w:szCs w:val="24"/>
              </w:rPr>
              <w:t>Pieaugušo neformālās izglītības programmu īstenošana ieslodzījuma vietās</w:t>
            </w:r>
            <w:r w:rsidRPr="000465ED">
              <w:rPr>
                <w:rFonts w:eastAsia="Times New Roman" w:cs="Times New Roman"/>
                <w:szCs w:val="24"/>
                <w:lang w:eastAsia="lv-LV"/>
              </w:rPr>
              <w:t>" (Identifikācijas Nr. IeVP </w:t>
            </w:r>
            <w:r w:rsidR="00AD7834" w:rsidRPr="00792D20">
              <w:rPr>
                <w:lang w:eastAsia="lv-LV"/>
              </w:rPr>
              <w:t>201</w:t>
            </w:r>
            <w:r w:rsidR="00AD7834">
              <w:rPr>
                <w:lang w:eastAsia="lv-LV"/>
              </w:rPr>
              <w:t>8</w:t>
            </w:r>
            <w:r w:rsidR="00AD7834" w:rsidRPr="00792D20">
              <w:rPr>
                <w:lang w:eastAsia="lv-LV"/>
              </w:rPr>
              <w:t>/</w:t>
            </w:r>
            <w:r w:rsidR="002B6B2A">
              <w:rPr>
                <w:rFonts w:eastAsia="Times New Roman" w:cs="Times New Roman"/>
                <w:szCs w:val="24"/>
                <w:lang w:eastAsia="lv-LV"/>
              </w:rPr>
              <w:t>32</w:t>
            </w:r>
            <w:r w:rsidRPr="000465ED">
              <w:rPr>
                <w:rFonts w:eastAsia="Times New Roman" w:cs="Times New Roman"/>
                <w:szCs w:val="24"/>
                <w:lang w:eastAsia="lv-LV"/>
              </w:rPr>
              <w:t>/ESF)"</w:t>
            </w:r>
            <w:r w:rsidRPr="000465ED">
              <w:rPr>
                <w:rFonts w:eastAsia="Times New Roman" w:cs="Times New Roman"/>
                <w:i/>
                <w:szCs w:val="24"/>
                <w:lang w:eastAsia="lv-LV"/>
              </w:rPr>
              <w:t xml:space="preserve"> </w:t>
            </w:r>
            <w:r w:rsidRPr="000465ED">
              <w:rPr>
                <w:rFonts w:eastAsia="Times New Roman" w:cs="Times New Roman"/>
                <w:szCs w:val="24"/>
                <w:lang w:eastAsia="lv-LV"/>
              </w:rPr>
              <w:t>un Pretendenta nosaukums</w:t>
            </w:r>
          </w:p>
        </w:tc>
      </w:tr>
      <w:tr w:rsidR="004276E8" w:rsidRPr="000465ED" w14:paraId="7AD44A75" w14:textId="77777777" w:rsidTr="00B05C7F">
        <w:trPr>
          <w:trHeight w:val="315"/>
        </w:trPr>
        <w:tc>
          <w:tcPr>
            <w:tcW w:w="3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B401D"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Satura rādītājs</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14:paraId="00774665"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Ar lapu numerāciju atbilstoši saturam</w:t>
            </w:r>
          </w:p>
        </w:tc>
      </w:tr>
      <w:tr w:rsidR="004276E8" w:rsidRPr="000465ED" w14:paraId="5BCA258E" w14:textId="77777777" w:rsidTr="005B3429">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3D396C6E"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Pieteikums</w:t>
            </w:r>
          </w:p>
        </w:tc>
        <w:tc>
          <w:tcPr>
            <w:tcW w:w="5670" w:type="dxa"/>
            <w:tcBorders>
              <w:top w:val="nil"/>
              <w:left w:val="nil"/>
              <w:bottom w:val="single" w:sz="4" w:space="0" w:color="auto"/>
              <w:right w:val="single" w:sz="4" w:space="0" w:color="auto"/>
            </w:tcBorders>
            <w:shd w:val="clear" w:color="auto" w:fill="auto"/>
            <w:noWrap/>
            <w:vAlign w:val="center"/>
            <w:hideMark/>
          </w:tcPr>
          <w:p w14:paraId="5F019BFD" w14:textId="5774302E" w:rsidR="004276E8" w:rsidRPr="000465ED" w:rsidRDefault="004276E8" w:rsidP="00A3663C">
            <w:pPr>
              <w:rPr>
                <w:rFonts w:eastAsia="Times New Roman" w:cs="Times New Roman"/>
                <w:szCs w:val="24"/>
                <w:lang w:eastAsia="lv-LV"/>
              </w:rPr>
            </w:pPr>
            <w:r w:rsidRPr="000465ED">
              <w:rPr>
                <w:rFonts w:eastAsia="Times New Roman" w:cs="Times New Roman"/>
                <w:szCs w:val="24"/>
                <w:lang w:eastAsia="lv-LV"/>
              </w:rPr>
              <w:t xml:space="preserve">Saskaņā ar Nolikuma </w:t>
            </w:r>
            <w:r w:rsidR="00A3663C">
              <w:rPr>
                <w:rFonts w:eastAsia="Times New Roman" w:cs="Times New Roman"/>
                <w:szCs w:val="24"/>
                <w:lang w:eastAsia="lv-LV"/>
              </w:rPr>
              <w:t>4</w:t>
            </w:r>
            <w:r w:rsidRPr="000465ED">
              <w:rPr>
                <w:rFonts w:eastAsia="Times New Roman" w:cs="Times New Roman"/>
                <w:szCs w:val="24"/>
                <w:lang w:eastAsia="lv-LV"/>
              </w:rPr>
              <w:t>.pielikumu</w:t>
            </w:r>
          </w:p>
        </w:tc>
      </w:tr>
      <w:tr w:rsidR="004276E8" w:rsidRPr="000465ED" w14:paraId="2FD83C3F" w14:textId="77777777" w:rsidTr="005B3429">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750FA0F5"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Pretendent</w:t>
            </w:r>
            <w:r>
              <w:rPr>
                <w:rFonts w:eastAsia="Times New Roman" w:cs="Times New Roman"/>
                <w:szCs w:val="24"/>
                <w:lang w:eastAsia="lv-LV"/>
              </w:rPr>
              <w:t>a</w:t>
            </w:r>
            <w:r w:rsidRPr="000465ED">
              <w:rPr>
                <w:rFonts w:eastAsia="Times New Roman" w:cs="Times New Roman"/>
                <w:szCs w:val="24"/>
                <w:lang w:eastAsia="lv-LV"/>
              </w:rPr>
              <w:t xml:space="preserve"> atlases (kvalifikācijas) dokumenti</w:t>
            </w:r>
          </w:p>
        </w:tc>
        <w:tc>
          <w:tcPr>
            <w:tcW w:w="5670" w:type="dxa"/>
            <w:tcBorders>
              <w:top w:val="nil"/>
              <w:left w:val="nil"/>
              <w:bottom w:val="single" w:sz="4" w:space="0" w:color="auto"/>
              <w:right w:val="single" w:sz="4" w:space="0" w:color="auto"/>
            </w:tcBorders>
            <w:shd w:val="clear" w:color="auto" w:fill="auto"/>
            <w:noWrap/>
            <w:vAlign w:val="center"/>
            <w:hideMark/>
          </w:tcPr>
          <w:p w14:paraId="739ED82D" w14:textId="77777777" w:rsidR="004276E8" w:rsidRPr="000465ED" w:rsidRDefault="004276E8" w:rsidP="00117BA4">
            <w:pPr>
              <w:rPr>
                <w:rFonts w:eastAsia="Times New Roman" w:cs="Times New Roman"/>
                <w:szCs w:val="24"/>
                <w:lang w:eastAsia="lv-LV"/>
              </w:rPr>
            </w:pPr>
            <w:r w:rsidRPr="000465ED">
              <w:rPr>
                <w:rFonts w:eastAsia="Times New Roman" w:cs="Times New Roman"/>
                <w:szCs w:val="24"/>
                <w:lang w:eastAsia="lv-LV"/>
              </w:rPr>
              <w:t xml:space="preserve">Saskaņā ar Nolikuma </w:t>
            </w:r>
            <w:r w:rsidR="0046243E">
              <w:rPr>
                <w:rFonts w:eastAsia="Times New Roman" w:cs="Times New Roman"/>
                <w:szCs w:val="24"/>
                <w:lang w:eastAsia="lv-LV"/>
              </w:rPr>
              <w:t>2.1.2.punktu</w:t>
            </w:r>
            <w:r w:rsidR="0046243E" w:rsidRPr="000465ED">
              <w:rPr>
                <w:rFonts w:eastAsia="Times New Roman" w:cs="Times New Roman"/>
                <w:szCs w:val="24"/>
                <w:lang w:eastAsia="lv-LV"/>
              </w:rPr>
              <w:t xml:space="preserve"> un </w:t>
            </w:r>
            <w:r w:rsidR="0046243E">
              <w:rPr>
                <w:rFonts w:eastAsia="Times New Roman" w:cs="Times New Roman"/>
                <w:szCs w:val="24"/>
                <w:lang w:eastAsia="lv-LV"/>
              </w:rPr>
              <w:t>1.</w:t>
            </w:r>
            <w:r w:rsidR="0046243E" w:rsidRPr="000465ED">
              <w:rPr>
                <w:rFonts w:eastAsia="Times New Roman" w:cs="Times New Roman"/>
                <w:szCs w:val="24"/>
                <w:lang w:eastAsia="lv-LV"/>
              </w:rPr>
              <w:t>pielikumu</w:t>
            </w:r>
          </w:p>
        </w:tc>
      </w:tr>
      <w:tr w:rsidR="00B907FA" w:rsidRPr="000465ED" w14:paraId="3EF33DA2" w14:textId="77777777" w:rsidTr="005B3429">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tcPr>
          <w:p w14:paraId="65B70708" w14:textId="4309FCE0" w:rsidR="00B907FA" w:rsidRPr="000465ED" w:rsidRDefault="00B907FA" w:rsidP="005B3429">
            <w:pPr>
              <w:rPr>
                <w:rFonts w:eastAsia="Times New Roman" w:cs="Times New Roman"/>
                <w:szCs w:val="24"/>
                <w:lang w:eastAsia="lv-LV"/>
              </w:rPr>
            </w:pPr>
            <w:r w:rsidRPr="003E0EA9">
              <w:rPr>
                <w:rFonts w:cs="Times New Roman"/>
                <w:szCs w:val="24"/>
              </w:rPr>
              <w:t xml:space="preserve">Pieaugušo neformālās izglītības </w:t>
            </w:r>
            <w:r>
              <w:rPr>
                <w:rFonts w:eastAsia="Times New Roman" w:cs="Times New Roman"/>
                <w:szCs w:val="24"/>
                <w:lang w:eastAsia="lv-LV"/>
              </w:rPr>
              <w:t>programmas apraksts</w:t>
            </w:r>
          </w:p>
        </w:tc>
        <w:tc>
          <w:tcPr>
            <w:tcW w:w="5670" w:type="dxa"/>
            <w:tcBorders>
              <w:top w:val="nil"/>
              <w:left w:val="nil"/>
              <w:bottom w:val="single" w:sz="4" w:space="0" w:color="auto"/>
              <w:right w:val="single" w:sz="4" w:space="0" w:color="auto"/>
            </w:tcBorders>
            <w:shd w:val="clear" w:color="auto" w:fill="auto"/>
            <w:noWrap/>
            <w:vAlign w:val="center"/>
          </w:tcPr>
          <w:p w14:paraId="3995B2A5" w14:textId="25E576FA" w:rsidR="00B907FA" w:rsidRPr="000465ED" w:rsidRDefault="00B907FA" w:rsidP="00B907FA">
            <w:pPr>
              <w:rPr>
                <w:rFonts w:eastAsia="Times New Roman" w:cs="Times New Roman"/>
                <w:szCs w:val="24"/>
                <w:lang w:eastAsia="lv-LV"/>
              </w:rPr>
            </w:pPr>
            <w:r w:rsidRPr="000465ED">
              <w:rPr>
                <w:rFonts w:eastAsia="Times New Roman" w:cs="Times New Roman"/>
                <w:szCs w:val="24"/>
                <w:lang w:eastAsia="lv-LV"/>
              </w:rPr>
              <w:t xml:space="preserve">Saskaņā ar Nolikuma </w:t>
            </w:r>
            <w:r>
              <w:rPr>
                <w:rFonts w:eastAsia="Times New Roman" w:cs="Times New Roman"/>
                <w:szCs w:val="24"/>
                <w:lang w:eastAsia="lv-LV"/>
              </w:rPr>
              <w:t>2</w:t>
            </w:r>
            <w:r w:rsidRPr="000465ED">
              <w:rPr>
                <w:rFonts w:eastAsia="Times New Roman" w:cs="Times New Roman"/>
                <w:szCs w:val="24"/>
                <w:lang w:eastAsia="lv-LV"/>
              </w:rPr>
              <w:t>.pielikumu</w:t>
            </w:r>
          </w:p>
        </w:tc>
      </w:tr>
      <w:tr w:rsidR="004276E8" w:rsidRPr="000465ED" w14:paraId="2B29ADA8" w14:textId="77777777" w:rsidTr="005B3429">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158C0725"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Finanšu piedāvājums</w:t>
            </w:r>
          </w:p>
        </w:tc>
        <w:tc>
          <w:tcPr>
            <w:tcW w:w="5670" w:type="dxa"/>
            <w:tcBorders>
              <w:top w:val="nil"/>
              <w:left w:val="nil"/>
              <w:bottom w:val="single" w:sz="4" w:space="0" w:color="auto"/>
              <w:right w:val="single" w:sz="4" w:space="0" w:color="auto"/>
            </w:tcBorders>
            <w:shd w:val="clear" w:color="auto" w:fill="auto"/>
            <w:noWrap/>
            <w:vAlign w:val="center"/>
            <w:hideMark/>
          </w:tcPr>
          <w:p w14:paraId="37FACA25" w14:textId="7496BBE7" w:rsidR="004276E8" w:rsidRPr="000465ED" w:rsidRDefault="004276E8" w:rsidP="00A3663C">
            <w:pPr>
              <w:rPr>
                <w:rFonts w:eastAsia="Times New Roman" w:cs="Times New Roman"/>
                <w:szCs w:val="24"/>
                <w:lang w:eastAsia="lv-LV"/>
              </w:rPr>
            </w:pPr>
            <w:r w:rsidRPr="000465ED">
              <w:rPr>
                <w:rFonts w:eastAsia="Times New Roman" w:cs="Times New Roman"/>
                <w:szCs w:val="24"/>
                <w:lang w:eastAsia="lv-LV"/>
              </w:rPr>
              <w:t xml:space="preserve">Saskaņā ar Nolikuma </w:t>
            </w:r>
            <w:r w:rsidR="00A3663C">
              <w:rPr>
                <w:rFonts w:eastAsia="Times New Roman" w:cs="Times New Roman"/>
                <w:szCs w:val="24"/>
                <w:lang w:eastAsia="lv-LV"/>
              </w:rPr>
              <w:t>5</w:t>
            </w:r>
            <w:r w:rsidRPr="000465ED">
              <w:rPr>
                <w:rFonts w:eastAsia="Times New Roman" w:cs="Times New Roman"/>
                <w:szCs w:val="24"/>
                <w:lang w:eastAsia="lv-LV"/>
              </w:rPr>
              <w:t>.pielikumu</w:t>
            </w:r>
          </w:p>
        </w:tc>
      </w:tr>
      <w:tr w:rsidR="004276E8" w:rsidRPr="000465ED" w14:paraId="0A133ABD" w14:textId="77777777" w:rsidTr="005B3429">
        <w:trPr>
          <w:trHeight w:val="945"/>
        </w:trPr>
        <w:tc>
          <w:tcPr>
            <w:tcW w:w="3715" w:type="dxa"/>
            <w:tcBorders>
              <w:top w:val="nil"/>
              <w:left w:val="single" w:sz="4" w:space="0" w:color="auto"/>
              <w:bottom w:val="single" w:sz="4" w:space="0" w:color="auto"/>
              <w:right w:val="single" w:sz="4" w:space="0" w:color="auto"/>
            </w:tcBorders>
            <w:shd w:val="clear" w:color="auto" w:fill="auto"/>
            <w:vAlign w:val="center"/>
          </w:tcPr>
          <w:p w14:paraId="78F7D30E" w14:textId="77777777" w:rsidR="004276E8" w:rsidRPr="000465ED" w:rsidRDefault="004276E8" w:rsidP="005B3429">
            <w:pPr>
              <w:rPr>
                <w:rFonts w:eastAsia="Times New Roman" w:cs="Times New Roman"/>
                <w:bCs/>
                <w:szCs w:val="24"/>
                <w:lang w:eastAsia="lv-LV"/>
              </w:rPr>
            </w:pPr>
            <w:r w:rsidRPr="000465ED">
              <w:rPr>
                <w:rFonts w:eastAsia="Times New Roman" w:cs="Times New Roman"/>
                <w:szCs w:val="24"/>
                <w:lang w:eastAsia="lv-LV"/>
              </w:rPr>
              <w:t>Pilnvara vai tās kopija attiecīgajai personai pārstāvēt pretendenta intereses, ja piedāvājumu paraksta persona, kam nav normatīvajos aktos noteiktā kārtībā reģistrētas pārstāvības tiesības (</w:t>
            </w:r>
            <w:r w:rsidRPr="000465ED">
              <w:rPr>
                <w:rFonts w:eastAsia="Times New Roman" w:cs="Times New Roman"/>
                <w:i/>
                <w:iCs/>
                <w:szCs w:val="24"/>
                <w:lang w:eastAsia="lv-LV"/>
              </w:rPr>
              <w:t>piedāvājumu paraksta, tam pilnvarota persona</w:t>
            </w:r>
            <w:r w:rsidRPr="000465ED">
              <w:rPr>
                <w:rFonts w:eastAsia="Times New Roman" w:cs="Times New Roman"/>
                <w:szCs w:val="24"/>
                <w:lang w:eastAsia="lv-LV"/>
              </w:rPr>
              <w:t>)</w:t>
            </w:r>
          </w:p>
        </w:tc>
        <w:tc>
          <w:tcPr>
            <w:tcW w:w="5670" w:type="dxa"/>
            <w:tcBorders>
              <w:top w:val="nil"/>
              <w:left w:val="nil"/>
              <w:bottom w:val="single" w:sz="4" w:space="0" w:color="auto"/>
              <w:right w:val="single" w:sz="4" w:space="0" w:color="auto"/>
            </w:tcBorders>
            <w:shd w:val="clear" w:color="auto" w:fill="auto"/>
            <w:noWrap/>
            <w:vAlign w:val="center"/>
          </w:tcPr>
          <w:p w14:paraId="5668B5CC" w14:textId="77777777" w:rsidR="004276E8" w:rsidRPr="000465ED" w:rsidRDefault="004276E8" w:rsidP="005B3429">
            <w:pPr>
              <w:rPr>
                <w:rFonts w:eastAsia="Times New Roman" w:cs="Times New Roman"/>
                <w:bCs/>
                <w:szCs w:val="24"/>
                <w:lang w:eastAsia="lv-LV"/>
              </w:rPr>
            </w:pPr>
            <w:r w:rsidRPr="000465ED">
              <w:rPr>
                <w:rFonts w:eastAsia="Times New Roman" w:cs="Times New Roman"/>
                <w:szCs w:val="24"/>
                <w:lang w:eastAsia="lv-LV"/>
              </w:rPr>
              <w:t>Ievērojot normatīvajos aktos noteiktās pilnvarojumu dokumentu noformēšanas prasības</w:t>
            </w:r>
          </w:p>
        </w:tc>
      </w:tr>
      <w:tr w:rsidR="004276E8" w:rsidRPr="000465ED" w14:paraId="52CD99A8" w14:textId="77777777" w:rsidTr="005B3429">
        <w:trPr>
          <w:trHeight w:val="1322"/>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tcPr>
          <w:p w14:paraId="1EC12028"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Apliecinājums par piegādātāju apvienības dalībnieku atbildības sadalījumu līguma izpildē (</w:t>
            </w:r>
            <w:r w:rsidRPr="000465ED">
              <w:rPr>
                <w:rFonts w:eastAsia="Times New Roman" w:cs="Times New Roman"/>
                <w:i/>
                <w:iCs/>
                <w:szCs w:val="24"/>
                <w:lang w:eastAsia="lv-LV"/>
              </w:rPr>
              <w:t>ja piedāvājumu iepirkumam iesniedz piegādātāju apvienība</w:t>
            </w:r>
            <w:r w:rsidRPr="000465ED">
              <w:rPr>
                <w:rFonts w:eastAsia="Times New Roman" w:cs="Times New Roman"/>
                <w:szCs w:val="24"/>
                <w:lang w:eastAsia="lv-LV"/>
              </w:rPr>
              <w:t>)</w:t>
            </w:r>
          </w:p>
        </w:tc>
        <w:tc>
          <w:tcPr>
            <w:tcW w:w="5670" w:type="dxa"/>
            <w:tcBorders>
              <w:top w:val="single" w:sz="4" w:space="0" w:color="auto"/>
              <w:left w:val="nil"/>
              <w:bottom w:val="single" w:sz="4" w:space="0" w:color="auto"/>
              <w:right w:val="single" w:sz="4" w:space="0" w:color="auto"/>
            </w:tcBorders>
            <w:shd w:val="clear" w:color="auto" w:fill="auto"/>
            <w:noWrap/>
            <w:vAlign w:val="center"/>
          </w:tcPr>
          <w:p w14:paraId="71FB5A8C" w14:textId="77777777" w:rsidR="004276E8" w:rsidRPr="000465ED" w:rsidRDefault="004276E8" w:rsidP="00095483">
            <w:pPr>
              <w:rPr>
                <w:rFonts w:eastAsia="Times New Roman" w:cs="Times New Roman"/>
                <w:szCs w:val="24"/>
                <w:lang w:eastAsia="lv-LV"/>
              </w:rPr>
            </w:pPr>
            <w:r w:rsidRPr="000465ED">
              <w:rPr>
                <w:rFonts w:eastAsia="Times New Roman" w:cs="Times New Roman"/>
                <w:szCs w:val="24"/>
                <w:lang w:eastAsia="lv-LV"/>
              </w:rPr>
              <w:t xml:space="preserve">Saskaņā ar Nolikuma </w:t>
            </w:r>
            <w:r>
              <w:rPr>
                <w:rFonts w:eastAsia="Times New Roman" w:cs="Times New Roman"/>
                <w:szCs w:val="24"/>
                <w:lang w:eastAsia="lv-LV"/>
              </w:rPr>
              <w:t>2</w:t>
            </w:r>
            <w:r w:rsidRPr="000465ED">
              <w:rPr>
                <w:rFonts w:eastAsia="Times New Roman" w:cs="Times New Roman"/>
                <w:szCs w:val="24"/>
                <w:lang w:eastAsia="lv-LV"/>
              </w:rPr>
              <w:t>.1.</w:t>
            </w:r>
            <w:r w:rsidR="00095483">
              <w:rPr>
                <w:rFonts w:eastAsia="Times New Roman" w:cs="Times New Roman"/>
                <w:szCs w:val="24"/>
                <w:lang w:eastAsia="lv-LV"/>
              </w:rPr>
              <w:t>3</w:t>
            </w:r>
            <w:r w:rsidRPr="000465ED">
              <w:rPr>
                <w:rFonts w:eastAsia="Times New Roman" w:cs="Times New Roman"/>
                <w:szCs w:val="24"/>
                <w:lang w:eastAsia="lv-LV"/>
              </w:rPr>
              <w:t>.punktā noteikto</w:t>
            </w:r>
          </w:p>
        </w:tc>
      </w:tr>
      <w:tr w:rsidR="004276E8" w:rsidRPr="000465ED" w14:paraId="3160F866" w14:textId="77777777" w:rsidTr="005B3429">
        <w:trPr>
          <w:trHeight w:val="1139"/>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C91FB"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 xml:space="preserve">Informācija par personām, uz kuru iespējām Pretendents balstās </w:t>
            </w:r>
            <w:r w:rsidRPr="000465ED">
              <w:rPr>
                <w:rFonts w:eastAsia="Times New Roman" w:cs="Times New Roman"/>
                <w:i/>
                <w:iCs/>
                <w:szCs w:val="24"/>
                <w:lang w:eastAsia="lv-LV"/>
              </w:rPr>
              <w:t>(ja tādas tiek piesaistītas)</w:t>
            </w:r>
            <w:r w:rsidRPr="000465ED">
              <w:rPr>
                <w:rFonts w:eastAsia="Times New Roman" w:cs="Times New Roman"/>
                <w:szCs w:val="24"/>
                <w:lang w:eastAsia="lv-LV"/>
              </w:rPr>
              <w:t xml:space="preserve"> un šo personu </w:t>
            </w:r>
            <w:r w:rsidRPr="000465ED">
              <w:rPr>
                <w:rFonts w:eastAsia="Times New Roman" w:cs="Times New Roman"/>
                <w:szCs w:val="24"/>
                <w:lang w:eastAsia="lv-LV"/>
              </w:rPr>
              <w:lastRenderedPageBreak/>
              <w:t>apliecinājums saskaņā ar Nolikuma 2.1.5.punktu</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14:paraId="0FC91CC2" w14:textId="2556AC0F" w:rsidR="004276E8" w:rsidRPr="000465ED" w:rsidRDefault="004276E8" w:rsidP="00A3663C">
            <w:pPr>
              <w:rPr>
                <w:rFonts w:eastAsia="Times New Roman" w:cs="Times New Roman"/>
                <w:szCs w:val="24"/>
                <w:lang w:eastAsia="lv-LV"/>
              </w:rPr>
            </w:pPr>
            <w:r w:rsidRPr="000465ED">
              <w:rPr>
                <w:rFonts w:eastAsia="Times New Roman" w:cs="Times New Roman"/>
                <w:szCs w:val="24"/>
                <w:lang w:eastAsia="lv-LV"/>
              </w:rPr>
              <w:lastRenderedPageBreak/>
              <w:t>Jānorāda Pieteikumā (</w:t>
            </w:r>
            <w:r w:rsidR="00A3663C">
              <w:rPr>
                <w:rFonts w:eastAsia="Times New Roman" w:cs="Times New Roman"/>
                <w:szCs w:val="24"/>
                <w:lang w:eastAsia="lv-LV"/>
              </w:rPr>
              <w:t>4</w:t>
            </w:r>
            <w:r w:rsidRPr="000465ED">
              <w:rPr>
                <w:rFonts w:eastAsia="Times New Roman" w:cs="Times New Roman"/>
                <w:szCs w:val="24"/>
                <w:lang w:eastAsia="lv-LV"/>
              </w:rPr>
              <w:t>.pielikums)</w:t>
            </w:r>
          </w:p>
        </w:tc>
      </w:tr>
      <w:tr w:rsidR="004276E8" w:rsidRPr="000465ED" w14:paraId="01D786E2" w14:textId="77777777" w:rsidTr="005B3429">
        <w:trPr>
          <w:trHeight w:val="1052"/>
        </w:trPr>
        <w:tc>
          <w:tcPr>
            <w:tcW w:w="3715" w:type="dxa"/>
            <w:tcBorders>
              <w:top w:val="nil"/>
              <w:left w:val="single" w:sz="4" w:space="0" w:color="auto"/>
              <w:bottom w:val="single" w:sz="4" w:space="0" w:color="auto"/>
              <w:right w:val="single" w:sz="4" w:space="0" w:color="auto"/>
            </w:tcBorders>
            <w:shd w:val="clear" w:color="auto" w:fill="auto"/>
            <w:vAlign w:val="center"/>
            <w:hideMark/>
          </w:tcPr>
          <w:p w14:paraId="70262430"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 xml:space="preserve">Informācija par piesaistītajiem apakšuzņēmējiem </w:t>
            </w:r>
            <w:r w:rsidRPr="000465ED">
              <w:rPr>
                <w:rFonts w:eastAsia="Times New Roman" w:cs="Times New Roman"/>
                <w:i/>
                <w:iCs/>
                <w:szCs w:val="24"/>
                <w:lang w:eastAsia="lv-LV"/>
              </w:rPr>
              <w:t>(ja tādi tiek piesaistīti)</w:t>
            </w:r>
          </w:p>
        </w:tc>
        <w:tc>
          <w:tcPr>
            <w:tcW w:w="5670" w:type="dxa"/>
            <w:tcBorders>
              <w:top w:val="nil"/>
              <w:left w:val="nil"/>
              <w:bottom w:val="single" w:sz="4" w:space="0" w:color="auto"/>
              <w:right w:val="single" w:sz="4" w:space="0" w:color="auto"/>
            </w:tcBorders>
            <w:shd w:val="clear" w:color="auto" w:fill="auto"/>
            <w:noWrap/>
            <w:vAlign w:val="center"/>
            <w:hideMark/>
          </w:tcPr>
          <w:p w14:paraId="02473C0E"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Brīvā formā, kam pievienots Apakšuzņēmēja/-u apliecinājums, par piekrišanu piedalīties līguma izpildē, gadījumā, ja Pretendentam tiks piešķirtas līguma slēgšanas tiesības.</w:t>
            </w:r>
          </w:p>
        </w:tc>
      </w:tr>
    </w:tbl>
    <w:p w14:paraId="445E3C82" w14:textId="77777777" w:rsidR="004276E8" w:rsidRDefault="004276E8" w:rsidP="004276E8">
      <w:pPr>
        <w:ind w:left="540" w:right="-17"/>
        <w:contextualSpacing/>
        <w:rPr>
          <w:rFonts w:eastAsia="Times New Roman" w:cs="Times New Roman"/>
          <w:szCs w:val="24"/>
          <w:lang w:eastAsia="lv-LV"/>
        </w:rPr>
      </w:pPr>
    </w:p>
    <w:p w14:paraId="6E441EBC" w14:textId="77777777" w:rsidR="00401444" w:rsidRPr="000465ED" w:rsidRDefault="00401444" w:rsidP="004276E8">
      <w:pPr>
        <w:ind w:left="540" w:right="-17"/>
        <w:contextualSpacing/>
        <w:rPr>
          <w:rFonts w:eastAsia="Times New Roman" w:cs="Times New Roman"/>
          <w:szCs w:val="24"/>
          <w:lang w:eastAsia="lv-LV"/>
        </w:rPr>
      </w:pPr>
    </w:p>
    <w:bookmarkEnd w:id="84"/>
    <w:bookmarkEnd w:id="85"/>
    <w:p w14:paraId="465C10DA" w14:textId="08CB8CAD" w:rsidR="00786F37" w:rsidRDefault="00786F37" w:rsidP="00442B1A">
      <w:pPr>
        <w:pStyle w:val="ListParagraph"/>
        <w:numPr>
          <w:ilvl w:val="2"/>
          <w:numId w:val="2"/>
        </w:numPr>
        <w:tabs>
          <w:tab w:val="left" w:pos="993"/>
        </w:tabs>
        <w:ind w:left="0" w:firstLine="360"/>
        <w:rPr>
          <w:lang w:eastAsia="lv-LV"/>
        </w:rPr>
      </w:pPr>
      <w:r w:rsidRPr="000465ED">
        <w:rPr>
          <w:lang w:eastAsia="lv-LV"/>
        </w:rPr>
        <w:t xml:space="preserve">Piedāvājumam jābūt cauršūtam tā, lai dokumentus nebūtu iespējams atdalīt, </w:t>
      </w:r>
      <w:r w:rsidR="0082416A">
        <w:rPr>
          <w:lang w:eastAsia="lv-LV"/>
        </w:rPr>
        <w:t xml:space="preserve">ar </w:t>
      </w:r>
      <w:r w:rsidR="0082416A" w:rsidRPr="001B6F57">
        <w:rPr>
          <w:szCs w:val="24"/>
        </w:rPr>
        <w:t>cauršūtām lapām ar nostiprinātiem auklas galiem, ar apliecinātu lapu skaitu</w:t>
      </w:r>
      <w:r w:rsidR="0082416A">
        <w:rPr>
          <w:szCs w:val="24"/>
        </w:rPr>
        <w:t>,</w:t>
      </w:r>
      <w:r w:rsidR="0082416A" w:rsidRPr="001B6F57">
        <w:rPr>
          <w:szCs w:val="24"/>
        </w:rPr>
        <w:t xml:space="preserve"> </w:t>
      </w:r>
      <w:r w:rsidRPr="000465ED">
        <w:rPr>
          <w:lang w:eastAsia="lv-LV"/>
        </w:rPr>
        <w:t xml:space="preserve">un ievietotam atbilstoši nolikuma </w:t>
      </w:r>
      <w:r>
        <w:rPr>
          <w:lang w:eastAsia="lv-LV"/>
        </w:rPr>
        <w:t>3</w:t>
      </w:r>
      <w:r w:rsidRPr="000465ED">
        <w:rPr>
          <w:lang w:eastAsia="lv-LV"/>
        </w:rPr>
        <w:t>.</w:t>
      </w:r>
      <w:r w:rsidR="006C3C9A">
        <w:rPr>
          <w:lang w:eastAsia="lv-LV"/>
        </w:rPr>
        <w:t>1</w:t>
      </w:r>
      <w:r w:rsidRPr="000465ED">
        <w:rPr>
          <w:lang w:eastAsia="lv-LV"/>
        </w:rPr>
        <w:t>.</w:t>
      </w:r>
      <w:r w:rsidR="006C3C9A">
        <w:rPr>
          <w:lang w:eastAsia="lv-LV"/>
        </w:rPr>
        <w:t>4</w:t>
      </w:r>
      <w:r w:rsidRPr="000465ED">
        <w:rPr>
          <w:lang w:eastAsia="lv-LV"/>
        </w:rPr>
        <w:t>. punkta prasībām noformētā aploksnē.</w:t>
      </w:r>
    </w:p>
    <w:p w14:paraId="54FF4D17" w14:textId="77777777" w:rsidR="00786F37" w:rsidRDefault="00786F37" w:rsidP="00442B1A">
      <w:pPr>
        <w:pStyle w:val="ListParagraph"/>
        <w:numPr>
          <w:ilvl w:val="2"/>
          <w:numId w:val="2"/>
        </w:numPr>
        <w:tabs>
          <w:tab w:val="left" w:pos="993"/>
        </w:tabs>
        <w:ind w:left="0" w:firstLine="360"/>
        <w:rPr>
          <w:lang w:eastAsia="lv-LV"/>
        </w:rPr>
      </w:pPr>
      <w:r w:rsidRPr="000465ED">
        <w:rPr>
          <w:lang w:eastAsia="lv-LV"/>
        </w:rPr>
        <w:t>Ja Pretendents piedāvājumā iesniedz dokumenta/-u kopiju/-as, kopijas/-u pareizība ir jāapliecina.</w:t>
      </w:r>
    </w:p>
    <w:p w14:paraId="613D59A6" w14:textId="12FF32C1" w:rsidR="00786F37" w:rsidRDefault="00786F37" w:rsidP="00442B1A">
      <w:pPr>
        <w:pStyle w:val="ListParagraph"/>
        <w:numPr>
          <w:ilvl w:val="2"/>
          <w:numId w:val="2"/>
        </w:numPr>
        <w:tabs>
          <w:tab w:val="left" w:pos="993"/>
        </w:tabs>
        <w:ind w:left="0" w:firstLine="360"/>
        <w:rPr>
          <w:lang w:eastAsia="lv-LV"/>
        </w:rPr>
      </w:pPr>
      <w:r w:rsidRPr="000465ED">
        <w:rPr>
          <w:lang w:eastAsia="lv-LV"/>
        </w:rPr>
        <w:t>Piedāvājums jāsagatavo latviešu valodā. Pretendentu atlases dokumenti var tikt iesniegti citā valodā, pievieno</w:t>
      </w:r>
      <w:r w:rsidR="00330C71">
        <w:rPr>
          <w:lang w:eastAsia="lv-LV"/>
        </w:rPr>
        <w:t>jot</w:t>
      </w:r>
      <w:r w:rsidRPr="000465ED">
        <w:rPr>
          <w:lang w:eastAsia="lv-LV"/>
        </w:rPr>
        <w:t xml:space="preserve"> apliecināt</w:t>
      </w:r>
      <w:r w:rsidR="00330C71">
        <w:rPr>
          <w:lang w:eastAsia="lv-LV"/>
        </w:rPr>
        <w:t>u</w:t>
      </w:r>
      <w:r w:rsidRPr="000465ED">
        <w:rPr>
          <w:lang w:eastAsia="lv-LV"/>
        </w:rPr>
        <w:t xml:space="preserve"> tulkojum</w:t>
      </w:r>
      <w:r w:rsidR="00330C71">
        <w:rPr>
          <w:lang w:eastAsia="lv-LV"/>
        </w:rPr>
        <w:t>u</w:t>
      </w:r>
      <w:r w:rsidRPr="000465ED">
        <w:rPr>
          <w:lang w:eastAsia="lv-LV"/>
        </w:rPr>
        <w:t xml:space="preserve"> latviešu valodā.</w:t>
      </w:r>
    </w:p>
    <w:p w14:paraId="09A51D89" w14:textId="77777777" w:rsidR="00834A5D" w:rsidRDefault="00786F37" w:rsidP="00442B1A">
      <w:pPr>
        <w:pStyle w:val="ListParagraph"/>
        <w:numPr>
          <w:ilvl w:val="2"/>
          <w:numId w:val="2"/>
        </w:numPr>
        <w:tabs>
          <w:tab w:val="left" w:pos="993"/>
        </w:tabs>
        <w:ind w:left="0" w:firstLine="360"/>
        <w:rPr>
          <w:lang w:eastAsia="lv-LV"/>
        </w:rPr>
      </w:pPr>
      <w:r w:rsidRPr="000465ED">
        <w:rPr>
          <w:lang w:eastAsia="lv-LV"/>
        </w:rPr>
        <w:t>Iesniedzot piedāvājumu, Pretendents ir tiesīgs visu iesniegto dokumentu kopiju un tulkojumu pareizību apliecināt ar vienu apliecinājumu, ja viss piedāvājums vai pieteikums ir cauršūts vai caurauklots.</w:t>
      </w:r>
    </w:p>
    <w:p w14:paraId="1E6AB749" w14:textId="76C20BFD" w:rsidR="00834A5D" w:rsidRPr="00CB2E49" w:rsidRDefault="00834A5D" w:rsidP="00442B1A">
      <w:pPr>
        <w:pStyle w:val="ListParagraph"/>
        <w:numPr>
          <w:ilvl w:val="2"/>
          <w:numId w:val="2"/>
        </w:numPr>
        <w:tabs>
          <w:tab w:val="left" w:pos="993"/>
        </w:tabs>
        <w:ind w:left="0" w:firstLine="360"/>
        <w:rPr>
          <w:lang w:eastAsia="lv-LV"/>
        </w:rPr>
      </w:pPr>
      <w:r w:rsidRPr="003923B1">
        <w:t>Ar Pieteikumu (</w:t>
      </w:r>
      <w:r w:rsidR="00192611">
        <w:t>4</w:t>
      </w:r>
      <w:r w:rsidRPr="003923B1">
        <w:t>.pielikums) Pretendents apliecina, ka tā piedāvājums atbilst Tehniskās specifikācijas prasībām (</w:t>
      </w:r>
      <w:r w:rsidR="00192611">
        <w:t>3</w:t>
      </w:r>
      <w:r w:rsidRPr="003923B1">
        <w:t>.pielikums)</w:t>
      </w:r>
      <w:r w:rsidRPr="00F63F04">
        <w:rPr>
          <w:rFonts w:eastAsia="Times New Roman"/>
          <w:lang w:eastAsia="lv-LV"/>
        </w:rPr>
        <w:t>.</w:t>
      </w:r>
    </w:p>
    <w:p w14:paraId="7F062CEE" w14:textId="77777777" w:rsidR="00786F37" w:rsidRPr="000465ED" w:rsidRDefault="00834A5D" w:rsidP="00442B1A">
      <w:pPr>
        <w:pStyle w:val="ListParagraph"/>
        <w:numPr>
          <w:ilvl w:val="2"/>
          <w:numId w:val="2"/>
        </w:numPr>
        <w:tabs>
          <w:tab w:val="left" w:pos="993"/>
        </w:tabs>
        <w:ind w:left="0" w:firstLine="360"/>
        <w:rPr>
          <w:lang w:eastAsia="lv-LV"/>
        </w:rPr>
      </w:pPr>
      <w:r w:rsidRPr="00F63F04">
        <w:rPr>
          <w:rFonts w:eastAsia="Times New Roman"/>
          <w:lang w:eastAsia="lv-LV"/>
        </w:rPr>
        <w:t>Tehniskajā specifikācijā norādīts plānotais Pakalpojuma apjoms, plānotie izpildes termiņi, prasības Pakalpojuma sniegšanai, uzdevumi (pienākumi), kas jāizpilda Pakalpojuma sniedzējam, un Pakalpojuma sniegšanas vietas.</w:t>
      </w:r>
      <w:r w:rsidR="00786F37" w:rsidRPr="000465ED">
        <w:rPr>
          <w:lang w:eastAsia="lv-LV"/>
        </w:rPr>
        <w:t xml:space="preserve"> </w:t>
      </w:r>
    </w:p>
    <w:p w14:paraId="2AF69641" w14:textId="77777777" w:rsidR="00786F37" w:rsidRDefault="00786F37" w:rsidP="00801D7B">
      <w:pPr>
        <w:tabs>
          <w:tab w:val="left" w:pos="993"/>
          <w:tab w:val="left" w:pos="1276"/>
        </w:tabs>
        <w:ind w:right="-17" w:firstLine="360"/>
        <w:rPr>
          <w:rFonts w:eastAsia="Times New Roman" w:cs="Times New Roman"/>
          <w:szCs w:val="24"/>
          <w:highlight w:val="yellow"/>
          <w:lang w:eastAsia="lv-LV"/>
        </w:rPr>
      </w:pPr>
    </w:p>
    <w:p w14:paraId="50EF15C0" w14:textId="77777777" w:rsidR="00786F37" w:rsidRPr="000465ED" w:rsidRDefault="00786F37" w:rsidP="00442B1A">
      <w:pPr>
        <w:pStyle w:val="Heading1"/>
        <w:numPr>
          <w:ilvl w:val="0"/>
          <w:numId w:val="2"/>
        </w:numPr>
        <w:jc w:val="center"/>
      </w:pPr>
      <w:bookmarkStart w:id="86" w:name="_Toc491702579"/>
      <w:bookmarkStart w:id="87" w:name="_Toc497998708"/>
      <w:bookmarkStart w:id="88" w:name="_Toc510708001"/>
      <w:r w:rsidRPr="000465ED">
        <w:t>FINANŠU PIEDĀVĀJUMS</w:t>
      </w:r>
      <w:bookmarkEnd w:id="86"/>
      <w:bookmarkEnd w:id="87"/>
      <w:bookmarkEnd w:id="88"/>
    </w:p>
    <w:p w14:paraId="7F22544B" w14:textId="77777777" w:rsidR="00786F37" w:rsidRPr="000465ED" w:rsidRDefault="00786F37" w:rsidP="00786F37">
      <w:pPr>
        <w:tabs>
          <w:tab w:val="left" w:pos="1276"/>
        </w:tabs>
        <w:ind w:firstLine="721"/>
        <w:outlineLvl w:val="0"/>
        <w:rPr>
          <w:rFonts w:eastAsia="Times New Roman" w:cs="Times New Roman"/>
          <w:bCs/>
          <w:kern w:val="36"/>
          <w:szCs w:val="24"/>
          <w:lang w:eastAsia="lv-LV"/>
        </w:rPr>
      </w:pPr>
    </w:p>
    <w:p w14:paraId="6308B083" w14:textId="035959C2" w:rsidR="00786F37" w:rsidRPr="003B599C" w:rsidRDefault="00786F37" w:rsidP="00442B1A">
      <w:pPr>
        <w:pStyle w:val="ListParagraph"/>
        <w:numPr>
          <w:ilvl w:val="1"/>
          <w:numId w:val="2"/>
        </w:numPr>
        <w:tabs>
          <w:tab w:val="left" w:pos="851"/>
        </w:tabs>
        <w:ind w:left="0" w:firstLine="360"/>
        <w:rPr>
          <w:kern w:val="36"/>
          <w:lang w:eastAsia="lv-LV"/>
        </w:rPr>
      </w:pPr>
      <w:bookmarkStart w:id="89" w:name="_Toc492973178"/>
      <w:bookmarkStart w:id="90" w:name="_Toc493832111"/>
      <w:bookmarkStart w:id="91" w:name="_Toc497925075"/>
      <w:bookmarkStart w:id="92" w:name="_Toc497996650"/>
      <w:bookmarkStart w:id="93" w:name="_Toc497998709"/>
      <w:r w:rsidRPr="000465ED">
        <w:rPr>
          <w:lang w:eastAsia="lv-LV"/>
        </w:rPr>
        <w:t xml:space="preserve">Finanšu piedāvājumu Pretendents sagatavo, ņemot vērā </w:t>
      </w:r>
      <w:r>
        <w:rPr>
          <w:lang w:eastAsia="lv-LV"/>
        </w:rPr>
        <w:t>T</w:t>
      </w:r>
      <w:r w:rsidRPr="000465ED">
        <w:rPr>
          <w:lang w:eastAsia="lv-LV"/>
        </w:rPr>
        <w:t>ehnisko specifikāciju</w:t>
      </w:r>
      <w:r>
        <w:rPr>
          <w:lang w:eastAsia="lv-LV"/>
        </w:rPr>
        <w:t xml:space="preserve"> (sk. </w:t>
      </w:r>
      <w:r w:rsidR="00E4015F">
        <w:rPr>
          <w:lang w:eastAsia="lv-LV"/>
        </w:rPr>
        <w:t>3</w:t>
      </w:r>
      <w:r>
        <w:rPr>
          <w:lang w:eastAsia="lv-LV"/>
        </w:rPr>
        <w:t>.pielikums)</w:t>
      </w:r>
      <w:r w:rsidRPr="000465ED">
        <w:rPr>
          <w:lang w:eastAsia="lv-LV"/>
        </w:rPr>
        <w:t xml:space="preserve">, </w:t>
      </w:r>
      <w:r w:rsidRPr="003923B1">
        <w:rPr>
          <w:lang w:eastAsia="lv-LV"/>
        </w:rPr>
        <w:t>aizpildot finanšu piedāvājuma veidlapu (</w:t>
      </w:r>
      <w:r w:rsidR="00581934">
        <w:rPr>
          <w:lang w:eastAsia="lv-LV"/>
        </w:rPr>
        <w:t>5</w:t>
      </w:r>
      <w:r w:rsidRPr="003923B1">
        <w:rPr>
          <w:lang w:eastAsia="lv-LV"/>
        </w:rPr>
        <w:t>.pielikums).</w:t>
      </w:r>
      <w:bookmarkEnd w:id="89"/>
      <w:bookmarkEnd w:id="90"/>
      <w:bookmarkEnd w:id="91"/>
      <w:bookmarkEnd w:id="92"/>
      <w:bookmarkEnd w:id="93"/>
    </w:p>
    <w:p w14:paraId="5F6887C0" w14:textId="77777777" w:rsidR="00786F37" w:rsidRPr="003B599C" w:rsidRDefault="00786F37" w:rsidP="00442B1A">
      <w:pPr>
        <w:pStyle w:val="ListParagraph"/>
        <w:numPr>
          <w:ilvl w:val="1"/>
          <w:numId w:val="2"/>
        </w:numPr>
        <w:tabs>
          <w:tab w:val="left" w:pos="851"/>
        </w:tabs>
        <w:ind w:left="0" w:firstLine="360"/>
        <w:rPr>
          <w:kern w:val="36"/>
          <w:lang w:eastAsia="lv-LV"/>
        </w:rPr>
      </w:pPr>
      <w:bookmarkStart w:id="94" w:name="_Toc492973179"/>
      <w:bookmarkStart w:id="95" w:name="_Toc493832112"/>
      <w:bookmarkStart w:id="96" w:name="_Toc497925076"/>
      <w:bookmarkStart w:id="97" w:name="_Toc497996651"/>
      <w:bookmarkStart w:id="98" w:name="_Toc497998710"/>
      <w:r w:rsidRPr="000465ED">
        <w:rPr>
          <w:lang w:eastAsia="lv-LV"/>
        </w:rPr>
        <w:t xml:space="preserve">Finanšu piedāvājuma cenās jābūt iekļautām visām izmaksām, kas saistītas ar pakalpojuma izpildi, kā arī visi tiešie un netiešie izdevumi, kas saistīti ar pakalpojuma izpildi (izņemot PVN) saskaņā ar Iepirkuma </w:t>
      </w:r>
      <w:r>
        <w:rPr>
          <w:lang w:eastAsia="lv-LV"/>
        </w:rPr>
        <w:t>T</w:t>
      </w:r>
      <w:r w:rsidRPr="000465ED">
        <w:rPr>
          <w:lang w:eastAsia="lv-LV"/>
        </w:rPr>
        <w:t>ehnisko specifikāciju.</w:t>
      </w:r>
      <w:bookmarkEnd w:id="94"/>
      <w:bookmarkEnd w:id="95"/>
      <w:bookmarkEnd w:id="96"/>
      <w:bookmarkEnd w:id="97"/>
      <w:bookmarkEnd w:id="98"/>
    </w:p>
    <w:p w14:paraId="482CBBBF" w14:textId="77777777" w:rsidR="00786F37" w:rsidRPr="003B599C" w:rsidRDefault="00786F37" w:rsidP="00442B1A">
      <w:pPr>
        <w:pStyle w:val="ListParagraph"/>
        <w:numPr>
          <w:ilvl w:val="1"/>
          <w:numId w:val="2"/>
        </w:numPr>
        <w:tabs>
          <w:tab w:val="left" w:pos="851"/>
        </w:tabs>
        <w:ind w:left="0" w:firstLine="360"/>
        <w:rPr>
          <w:kern w:val="36"/>
          <w:lang w:eastAsia="lv-LV"/>
        </w:rPr>
      </w:pPr>
      <w:bookmarkStart w:id="99" w:name="_Toc492973180"/>
      <w:bookmarkStart w:id="100" w:name="_Toc493832113"/>
      <w:bookmarkStart w:id="101" w:name="_Toc497925077"/>
      <w:bookmarkStart w:id="102" w:name="_Toc497996652"/>
      <w:bookmarkStart w:id="103" w:name="_Toc497998711"/>
      <w:r w:rsidRPr="000465ED">
        <w:rPr>
          <w:lang w:eastAsia="lv-LV"/>
        </w:rPr>
        <w:t xml:space="preserve">Finanšu piedāvājumā norādītajām vienas vienības izmaksām </w:t>
      </w:r>
      <w:r w:rsidR="00F07AA1" w:rsidRPr="00442B1A">
        <w:rPr>
          <w:i/>
          <w:lang w:eastAsia="lv-LV"/>
        </w:rPr>
        <w:t>euro</w:t>
      </w:r>
      <w:r w:rsidR="00F07AA1" w:rsidRPr="000465ED">
        <w:rPr>
          <w:lang w:eastAsia="lv-LV"/>
        </w:rPr>
        <w:t xml:space="preserve"> </w:t>
      </w:r>
      <w:r w:rsidRPr="000465ED">
        <w:rPr>
          <w:lang w:eastAsia="lv-LV"/>
        </w:rPr>
        <w:t>bez PVN jābūt nemainīgām visā līguma darbības laikā.</w:t>
      </w:r>
      <w:bookmarkEnd w:id="99"/>
      <w:bookmarkEnd w:id="100"/>
      <w:bookmarkEnd w:id="101"/>
      <w:bookmarkEnd w:id="102"/>
      <w:bookmarkEnd w:id="103"/>
    </w:p>
    <w:p w14:paraId="772B76E9" w14:textId="77777777" w:rsidR="00786F37" w:rsidRPr="003B599C" w:rsidRDefault="00786F37" w:rsidP="00442B1A">
      <w:pPr>
        <w:pStyle w:val="ListParagraph"/>
        <w:numPr>
          <w:ilvl w:val="1"/>
          <w:numId w:val="2"/>
        </w:numPr>
        <w:tabs>
          <w:tab w:val="left" w:pos="851"/>
        </w:tabs>
        <w:ind w:left="0" w:firstLine="360"/>
        <w:rPr>
          <w:kern w:val="36"/>
          <w:lang w:eastAsia="lv-LV"/>
        </w:rPr>
      </w:pPr>
      <w:bookmarkStart w:id="104" w:name="_Toc492973181"/>
      <w:bookmarkStart w:id="105" w:name="_Toc493832114"/>
      <w:bookmarkStart w:id="106" w:name="_Toc497925078"/>
      <w:bookmarkStart w:id="107" w:name="_Toc497996653"/>
      <w:bookmarkStart w:id="108" w:name="_Toc497998712"/>
      <w:r w:rsidRPr="000465ED">
        <w:rPr>
          <w:lang w:eastAsia="lv-LV"/>
        </w:rPr>
        <w:t xml:space="preserve">Finanšu piedāvājumā cenas tiek norādītas </w:t>
      </w:r>
      <w:r w:rsidRPr="003B599C">
        <w:rPr>
          <w:i/>
          <w:lang w:eastAsia="lv-LV"/>
        </w:rPr>
        <w:t>euro</w:t>
      </w:r>
      <w:r w:rsidRPr="000465ED">
        <w:rPr>
          <w:lang w:eastAsia="lv-LV"/>
        </w:rPr>
        <w:t>, ar ne vairāk kā diviem cipariem aiz komata.</w:t>
      </w:r>
      <w:bookmarkEnd w:id="104"/>
      <w:bookmarkEnd w:id="105"/>
      <w:bookmarkEnd w:id="106"/>
      <w:bookmarkEnd w:id="107"/>
      <w:bookmarkEnd w:id="108"/>
    </w:p>
    <w:p w14:paraId="597DB165" w14:textId="77777777" w:rsidR="00786F37" w:rsidRPr="000465ED" w:rsidRDefault="00786F37" w:rsidP="00786F37">
      <w:pPr>
        <w:contextualSpacing/>
        <w:outlineLvl w:val="0"/>
        <w:rPr>
          <w:rFonts w:eastAsia="Times New Roman" w:cs="Times New Roman"/>
          <w:bCs/>
          <w:kern w:val="36"/>
          <w:szCs w:val="24"/>
          <w:lang w:eastAsia="lv-LV"/>
        </w:rPr>
      </w:pPr>
    </w:p>
    <w:p w14:paraId="460B4722" w14:textId="77777777" w:rsidR="00786F37" w:rsidRPr="000465ED" w:rsidRDefault="00786F37" w:rsidP="00442B1A">
      <w:pPr>
        <w:pStyle w:val="Heading1"/>
        <w:numPr>
          <w:ilvl w:val="0"/>
          <w:numId w:val="2"/>
        </w:numPr>
        <w:jc w:val="center"/>
        <w:rPr>
          <w:bCs/>
          <w:kern w:val="36"/>
        </w:rPr>
      </w:pPr>
      <w:bookmarkStart w:id="109" w:name="_Toc491702580"/>
      <w:bookmarkStart w:id="110" w:name="_Toc497998713"/>
      <w:bookmarkStart w:id="111" w:name="_Toc510708002"/>
      <w:r w:rsidRPr="000465ED">
        <w:t>PIEDĀVĀJUMU VĒRTĒŠANA</w:t>
      </w:r>
      <w:bookmarkEnd w:id="109"/>
      <w:bookmarkEnd w:id="110"/>
      <w:bookmarkEnd w:id="111"/>
    </w:p>
    <w:p w14:paraId="39B4BC38" w14:textId="77777777" w:rsidR="00786F37" w:rsidRPr="000465ED" w:rsidRDefault="00786F37" w:rsidP="00786F37">
      <w:pPr>
        <w:tabs>
          <w:tab w:val="left" w:pos="1276"/>
        </w:tabs>
        <w:ind w:firstLine="567"/>
        <w:outlineLvl w:val="0"/>
        <w:rPr>
          <w:rFonts w:eastAsia="Times New Roman" w:cs="Times New Roman"/>
          <w:bCs/>
          <w:kern w:val="36"/>
          <w:szCs w:val="24"/>
          <w:lang w:eastAsia="lv-LV"/>
        </w:rPr>
      </w:pPr>
    </w:p>
    <w:p w14:paraId="65A57427" w14:textId="77777777" w:rsidR="00786F37" w:rsidRPr="003B599C" w:rsidRDefault="00786F37" w:rsidP="00442B1A">
      <w:pPr>
        <w:pStyle w:val="ListParagraph"/>
        <w:numPr>
          <w:ilvl w:val="1"/>
          <w:numId w:val="2"/>
        </w:numPr>
        <w:tabs>
          <w:tab w:val="left" w:pos="851"/>
        </w:tabs>
        <w:ind w:left="0" w:firstLine="360"/>
        <w:rPr>
          <w:bCs/>
          <w:kern w:val="36"/>
          <w:lang w:eastAsia="lv-LV"/>
        </w:rPr>
      </w:pPr>
      <w:bookmarkStart w:id="112" w:name="_Toc492973183"/>
      <w:bookmarkStart w:id="113" w:name="_Toc493832116"/>
      <w:bookmarkStart w:id="114" w:name="_Toc497925080"/>
      <w:bookmarkStart w:id="115" w:name="_Toc497996655"/>
      <w:bookmarkStart w:id="116" w:name="_Toc497998714"/>
      <w:r w:rsidRPr="000465ED">
        <w:rPr>
          <w:lang w:eastAsia="lv-LV"/>
        </w:rPr>
        <w:t>Iepirkuma komisija pārbauda piedāvājumu atbilstību nolikumā norādītajām prasībām. Par atbilstošiem tiek uzskatīti tikai tie piedāvājumi, kuri atbilst visām nolikumā norādītajām prasībām. Pretendents ir atbildīgs par sniegto ziņu patiesumu. Ja, pārbaudot piedāvājumā sniegto informāciju, Pasūtītājs konstatē, ka tā neatbilst minētajām prasībām, pretendents no tālākas dalības iepirkumā tiek izslēgts.</w:t>
      </w:r>
      <w:bookmarkEnd w:id="112"/>
      <w:bookmarkEnd w:id="113"/>
      <w:bookmarkEnd w:id="114"/>
      <w:bookmarkEnd w:id="115"/>
      <w:bookmarkEnd w:id="116"/>
    </w:p>
    <w:p w14:paraId="1765E4C5" w14:textId="77777777" w:rsidR="00786F37" w:rsidRPr="003B599C" w:rsidRDefault="00786F37" w:rsidP="00442B1A">
      <w:pPr>
        <w:pStyle w:val="ListParagraph"/>
        <w:numPr>
          <w:ilvl w:val="1"/>
          <w:numId w:val="2"/>
        </w:numPr>
        <w:tabs>
          <w:tab w:val="left" w:pos="851"/>
        </w:tabs>
        <w:ind w:left="0" w:firstLine="360"/>
        <w:rPr>
          <w:bCs/>
          <w:kern w:val="36"/>
          <w:lang w:eastAsia="lv-LV"/>
        </w:rPr>
      </w:pPr>
      <w:bookmarkStart w:id="117" w:name="_Toc492973185"/>
      <w:bookmarkStart w:id="118" w:name="_Toc493832118"/>
      <w:bookmarkStart w:id="119" w:name="_Toc497925082"/>
      <w:bookmarkStart w:id="120" w:name="_Toc497996657"/>
      <w:bookmarkStart w:id="121" w:name="_Toc497998716"/>
      <w:r w:rsidRPr="000465ED">
        <w:rPr>
          <w:lang w:eastAsia="lv-LV"/>
        </w:rPr>
        <w:t xml:space="preserve">Piedāvājumu vērtēšanas laikā iepirkuma komisija pārbauda, vai piedāvājumā nav aritmētisku kļūdu. Ja iepirkuma komisija piedāvājumā konstatē aritmētiskas kļūdas, tā šīs kļūdas izlabo. Par visiem aritmētisko kļūdu labojumiem iepirkuma komisija paziņo pretendentam, kura piedāvājumā labojumi izdarīti. Vērtējot piedāvājumu, kurā bijušas </w:t>
      </w:r>
      <w:r w:rsidRPr="000465ED">
        <w:rPr>
          <w:lang w:eastAsia="lv-LV"/>
        </w:rPr>
        <w:lastRenderedPageBreak/>
        <w:t>aritmētiskās kļūdas, iepirkuma komisija ņem vērā tikai iepriekš noteiktajā kārtībā labotās kļūdas.</w:t>
      </w:r>
      <w:bookmarkEnd w:id="117"/>
      <w:bookmarkEnd w:id="118"/>
      <w:bookmarkEnd w:id="119"/>
      <w:bookmarkEnd w:id="120"/>
      <w:bookmarkEnd w:id="121"/>
    </w:p>
    <w:p w14:paraId="3B0622EC" w14:textId="5F9AB709" w:rsidR="00786F37" w:rsidRPr="003B599C" w:rsidRDefault="00786F37" w:rsidP="00442B1A">
      <w:pPr>
        <w:pStyle w:val="ListParagraph"/>
        <w:numPr>
          <w:ilvl w:val="1"/>
          <w:numId w:val="2"/>
        </w:numPr>
        <w:tabs>
          <w:tab w:val="left" w:pos="851"/>
        </w:tabs>
        <w:ind w:left="0" w:firstLine="360"/>
        <w:rPr>
          <w:bCs/>
          <w:kern w:val="36"/>
          <w:lang w:eastAsia="lv-LV"/>
        </w:rPr>
      </w:pPr>
      <w:bookmarkStart w:id="122" w:name="_Toc492973186"/>
      <w:bookmarkStart w:id="123" w:name="_Toc493832119"/>
      <w:bookmarkStart w:id="124" w:name="_Toc497925083"/>
      <w:bookmarkStart w:id="125" w:name="_Toc497996658"/>
      <w:bookmarkStart w:id="126" w:name="_Toc497998717"/>
      <w:r w:rsidRPr="000465ED">
        <w:rPr>
          <w:lang w:eastAsia="lv-LV"/>
        </w:rPr>
        <w:t>Iepirkuma komisija līguma slēgšanas tiesības piešķir pretendentam, kurš atbilst visām iepirkumā</w:t>
      </w:r>
      <w:r w:rsidR="00CE4847">
        <w:rPr>
          <w:lang w:eastAsia="lv-LV"/>
        </w:rPr>
        <w:t xml:space="preserve"> </w:t>
      </w:r>
      <w:r w:rsidRPr="000465ED">
        <w:rPr>
          <w:lang w:eastAsia="lv-LV"/>
        </w:rPr>
        <w:t>noteiktajām prasībām un ir iesniedzis saimnieciski visizdevīgāko piedāvājumu ar viszemāko līgumcenu (bez PVN, EUR)</w:t>
      </w:r>
      <w:r>
        <w:rPr>
          <w:lang w:eastAsia="lv-LV"/>
        </w:rPr>
        <w:t xml:space="preserve"> attiecīgajā iepirkuma daļā</w:t>
      </w:r>
      <w:r w:rsidRPr="000465ED">
        <w:rPr>
          <w:lang w:eastAsia="lv-LV"/>
        </w:rPr>
        <w:t>.</w:t>
      </w:r>
      <w:bookmarkEnd w:id="122"/>
      <w:bookmarkEnd w:id="123"/>
      <w:bookmarkEnd w:id="124"/>
      <w:bookmarkEnd w:id="125"/>
      <w:bookmarkEnd w:id="126"/>
    </w:p>
    <w:p w14:paraId="75768AE7" w14:textId="7251D5D5" w:rsidR="00786F37" w:rsidRPr="003B599C" w:rsidRDefault="008B49E3" w:rsidP="00442B1A">
      <w:pPr>
        <w:pStyle w:val="ListParagraph"/>
        <w:numPr>
          <w:ilvl w:val="1"/>
          <w:numId w:val="2"/>
        </w:numPr>
        <w:tabs>
          <w:tab w:val="left" w:pos="851"/>
        </w:tabs>
        <w:ind w:left="0" w:firstLine="360"/>
        <w:rPr>
          <w:bCs/>
          <w:kern w:val="36"/>
          <w:lang w:eastAsia="lv-LV"/>
        </w:rPr>
      </w:pPr>
      <w:bookmarkStart w:id="127" w:name="_Toc492973187"/>
      <w:bookmarkStart w:id="128" w:name="_Toc493832120"/>
      <w:bookmarkStart w:id="129" w:name="_Toc497925084"/>
      <w:bookmarkStart w:id="130" w:name="_Toc497996659"/>
      <w:bookmarkStart w:id="131" w:name="_Toc497998718"/>
      <w:r w:rsidRPr="00791404">
        <w:rPr>
          <w:lang w:eastAsia="lv-LV"/>
        </w:rPr>
        <w:t xml:space="preserve">Ja divu vai vairāk piedāvājumu novērtējums ir vienāds, </w:t>
      </w:r>
      <w:r w:rsidR="0066442B">
        <w:t xml:space="preserve">tad tiek izvēlēts tas pretendents, </w:t>
      </w:r>
      <w:r w:rsidR="0066442B" w:rsidRPr="00FC444F">
        <w:t>kas ir nacionāla līmeņa darba devēju organizācijas biedrs</w:t>
      </w:r>
      <w:r w:rsidR="002A0B89">
        <w:t>,</w:t>
      </w:r>
      <w:r w:rsidR="0066442B" w:rsidRPr="00FC444F">
        <w:t xml:space="preserve"> un ir noslēdzis koplīgumu ar arodbiedrību, kas ir nacionāla līmeņa arodbiedrības biedre (ja piedāvājumu iesniegusi personālsabiedrība vai personu apvienība, koplīgumam jābūt noslēgtam ar katru personālsabiedrības biedru un katru personu apvienības dalībnieku).</w:t>
      </w:r>
      <w:r w:rsidR="0066442B">
        <w:t xml:space="preserve"> Ja neviens no pretendentiem neatbilst iepriekš minētajam piedāvājuma izvēles kritērijam,</w:t>
      </w:r>
      <w:r w:rsidRPr="00791404">
        <w:rPr>
          <w:lang w:eastAsia="lv-LV"/>
        </w:rPr>
        <w:t xml:space="preserve"> </w:t>
      </w:r>
      <w:r w:rsidR="0066442B" w:rsidRPr="00791404">
        <w:rPr>
          <w:lang w:eastAsia="lv-LV"/>
        </w:rPr>
        <w:t>pretendentu, kuram piešķiramas līguma slēgšanas tiesības</w:t>
      </w:r>
      <w:r w:rsidR="00EC3CC8">
        <w:rPr>
          <w:lang w:eastAsia="lv-LV"/>
        </w:rPr>
        <w:t>,</w:t>
      </w:r>
      <w:r w:rsidR="0066442B" w:rsidRPr="00791404">
        <w:rPr>
          <w:lang w:eastAsia="lv-LV"/>
        </w:rPr>
        <w:t xml:space="preserve"> izvēlas</w:t>
      </w:r>
      <w:r w:rsidR="0066442B">
        <w:rPr>
          <w:lang w:eastAsia="lv-LV"/>
        </w:rPr>
        <w:t xml:space="preserve">, </w:t>
      </w:r>
      <w:r w:rsidRPr="00791404">
        <w:rPr>
          <w:lang w:eastAsia="lv-LV"/>
        </w:rPr>
        <w:t>rīkojot izlozi starp šiem pretendentiem.</w:t>
      </w:r>
      <w:bookmarkEnd w:id="127"/>
      <w:bookmarkEnd w:id="128"/>
      <w:bookmarkEnd w:id="129"/>
      <w:bookmarkEnd w:id="130"/>
      <w:bookmarkEnd w:id="131"/>
    </w:p>
    <w:p w14:paraId="5FBBB195" w14:textId="77777777" w:rsidR="00786F37" w:rsidRPr="003B599C" w:rsidRDefault="00786F37" w:rsidP="00442B1A">
      <w:pPr>
        <w:pStyle w:val="ListParagraph"/>
        <w:numPr>
          <w:ilvl w:val="1"/>
          <w:numId w:val="2"/>
        </w:numPr>
        <w:tabs>
          <w:tab w:val="left" w:pos="851"/>
        </w:tabs>
        <w:ind w:left="0" w:firstLine="360"/>
        <w:rPr>
          <w:bCs/>
          <w:kern w:val="36"/>
          <w:lang w:eastAsia="lv-LV"/>
        </w:rPr>
      </w:pPr>
      <w:bookmarkStart w:id="132" w:name="_Toc492973188"/>
      <w:bookmarkStart w:id="133" w:name="_Toc493832121"/>
      <w:bookmarkStart w:id="134" w:name="_Toc497925085"/>
      <w:bookmarkStart w:id="135" w:name="_Toc497996660"/>
      <w:bookmarkStart w:id="136" w:name="_Toc497998719"/>
      <w:r w:rsidRPr="000465ED">
        <w:rPr>
          <w:lang w:eastAsia="lv-LV"/>
        </w:rPr>
        <w:t>Visi pretendenti tiek informēti par iepirkuma komisijas pieņemto lēmumu Publisko iepirkumu likumā noteiktajā kārtībā.</w:t>
      </w:r>
      <w:bookmarkEnd w:id="132"/>
      <w:bookmarkEnd w:id="133"/>
      <w:bookmarkEnd w:id="134"/>
      <w:bookmarkEnd w:id="135"/>
      <w:bookmarkEnd w:id="136"/>
    </w:p>
    <w:p w14:paraId="3E989019" w14:textId="77777777" w:rsidR="00786F37" w:rsidRPr="000465ED" w:rsidRDefault="00786F37" w:rsidP="00442B1A">
      <w:pPr>
        <w:pStyle w:val="Heading1"/>
        <w:numPr>
          <w:ilvl w:val="0"/>
          <w:numId w:val="2"/>
        </w:numPr>
        <w:tabs>
          <w:tab w:val="left" w:pos="993"/>
        </w:tabs>
        <w:ind w:left="0" w:firstLine="357"/>
        <w:jc w:val="center"/>
      </w:pPr>
      <w:bookmarkStart w:id="137" w:name="_Toc491702583"/>
      <w:bookmarkStart w:id="138" w:name="_Toc497998748"/>
      <w:bookmarkStart w:id="139" w:name="_Toc510708003"/>
      <w:r w:rsidRPr="000465ED">
        <w:t>CITA VISPĀRĪGĀ INFORMĀCIJA</w:t>
      </w:r>
      <w:bookmarkEnd w:id="137"/>
      <w:bookmarkEnd w:id="138"/>
      <w:bookmarkEnd w:id="139"/>
    </w:p>
    <w:p w14:paraId="7DDCE94B" w14:textId="77777777" w:rsidR="00786F37" w:rsidRPr="000465ED" w:rsidRDefault="00786F37" w:rsidP="00801D7B">
      <w:pPr>
        <w:keepNext/>
        <w:tabs>
          <w:tab w:val="left" w:pos="993"/>
        </w:tabs>
        <w:ind w:firstLine="360"/>
        <w:outlineLvl w:val="1"/>
        <w:rPr>
          <w:rFonts w:eastAsia="Times New Roman" w:cs="Times New Roman"/>
          <w:szCs w:val="24"/>
          <w:lang w:eastAsia="lv-LV"/>
        </w:rPr>
      </w:pPr>
      <w:bookmarkStart w:id="140" w:name="_Toc492973219"/>
    </w:p>
    <w:p w14:paraId="1EEED6C3" w14:textId="77777777" w:rsidR="00786F37" w:rsidRDefault="00786F37" w:rsidP="00442B1A">
      <w:pPr>
        <w:pStyle w:val="ListParagraph"/>
        <w:numPr>
          <w:ilvl w:val="1"/>
          <w:numId w:val="2"/>
        </w:numPr>
        <w:tabs>
          <w:tab w:val="left" w:pos="993"/>
        </w:tabs>
        <w:ind w:left="0" w:firstLine="360"/>
        <w:rPr>
          <w:lang w:eastAsia="lv-LV"/>
        </w:rPr>
      </w:pPr>
      <w:bookmarkStart w:id="141" w:name="_Toc493832151"/>
      <w:bookmarkStart w:id="142" w:name="_Toc497925115"/>
      <w:bookmarkStart w:id="143" w:name="_Toc497996690"/>
      <w:bookmarkStart w:id="144" w:name="_Toc497998749"/>
      <w:r w:rsidRPr="000465ED">
        <w:rPr>
          <w:lang w:eastAsia="lv-LV"/>
        </w:rPr>
        <w:t>Ja pretendenta ieskatā kāda no piedāvājuma sastāvdaļām ir uzskatāma par komercnoslēpumu, pretendents to norāda savā piedāvājumā. Par komercnoslēpumu nevar tikt atzīta informācija, kas saskaņā ar normatīvajiem aktiem ir vispārpieejama, t.sk. Nolikumā iekļautā informācija.</w:t>
      </w:r>
      <w:bookmarkEnd w:id="140"/>
      <w:bookmarkEnd w:id="141"/>
      <w:bookmarkEnd w:id="142"/>
      <w:bookmarkEnd w:id="143"/>
      <w:bookmarkEnd w:id="144"/>
    </w:p>
    <w:p w14:paraId="4BB1BBB3" w14:textId="4F648536" w:rsidR="00CB639D" w:rsidRDefault="00077F66" w:rsidP="00775E73">
      <w:pPr>
        <w:pStyle w:val="ListParagraph"/>
        <w:numPr>
          <w:ilvl w:val="1"/>
          <w:numId w:val="2"/>
        </w:numPr>
        <w:tabs>
          <w:tab w:val="left" w:pos="993"/>
        </w:tabs>
        <w:ind w:left="0" w:firstLine="360"/>
        <w:rPr>
          <w:lang w:eastAsia="lv-LV"/>
        </w:rPr>
      </w:pPr>
      <w:ins w:id="145" w:author="Una Asarina" w:date="2018-04-13T14:10:00Z">
        <w:r>
          <w:rPr>
            <w:lang w:eastAsia="lv-LV"/>
          </w:rPr>
          <w:t>Ja</w:t>
        </w:r>
        <w:r w:rsidRPr="00077F66">
          <w:rPr>
            <w:color w:val="1F497D"/>
          </w:rPr>
          <w:t xml:space="preserve"> </w:t>
        </w:r>
        <w:r>
          <w:rPr>
            <w:color w:val="1F497D"/>
          </w:rPr>
          <w:t>pretendents, kuram piešķiramas līguma slēgšanas tiesības, atsakās slēgt līgumu vai nenosl</w:t>
        </w:r>
      </w:ins>
      <w:ins w:id="146" w:author="Una Asarina" w:date="2018-04-13T14:11:00Z">
        <w:r>
          <w:rPr>
            <w:color w:val="1F497D"/>
          </w:rPr>
          <w:t>ēdz līgumu Pasūtītāja norādītajā termiņā,</w:t>
        </w:r>
      </w:ins>
      <w:ins w:id="147" w:author="Una Asarina" w:date="2018-04-13T14:10:00Z">
        <w:r>
          <w:rPr>
            <w:lang w:eastAsia="lv-LV"/>
          </w:rPr>
          <w:t xml:space="preserve"> </w:t>
        </w:r>
      </w:ins>
      <w:r w:rsidR="00775E73">
        <w:rPr>
          <w:lang w:eastAsia="lv-LV"/>
        </w:rPr>
        <w:t xml:space="preserve">Pasūtītājs ir </w:t>
      </w:r>
      <w:bookmarkStart w:id="148" w:name="_Toc492973220"/>
      <w:bookmarkStart w:id="149" w:name="_Toc493832152"/>
      <w:bookmarkStart w:id="150" w:name="_Toc497925116"/>
      <w:bookmarkStart w:id="151" w:name="_Toc497996691"/>
      <w:bookmarkStart w:id="152" w:name="_Toc497998750"/>
      <w:r w:rsidR="00775E73">
        <w:rPr>
          <w:lang w:eastAsia="lv-LV"/>
        </w:rPr>
        <w:t xml:space="preserve">tiesīgs </w:t>
      </w:r>
      <w:r w:rsidR="00CB639D" w:rsidRPr="000465ED">
        <w:rPr>
          <w:lang w:eastAsia="lv-LV"/>
        </w:rPr>
        <w:t>izvēlēties slēgt iepirkuma līgumu ar nākamo pretendentu, kura piedāvājums atbilst pretendentu atlases prasībām un nolikuma noteiktajām prasībām, kura piedāvājums ir ar nākamo zemāko cenu, sākotnēji izvērtējot, vai tas nav uzskatāms par vienu tirgus dalībnieku kopā ar sākotnēji izraudzīto pretendentu, kurš atteicās slēgt iepirkuma līgumu ar pasūtītāju</w:t>
      </w:r>
      <w:r w:rsidR="00775E73">
        <w:rPr>
          <w:lang w:eastAsia="lv-LV"/>
        </w:rPr>
        <w:t>.</w:t>
      </w:r>
    </w:p>
    <w:p w14:paraId="7C7A9917" w14:textId="1455F1BE" w:rsidR="00CB639D" w:rsidRDefault="00775E73" w:rsidP="00775E73">
      <w:pPr>
        <w:pStyle w:val="ListParagraph"/>
        <w:numPr>
          <w:ilvl w:val="1"/>
          <w:numId w:val="2"/>
        </w:numPr>
        <w:tabs>
          <w:tab w:val="left" w:pos="993"/>
        </w:tabs>
        <w:ind w:left="0" w:firstLine="360"/>
        <w:rPr>
          <w:lang w:eastAsia="lv-LV"/>
        </w:rPr>
      </w:pPr>
      <w:r>
        <w:rPr>
          <w:lang w:eastAsia="lv-LV"/>
        </w:rPr>
        <w:t xml:space="preserve">Pasūtītājs ir tiesīgs </w:t>
      </w:r>
      <w:r w:rsidR="00CB639D" w:rsidRPr="000465ED">
        <w:rPr>
          <w:lang w:eastAsia="lv-LV"/>
        </w:rPr>
        <w:t>pārtraukt iepirkumu un neslēgt iepirkuma līgumu, ja tam ir objektīvs pamatojums</w:t>
      </w:r>
      <w:r>
        <w:rPr>
          <w:lang w:eastAsia="lv-LV"/>
        </w:rPr>
        <w:t>.</w:t>
      </w:r>
    </w:p>
    <w:p w14:paraId="06500A1C" w14:textId="77777777" w:rsidR="00CB639D" w:rsidRPr="00775E73" w:rsidRDefault="00775E73" w:rsidP="00775E73">
      <w:pPr>
        <w:pStyle w:val="ListParagraph"/>
        <w:numPr>
          <w:ilvl w:val="1"/>
          <w:numId w:val="2"/>
        </w:numPr>
        <w:tabs>
          <w:tab w:val="left" w:pos="993"/>
        </w:tabs>
        <w:ind w:left="0" w:firstLine="360"/>
        <w:rPr>
          <w:lang w:eastAsia="lv-LV"/>
        </w:rPr>
      </w:pPr>
      <w:r>
        <w:rPr>
          <w:lang w:eastAsia="lv-LV"/>
        </w:rPr>
        <w:t xml:space="preserve">Pasūtītājs ir tiesīgs </w:t>
      </w:r>
      <w:r w:rsidR="00CB639D" w:rsidRPr="000465ED">
        <w:rPr>
          <w:lang w:eastAsia="lv-LV"/>
        </w:rPr>
        <w:t>pieņem</w:t>
      </w:r>
      <w:r>
        <w:rPr>
          <w:lang w:eastAsia="lv-LV"/>
        </w:rPr>
        <w:t>t</w:t>
      </w:r>
      <w:r w:rsidR="00CB639D" w:rsidRPr="000465ED">
        <w:rPr>
          <w:lang w:eastAsia="lv-LV"/>
        </w:rPr>
        <w:t xml:space="preserve"> lēmumu izbeigt iepirkumu bez rezultāta, ja iesniegti nolikuma noteiktajām prasībām neatbilstoši piedāvājumi vai v</w:t>
      </w:r>
      <w:r>
        <w:rPr>
          <w:lang w:eastAsia="lv-LV"/>
        </w:rPr>
        <w:t>ispār nav iesniegti piedāvājumi.</w:t>
      </w:r>
    </w:p>
    <w:p w14:paraId="47A0864C" w14:textId="77777777" w:rsidR="00786F37" w:rsidRDefault="00786F37" w:rsidP="00442B1A">
      <w:pPr>
        <w:pStyle w:val="ListParagraph"/>
        <w:numPr>
          <w:ilvl w:val="1"/>
          <w:numId w:val="2"/>
        </w:numPr>
        <w:tabs>
          <w:tab w:val="left" w:pos="993"/>
        </w:tabs>
        <w:ind w:left="0" w:firstLine="360"/>
        <w:rPr>
          <w:lang w:eastAsia="lv-LV"/>
        </w:rPr>
      </w:pPr>
      <w:r w:rsidRPr="000465ED">
        <w:rPr>
          <w:lang w:eastAsia="lv-LV"/>
        </w:rPr>
        <w:t>Pasūtītājs pēc rakstiska pieprasījuma saņemšanas dienas iepirkuma protokolus izsniedz 3 (trīs) darbdienu laikā, nosūtot pa pastu. Pasūtītājs neizsniedz protokolus, izņemot piedāvājumu atvēršanas sanāksmes protokolu, kamēr notiek piedāvājumu vērtēšana.</w:t>
      </w:r>
      <w:bookmarkEnd w:id="148"/>
      <w:bookmarkEnd w:id="149"/>
      <w:bookmarkEnd w:id="150"/>
      <w:bookmarkEnd w:id="151"/>
      <w:bookmarkEnd w:id="152"/>
    </w:p>
    <w:p w14:paraId="744CFF4D" w14:textId="31B46743" w:rsidR="00102909" w:rsidRDefault="00786F37" w:rsidP="00442B1A">
      <w:pPr>
        <w:pStyle w:val="ListParagraph"/>
        <w:numPr>
          <w:ilvl w:val="1"/>
          <w:numId w:val="2"/>
        </w:numPr>
        <w:tabs>
          <w:tab w:val="left" w:pos="993"/>
        </w:tabs>
        <w:ind w:left="0" w:firstLine="360"/>
        <w:rPr>
          <w:lang w:eastAsia="lv-LV"/>
        </w:rPr>
      </w:pPr>
      <w:bookmarkStart w:id="153" w:name="_Toc492973221"/>
      <w:bookmarkStart w:id="154" w:name="_Toc493832153"/>
      <w:bookmarkStart w:id="155" w:name="_Toc497925117"/>
      <w:bookmarkStart w:id="156" w:name="_Toc497996692"/>
      <w:bookmarkStart w:id="157" w:name="_Toc497998751"/>
      <w:r w:rsidRPr="000465ED">
        <w:rPr>
          <w:lang w:eastAsia="lv-LV"/>
        </w:rPr>
        <w:t>Pamatojoties, uz pretendenta piedāvājumu ar komisijas izraudzīto pretendentu Pasūtītājs slēdz iepirkuma līgumu, saskaņā ar Publisko iepirkumu likuma 60. panta pirmās, otrās, trešās, ceturtās un piektās daļas prasībām. Pasūtītājs, sagatavojot iepirkuma līgumu, ņem vērā normatīvo aktu prasības attiecībā uz iepirkuma priekšmetā iekļautaj</w:t>
      </w:r>
      <w:r w:rsidR="005C7E19">
        <w:rPr>
          <w:lang w:eastAsia="lv-LV"/>
        </w:rPr>
        <w:t>ie</w:t>
      </w:r>
      <w:r w:rsidRPr="000465ED">
        <w:rPr>
          <w:lang w:eastAsia="lv-LV"/>
        </w:rPr>
        <w:t>m p</w:t>
      </w:r>
      <w:r w:rsidR="005C7E19">
        <w:rPr>
          <w:lang w:eastAsia="lv-LV"/>
        </w:rPr>
        <w:t>akalpoju</w:t>
      </w:r>
      <w:r w:rsidRPr="000465ED">
        <w:rPr>
          <w:lang w:eastAsia="lv-LV"/>
        </w:rPr>
        <w:t>m</w:t>
      </w:r>
      <w:r w:rsidR="005C7E19">
        <w:rPr>
          <w:lang w:eastAsia="lv-LV"/>
        </w:rPr>
        <w:t>iem</w:t>
      </w:r>
      <w:r w:rsidRPr="000465ED">
        <w:rPr>
          <w:lang w:eastAsia="lv-LV"/>
        </w:rPr>
        <w:t xml:space="preserve">, uzvarējušā pretendenta iesniegto tehnisko un finanšu piedāvājumu, ciktāl tie nav pretrunā ar normatīvajos aktos un </w:t>
      </w:r>
      <w:r>
        <w:rPr>
          <w:lang w:eastAsia="lv-LV"/>
        </w:rPr>
        <w:t>N</w:t>
      </w:r>
      <w:r w:rsidRPr="000465ED">
        <w:rPr>
          <w:lang w:eastAsia="lv-LV"/>
        </w:rPr>
        <w:t>olikumā paredzētajiem noteikumiem un nepasliktina Pasūtītāja stāvokli.</w:t>
      </w:r>
      <w:bookmarkEnd w:id="153"/>
      <w:bookmarkEnd w:id="154"/>
      <w:bookmarkEnd w:id="155"/>
      <w:bookmarkEnd w:id="156"/>
      <w:bookmarkEnd w:id="157"/>
    </w:p>
    <w:p w14:paraId="48EB2A2D" w14:textId="77777777" w:rsidR="00102909" w:rsidRDefault="00102909" w:rsidP="00102909">
      <w:pPr>
        <w:rPr>
          <w:lang w:eastAsia="lv-LV"/>
        </w:rPr>
      </w:pPr>
      <w:r>
        <w:rPr>
          <w:lang w:eastAsia="lv-LV"/>
        </w:rPr>
        <w:br w:type="page"/>
      </w:r>
    </w:p>
    <w:p w14:paraId="00BDEE46" w14:textId="77777777" w:rsidR="005A36BA" w:rsidRPr="005A36BA" w:rsidRDefault="00365D58" w:rsidP="00442B1A">
      <w:pPr>
        <w:pStyle w:val="Style3"/>
        <w:rPr>
          <w:rFonts w:eastAsia="Times New Roman"/>
          <w:lang w:eastAsia="lv-LV"/>
        </w:rPr>
      </w:pPr>
      <w:bookmarkStart w:id="158" w:name="_Toc510708004"/>
      <w:r>
        <w:rPr>
          <w:rFonts w:eastAsia="Times New Roman"/>
          <w:lang w:eastAsia="lv-LV"/>
        </w:rPr>
        <w:lastRenderedPageBreak/>
        <w:t>1</w:t>
      </w:r>
      <w:r w:rsidR="005A36BA" w:rsidRPr="005A36BA">
        <w:rPr>
          <w:rFonts w:eastAsia="Times New Roman"/>
          <w:lang w:eastAsia="lv-LV"/>
        </w:rPr>
        <w:t>.pielikums</w:t>
      </w:r>
      <w:bookmarkEnd w:id="158"/>
    </w:p>
    <w:p w14:paraId="0D43D0AE" w14:textId="77777777" w:rsidR="003510E0" w:rsidRDefault="005A36BA" w:rsidP="003510E0">
      <w:pPr>
        <w:jc w:val="right"/>
        <w:rPr>
          <w:rFonts w:cs="Times New Roman"/>
          <w:szCs w:val="24"/>
        </w:rPr>
      </w:pPr>
      <w:r w:rsidRPr="005A36BA">
        <w:rPr>
          <w:rFonts w:eastAsia="Times New Roman"/>
          <w:lang w:eastAsia="lv-LV"/>
        </w:rPr>
        <w:t>Iepirkuma "</w:t>
      </w:r>
      <w:r w:rsidR="003510E0" w:rsidRPr="003E0EA9">
        <w:rPr>
          <w:rFonts w:cs="Times New Roman"/>
          <w:szCs w:val="24"/>
        </w:rPr>
        <w:t xml:space="preserve">Pieaugušo neformālās izglītības </w:t>
      </w:r>
    </w:p>
    <w:p w14:paraId="40812743" w14:textId="0D18D8DA" w:rsidR="007D2B3B" w:rsidRDefault="003510E0" w:rsidP="003510E0">
      <w:pPr>
        <w:jc w:val="right"/>
        <w:rPr>
          <w:rFonts w:eastAsia="Times New Roman"/>
          <w:lang w:eastAsia="lv-LV"/>
        </w:rPr>
      </w:pPr>
      <w:r w:rsidRPr="003E0EA9">
        <w:rPr>
          <w:rFonts w:cs="Times New Roman"/>
          <w:szCs w:val="24"/>
        </w:rPr>
        <w:t>programmu īstenošana ieslodzījuma vietās</w:t>
      </w:r>
      <w:r w:rsidR="005A36BA" w:rsidRPr="005A36BA">
        <w:rPr>
          <w:rFonts w:eastAsia="Times New Roman"/>
          <w:lang w:eastAsia="lv-LV"/>
        </w:rPr>
        <w:t xml:space="preserve">" </w:t>
      </w:r>
    </w:p>
    <w:p w14:paraId="35CC0062" w14:textId="77777777" w:rsidR="005A36BA" w:rsidRPr="005A36BA" w:rsidRDefault="005A36BA" w:rsidP="00567D23">
      <w:pPr>
        <w:jc w:val="right"/>
        <w:rPr>
          <w:rFonts w:eastAsia="Times New Roman"/>
          <w:lang w:eastAsia="lv-LV"/>
        </w:rPr>
      </w:pPr>
      <w:r w:rsidRPr="005A36BA">
        <w:rPr>
          <w:rFonts w:eastAsia="Times New Roman"/>
          <w:lang w:eastAsia="lv-LV"/>
        </w:rPr>
        <w:t xml:space="preserve">Nolikumam (identifikācijas </w:t>
      </w:r>
    </w:p>
    <w:p w14:paraId="6E3772E2" w14:textId="47580036" w:rsidR="005A36BA" w:rsidRPr="005A36BA" w:rsidRDefault="005A36BA" w:rsidP="00567D23">
      <w:pPr>
        <w:jc w:val="right"/>
      </w:pPr>
      <w:r w:rsidRPr="00BF1B39">
        <w:rPr>
          <w:rFonts w:eastAsia="Times New Roman"/>
          <w:lang w:eastAsia="lv-LV"/>
        </w:rPr>
        <w:t>Nr. IeVP </w:t>
      </w:r>
      <w:r w:rsidR="00AD7834" w:rsidRPr="00792D20">
        <w:rPr>
          <w:lang w:eastAsia="lv-LV"/>
        </w:rPr>
        <w:t>201</w:t>
      </w:r>
      <w:r w:rsidR="00AD7834">
        <w:rPr>
          <w:lang w:eastAsia="lv-LV"/>
        </w:rPr>
        <w:t>8</w:t>
      </w:r>
      <w:r w:rsidR="00AD7834" w:rsidRPr="00792D20">
        <w:rPr>
          <w:lang w:eastAsia="lv-LV"/>
        </w:rPr>
        <w:t>/</w:t>
      </w:r>
      <w:r w:rsidR="002B6B2A">
        <w:rPr>
          <w:rFonts w:eastAsia="Times New Roman" w:cs="Times New Roman"/>
          <w:szCs w:val="24"/>
          <w:lang w:eastAsia="lv-LV"/>
        </w:rPr>
        <w:t>32/</w:t>
      </w:r>
      <w:r w:rsidRPr="00BF1B39">
        <w:rPr>
          <w:rFonts w:eastAsia="Times New Roman"/>
          <w:lang w:eastAsia="lv-LV"/>
        </w:rPr>
        <w:t>ESF)</w:t>
      </w:r>
      <w:r w:rsidRPr="005A36BA">
        <w:rPr>
          <w:rFonts w:eastAsia="Times New Roman"/>
          <w:lang w:eastAsia="lv-LV"/>
        </w:rPr>
        <w:t xml:space="preserve"> </w:t>
      </w:r>
    </w:p>
    <w:p w14:paraId="603F4CA6" w14:textId="77777777" w:rsidR="005A36BA" w:rsidRPr="005A36BA" w:rsidRDefault="005A36BA" w:rsidP="005A36BA">
      <w:pPr>
        <w:jc w:val="right"/>
        <w:rPr>
          <w:rFonts w:eastAsia="Times New Roman" w:cs="Times New Roman"/>
          <w:color w:val="0070C0"/>
          <w:szCs w:val="24"/>
          <w:lang w:eastAsia="lv-LV"/>
        </w:rPr>
      </w:pPr>
    </w:p>
    <w:p w14:paraId="776C6294" w14:textId="409C60BA" w:rsidR="00B121EB" w:rsidRPr="00B121EB" w:rsidRDefault="00B121EB" w:rsidP="00B121EB">
      <w:pPr>
        <w:spacing w:after="160" w:line="259" w:lineRule="auto"/>
        <w:jc w:val="center"/>
        <w:rPr>
          <w:rFonts w:eastAsia="Times New Roman" w:cs="Times New Roman"/>
          <w:szCs w:val="24"/>
          <w:lang w:eastAsia="lv-LV"/>
        </w:rPr>
      </w:pPr>
      <w:r w:rsidRPr="00B121EB">
        <w:rPr>
          <w:rFonts w:eastAsia="Times New Roman" w:cs="Times New Roman"/>
          <w:szCs w:val="24"/>
          <w:u w:val="single"/>
          <w:lang w:eastAsia="lv-LV"/>
        </w:rPr>
        <w:t>Pretendenta</w:t>
      </w:r>
      <w:r w:rsidRPr="00B121EB">
        <w:rPr>
          <w:rFonts w:eastAsia="Times New Roman" w:cs="Times New Roman"/>
          <w:szCs w:val="24"/>
          <w:lang w:eastAsia="lv-LV"/>
        </w:rPr>
        <w:t xml:space="preserve"> pieredzes apliecinājums par iepriekšējiem 3 gadiem (2015., 2016.</w:t>
      </w:r>
      <w:r w:rsidR="000F6B41">
        <w:rPr>
          <w:rFonts w:eastAsia="Times New Roman" w:cs="Times New Roman"/>
          <w:szCs w:val="24"/>
          <w:lang w:eastAsia="lv-LV"/>
        </w:rPr>
        <w:t>,</w:t>
      </w:r>
      <w:r w:rsidR="001279A6">
        <w:rPr>
          <w:rFonts w:eastAsia="Times New Roman" w:cs="Times New Roman"/>
          <w:szCs w:val="24"/>
          <w:lang w:eastAsia="lv-LV"/>
        </w:rPr>
        <w:t xml:space="preserve"> </w:t>
      </w:r>
      <w:r w:rsidRPr="00B121EB">
        <w:rPr>
          <w:rFonts w:eastAsia="Times New Roman" w:cs="Times New Roman"/>
          <w:szCs w:val="24"/>
          <w:lang w:eastAsia="lv-LV"/>
        </w:rPr>
        <w:t>2017. gadā</w:t>
      </w:r>
      <w:r w:rsidR="00B2360F" w:rsidRPr="00B121EB">
        <w:rPr>
          <w:rFonts w:eastAsia="Times New Roman" w:cs="Times New Roman"/>
          <w:szCs w:val="24"/>
          <w:lang w:eastAsia="lv-LV"/>
        </w:rPr>
        <w:t>)</w:t>
      </w:r>
      <w:r w:rsidR="000F6B41">
        <w:rPr>
          <w:rFonts w:eastAsia="Times New Roman" w:cs="Times New Roman"/>
          <w:szCs w:val="24"/>
          <w:lang w:eastAsia="lv-LV"/>
        </w:rPr>
        <w:t xml:space="preserve"> un 2018.gadā līdz piedāvājuma iesniegšanas brīdim</w:t>
      </w:r>
      <w:r w:rsidR="00C41CDD">
        <w:rPr>
          <w:rStyle w:val="FootnoteReference"/>
          <w:rFonts w:eastAsia="Times New Roman" w:cs="Times New Roman"/>
          <w:szCs w:val="24"/>
          <w:lang w:eastAsia="lv-LV"/>
        </w:rPr>
        <w:footnoteReference w:id="3"/>
      </w:r>
      <w:r w:rsidRPr="00B121EB">
        <w:rPr>
          <w:rFonts w:eastAsia="Times New Roman" w:cs="Times New Roman"/>
          <w:szCs w:val="24"/>
          <w:lang w:eastAsia="lv-LV"/>
        </w:rPr>
        <w:t xml:space="preserve"> </w:t>
      </w:r>
    </w:p>
    <w:p w14:paraId="140EC5A6" w14:textId="77777777" w:rsidR="00CB2E49" w:rsidRDefault="00CB2E49" w:rsidP="00B121EB">
      <w:pPr>
        <w:spacing w:after="160" w:line="259" w:lineRule="auto"/>
        <w:jc w:val="left"/>
        <w:rPr>
          <w:rFonts w:eastAsia="Times New Roman" w:cs="Times New Roman"/>
          <w:szCs w:val="24"/>
          <w:lang w:eastAsia="lv-LV"/>
        </w:rPr>
      </w:pPr>
    </w:p>
    <w:tbl>
      <w:tblPr>
        <w:tblStyle w:val="TableGrid"/>
        <w:tblW w:w="9067" w:type="dxa"/>
        <w:tblLayout w:type="fixed"/>
        <w:tblLook w:val="04A0" w:firstRow="1" w:lastRow="0" w:firstColumn="1" w:lastColumn="0" w:noHBand="0" w:noVBand="1"/>
      </w:tblPr>
      <w:tblGrid>
        <w:gridCol w:w="1315"/>
        <w:gridCol w:w="2508"/>
        <w:gridCol w:w="1559"/>
        <w:gridCol w:w="1417"/>
        <w:gridCol w:w="2268"/>
      </w:tblGrid>
      <w:tr w:rsidR="00CB2E49" w:rsidRPr="00B121EB" w14:paraId="2BF62C23" w14:textId="77777777" w:rsidTr="00CB2E49">
        <w:trPr>
          <w:trHeight w:val="1769"/>
        </w:trPr>
        <w:tc>
          <w:tcPr>
            <w:tcW w:w="1315" w:type="dxa"/>
            <w:vAlign w:val="center"/>
          </w:tcPr>
          <w:p w14:paraId="15C12AC7" w14:textId="77777777" w:rsidR="00CB2E49" w:rsidRPr="00B121EB" w:rsidRDefault="00CB2E49" w:rsidP="00CB2E49">
            <w:pPr>
              <w:jc w:val="center"/>
              <w:rPr>
                <w:rFonts w:eastAsia="Times New Roman" w:cs="Times New Roman"/>
                <w:szCs w:val="24"/>
                <w:lang w:eastAsia="lv-LV"/>
              </w:rPr>
            </w:pPr>
            <w:r w:rsidRPr="00B121EB">
              <w:rPr>
                <w:rFonts w:eastAsia="Times New Roman" w:cs="Times New Roman"/>
                <w:szCs w:val="24"/>
                <w:lang w:eastAsia="lv-LV"/>
              </w:rPr>
              <w:t>Apmācību veikšanas vieta un datums, kad tās uzsāktas, un kad tās pabeigtas</w:t>
            </w:r>
          </w:p>
          <w:p w14:paraId="2E92D3FC" w14:textId="77777777" w:rsidR="00CB2E49" w:rsidRPr="00B121EB" w:rsidRDefault="00CB2E49" w:rsidP="00CB2E49">
            <w:pPr>
              <w:jc w:val="center"/>
              <w:rPr>
                <w:rFonts w:eastAsia="Times New Roman" w:cs="Times New Roman"/>
                <w:szCs w:val="24"/>
                <w:lang w:eastAsia="lv-LV"/>
              </w:rPr>
            </w:pPr>
          </w:p>
        </w:tc>
        <w:tc>
          <w:tcPr>
            <w:tcW w:w="2508" w:type="dxa"/>
            <w:vAlign w:val="center"/>
          </w:tcPr>
          <w:p w14:paraId="51DB2D28" w14:textId="1690E0C6" w:rsidR="00CB2E49" w:rsidRPr="00B121EB" w:rsidRDefault="00356A58" w:rsidP="00356A58">
            <w:pPr>
              <w:jc w:val="center"/>
              <w:rPr>
                <w:rFonts w:eastAsia="Times New Roman" w:cs="Times New Roman"/>
                <w:szCs w:val="24"/>
                <w:lang w:eastAsia="lv-LV"/>
              </w:rPr>
            </w:pPr>
            <w:r>
              <w:rPr>
                <w:rFonts w:eastAsia="Times New Roman" w:cs="Times New Roman"/>
                <w:szCs w:val="24"/>
                <w:lang w:eastAsia="lv-LV"/>
              </w:rPr>
              <w:t>Apmācību programmas nosaukums</w:t>
            </w:r>
          </w:p>
        </w:tc>
        <w:tc>
          <w:tcPr>
            <w:tcW w:w="1559" w:type="dxa"/>
            <w:vAlign w:val="center"/>
          </w:tcPr>
          <w:p w14:paraId="606043BA" w14:textId="1BBD4142" w:rsidR="00CB2E49" w:rsidRPr="00B121EB" w:rsidRDefault="00CB2E49" w:rsidP="00260D49">
            <w:pPr>
              <w:jc w:val="center"/>
              <w:rPr>
                <w:rFonts w:eastAsia="Times New Roman" w:cs="Times New Roman"/>
                <w:szCs w:val="24"/>
                <w:lang w:eastAsia="lv-LV"/>
              </w:rPr>
            </w:pPr>
            <w:r w:rsidRPr="009A1562">
              <w:rPr>
                <w:rFonts w:eastAsia="Times New Roman" w:cs="Times New Roman"/>
                <w:szCs w:val="24"/>
                <w:lang w:eastAsia="lv-LV"/>
              </w:rPr>
              <w:t xml:space="preserve">Programmas stundu skaits </w:t>
            </w:r>
          </w:p>
        </w:tc>
        <w:tc>
          <w:tcPr>
            <w:tcW w:w="1417" w:type="dxa"/>
            <w:vAlign w:val="center"/>
          </w:tcPr>
          <w:p w14:paraId="68131B7F" w14:textId="77777777" w:rsidR="00CB2E49" w:rsidRPr="00B121EB" w:rsidRDefault="00CB2E49" w:rsidP="00CB2E49">
            <w:pPr>
              <w:jc w:val="center"/>
              <w:rPr>
                <w:rFonts w:eastAsia="Times New Roman" w:cs="Times New Roman"/>
                <w:szCs w:val="24"/>
                <w:lang w:eastAsia="lv-LV"/>
              </w:rPr>
            </w:pPr>
            <w:r w:rsidRPr="00B121EB">
              <w:rPr>
                <w:rFonts w:eastAsia="Times New Roman" w:cs="Times New Roman"/>
                <w:szCs w:val="24"/>
                <w:lang w:eastAsia="lv-LV"/>
              </w:rPr>
              <w:t xml:space="preserve">Apmācāmo skaits grupā </w:t>
            </w:r>
          </w:p>
        </w:tc>
        <w:tc>
          <w:tcPr>
            <w:tcW w:w="2268" w:type="dxa"/>
            <w:vAlign w:val="center"/>
          </w:tcPr>
          <w:p w14:paraId="4012CAAD" w14:textId="77777777" w:rsidR="00CB2E49" w:rsidRPr="00B121EB" w:rsidRDefault="00CB2E49" w:rsidP="00CB2E49">
            <w:pPr>
              <w:jc w:val="center"/>
              <w:rPr>
                <w:rFonts w:eastAsia="Times New Roman" w:cs="Times New Roman"/>
                <w:szCs w:val="24"/>
                <w:lang w:eastAsia="lv-LV"/>
              </w:rPr>
            </w:pPr>
            <w:r>
              <w:rPr>
                <w:rFonts w:eastAsia="Times New Roman" w:cs="Times New Roman"/>
                <w:szCs w:val="24"/>
                <w:lang w:eastAsia="lv-LV"/>
              </w:rPr>
              <w:t>Pakalpojuma saņēmējs (kontaktinformācija)</w:t>
            </w:r>
          </w:p>
        </w:tc>
      </w:tr>
      <w:tr w:rsidR="00CB2E49" w:rsidRPr="00B121EB" w14:paraId="79168889" w14:textId="77777777" w:rsidTr="00CB2E49">
        <w:trPr>
          <w:trHeight w:val="459"/>
        </w:trPr>
        <w:tc>
          <w:tcPr>
            <w:tcW w:w="1315" w:type="dxa"/>
          </w:tcPr>
          <w:p w14:paraId="1E07F3AA" w14:textId="77777777" w:rsidR="00CB2E49" w:rsidRPr="00B121EB" w:rsidRDefault="00CB2E49" w:rsidP="00CB2E49">
            <w:pPr>
              <w:jc w:val="left"/>
              <w:rPr>
                <w:rFonts w:eastAsia="Times New Roman" w:cs="Times New Roman"/>
                <w:szCs w:val="24"/>
                <w:lang w:eastAsia="lv-LV"/>
              </w:rPr>
            </w:pPr>
          </w:p>
        </w:tc>
        <w:tc>
          <w:tcPr>
            <w:tcW w:w="2508" w:type="dxa"/>
          </w:tcPr>
          <w:p w14:paraId="321B7608" w14:textId="77777777" w:rsidR="00CB2E49" w:rsidRPr="00B121EB" w:rsidRDefault="00CB2E49" w:rsidP="00CB2E49">
            <w:pPr>
              <w:jc w:val="left"/>
              <w:rPr>
                <w:rFonts w:eastAsia="Times New Roman" w:cs="Times New Roman"/>
                <w:szCs w:val="24"/>
                <w:lang w:eastAsia="lv-LV"/>
              </w:rPr>
            </w:pPr>
          </w:p>
        </w:tc>
        <w:tc>
          <w:tcPr>
            <w:tcW w:w="1559" w:type="dxa"/>
          </w:tcPr>
          <w:p w14:paraId="628BF05D" w14:textId="77777777" w:rsidR="00CB2E49" w:rsidRPr="00B121EB" w:rsidRDefault="00CB2E49" w:rsidP="00CB2E49">
            <w:pPr>
              <w:jc w:val="left"/>
              <w:rPr>
                <w:rFonts w:eastAsia="Times New Roman" w:cs="Times New Roman"/>
                <w:szCs w:val="24"/>
                <w:lang w:eastAsia="lv-LV"/>
              </w:rPr>
            </w:pPr>
          </w:p>
        </w:tc>
        <w:tc>
          <w:tcPr>
            <w:tcW w:w="1417" w:type="dxa"/>
          </w:tcPr>
          <w:p w14:paraId="2D91095C" w14:textId="77777777" w:rsidR="00CB2E49" w:rsidRPr="00B121EB" w:rsidRDefault="00CB2E49" w:rsidP="00CB2E49">
            <w:pPr>
              <w:jc w:val="left"/>
              <w:rPr>
                <w:rFonts w:eastAsia="Times New Roman" w:cs="Times New Roman"/>
                <w:szCs w:val="24"/>
                <w:lang w:eastAsia="lv-LV"/>
              </w:rPr>
            </w:pPr>
          </w:p>
        </w:tc>
        <w:tc>
          <w:tcPr>
            <w:tcW w:w="2268" w:type="dxa"/>
          </w:tcPr>
          <w:p w14:paraId="3020E5A4" w14:textId="77777777" w:rsidR="00CB2E49" w:rsidRPr="00B121EB" w:rsidRDefault="00CB2E49" w:rsidP="00CB2E49">
            <w:pPr>
              <w:jc w:val="left"/>
              <w:rPr>
                <w:rFonts w:eastAsia="Times New Roman" w:cs="Times New Roman"/>
                <w:szCs w:val="24"/>
                <w:lang w:eastAsia="lv-LV"/>
              </w:rPr>
            </w:pPr>
          </w:p>
        </w:tc>
      </w:tr>
      <w:tr w:rsidR="00CB2E49" w:rsidRPr="00B121EB" w14:paraId="1E39429D" w14:textId="77777777" w:rsidTr="00CB2E49">
        <w:trPr>
          <w:trHeight w:val="435"/>
        </w:trPr>
        <w:tc>
          <w:tcPr>
            <w:tcW w:w="1315" w:type="dxa"/>
          </w:tcPr>
          <w:p w14:paraId="7080E64E" w14:textId="77777777" w:rsidR="00CB2E49" w:rsidRPr="00B121EB" w:rsidRDefault="00CB2E49" w:rsidP="00CB2E49">
            <w:pPr>
              <w:jc w:val="left"/>
              <w:rPr>
                <w:rFonts w:eastAsia="Times New Roman" w:cs="Times New Roman"/>
                <w:szCs w:val="24"/>
                <w:lang w:eastAsia="lv-LV"/>
              </w:rPr>
            </w:pPr>
          </w:p>
        </w:tc>
        <w:tc>
          <w:tcPr>
            <w:tcW w:w="2508" w:type="dxa"/>
          </w:tcPr>
          <w:p w14:paraId="1C1025F7" w14:textId="77777777" w:rsidR="00CB2E49" w:rsidRPr="00B121EB" w:rsidRDefault="00CB2E49" w:rsidP="00CB2E49">
            <w:pPr>
              <w:jc w:val="left"/>
              <w:rPr>
                <w:rFonts w:eastAsia="Times New Roman" w:cs="Times New Roman"/>
                <w:szCs w:val="24"/>
                <w:lang w:eastAsia="lv-LV"/>
              </w:rPr>
            </w:pPr>
          </w:p>
        </w:tc>
        <w:tc>
          <w:tcPr>
            <w:tcW w:w="1559" w:type="dxa"/>
          </w:tcPr>
          <w:p w14:paraId="328D304D" w14:textId="77777777" w:rsidR="00CB2E49" w:rsidRPr="00B121EB" w:rsidRDefault="00CB2E49" w:rsidP="00CB2E49">
            <w:pPr>
              <w:jc w:val="left"/>
              <w:rPr>
                <w:rFonts w:eastAsia="Times New Roman" w:cs="Times New Roman"/>
                <w:szCs w:val="24"/>
                <w:lang w:eastAsia="lv-LV"/>
              </w:rPr>
            </w:pPr>
          </w:p>
        </w:tc>
        <w:tc>
          <w:tcPr>
            <w:tcW w:w="1417" w:type="dxa"/>
          </w:tcPr>
          <w:p w14:paraId="6D82BCF5" w14:textId="77777777" w:rsidR="00CB2E49" w:rsidRPr="00B121EB" w:rsidRDefault="00CB2E49" w:rsidP="00CB2E49">
            <w:pPr>
              <w:jc w:val="left"/>
              <w:rPr>
                <w:rFonts w:eastAsia="Times New Roman" w:cs="Times New Roman"/>
                <w:szCs w:val="24"/>
                <w:lang w:eastAsia="lv-LV"/>
              </w:rPr>
            </w:pPr>
          </w:p>
        </w:tc>
        <w:tc>
          <w:tcPr>
            <w:tcW w:w="2268" w:type="dxa"/>
          </w:tcPr>
          <w:p w14:paraId="4B97EBAE" w14:textId="77777777" w:rsidR="00CB2E49" w:rsidRPr="00B121EB" w:rsidRDefault="00CB2E49" w:rsidP="00CB2E49">
            <w:pPr>
              <w:jc w:val="left"/>
              <w:rPr>
                <w:rFonts w:eastAsia="Times New Roman" w:cs="Times New Roman"/>
                <w:szCs w:val="24"/>
                <w:lang w:eastAsia="lv-LV"/>
              </w:rPr>
            </w:pPr>
          </w:p>
        </w:tc>
      </w:tr>
      <w:tr w:rsidR="00CB2E49" w:rsidRPr="00B121EB" w14:paraId="77C0720D" w14:textId="77777777" w:rsidTr="00CB2E49">
        <w:trPr>
          <w:trHeight w:val="569"/>
        </w:trPr>
        <w:tc>
          <w:tcPr>
            <w:tcW w:w="1315" w:type="dxa"/>
          </w:tcPr>
          <w:p w14:paraId="15BD30B1" w14:textId="77777777" w:rsidR="00CB2E49" w:rsidRPr="00B121EB" w:rsidRDefault="00CB2E49" w:rsidP="00CB2E49">
            <w:pPr>
              <w:jc w:val="left"/>
              <w:rPr>
                <w:rFonts w:eastAsia="Times New Roman" w:cs="Times New Roman"/>
                <w:szCs w:val="24"/>
                <w:lang w:eastAsia="lv-LV"/>
              </w:rPr>
            </w:pPr>
          </w:p>
        </w:tc>
        <w:tc>
          <w:tcPr>
            <w:tcW w:w="2508" w:type="dxa"/>
          </w:tcPr>
          <w:p w14:paraId="1601BDDC" w14:textId="77777777" w:rsidR="00CB2E49" w:rsidRPr="00B121EB" w:rsidRDefault="00CB2E49" w:rsidP="00CB2E49">
            <w:pPr>
              <w:jc w:val="left"/>
              <w:rPr>
                <w:rFonts w:eastAsia="Times New Roman" w:cs="Times New Roman"/>
                <w:szCs w:val="24"/>
                <w:lang w:eastAsia="lv-LV"/>
              </w:rPr>
            </w:pPr>
          </w:p>
        </w:tc>
        <w:tc>
          <w:tcPr>
            <w:tcW w:w="1559" w:type="dxa"/>
          </w:tcPr>
          <w:p w14:paraId="5BDD664E" w14:textId="77777777" w:rsidR="00CB2E49" w:rsidRPr="00B121EB" w:rsidRDefault="00CB2E49" w:rsidP="00CB2E49">
            <w:pPr>
              <w:jc w:val="left"/>
              <w:rPr>
                <w:rFonts w:eastAsia="Times New Roman" w:cs="Times New Roman"/>
                <w:szCs w:val="24"/>
                <w:lang w:eastAsia="lv-LV"/>
              </w:rPr>
            </w:pPr>
          </w:p>
        </w:tc>
        <w:tc>
          <w:tcPr>
            <w:tcW w:w="1417" w:type="dxa"/>
          </w:tcPr>
          <w:p w14:paraId="57AA9FD1" w14:textId="77777777" w:rsidR="00CB2E49" w:rsidRPr="00B121EB" w:rsidRDefault="00CB2E49" w:rsidP="00CB2E49">
            <w:pPr>
              <w:jc w:val="left"/>
              <w:rPr>
                <w:rFonts w:eastAsia="Times New Roman" w:cs="Times New Roman"/>
                <w:szCs w:val="24"/>
                <w:lang w:eastAsia="lv-LV"/>
              </w:rPr>
            </w:pPr>
          </w:p>
        </w:tc>
        <w:tc>
          <w:tcPr>
            <w:tcW w:w="2268" w:type="dxa"/>
          </w:tcPr>
          <w:p w14:paraId="47C1FAD4" w14:textId="77777777" w:rsidR="00CB2E49" w:rsidRPr="00B121EB" w:rsidRDefault="00CB2E49" w:rsidP="00CB2E49">
            <w:pPr>
              <w:jc w:val="left"/>
              <w:rPr>
                <w:rFonts w:eastAsia="Times New Roman" w:cs="Times New Roman"/>
                <w:szCs w:val="24"/>
                <w:lang w:eastAsia="lv-LV"/>
              </w:rPr>
            </w:pPr>
          </w:p>
        </w:tc>
      </w:tr>
    </w:tbl>
    <w:p w14:paraId="2CE4512A" w14:textId="77777777" w:rsidR="00CB2E49" w:rsidRDefault="00CB2E49" w:rsidP="00B121EB">
      <w:pPr>
        <w:spacing w:after="160" w:line="259" w:lineRule="auto"/>
        <w:jc w:val="left"/>
        <w:rPr>
          <w:rFonts w:eastAsia="Times New Roman" w:cs="Times New Roman"/>
          <w:szCs w:val="24"/>
          <w:lang w:eastAsia="lv-LV"/>
        </w:rPr>
      </w:pPr>
    </w:p>
    <w:p w14:paraId="4E0A7639" w14:textId="77777777" w:rsidR="00CB2E49" w:rsidRDefault="00CB2E49" w:rsidP="00B121EB">
      <w:pPr>
        <w:spacing w:after="160" w:line="259" w:lineRule="auto"/>
        <w:jc w:val="left"/>
        <w:rPr>
          <w:rFonts w:eastAsia="Times New Roman" w:cs="Times New Roman"/>
          <w:szCs w:val="24"/>
          <w:lang w:eastAsia="lv-LV"/>
        </w:rPr>
      </w:pPr>
    </w:p>
    <w:p w14:paraId="02664ADE" w14:textId="77777777" w:rsidR="001279A6" w:rsidRDefault="001279A6" w:rsidP="00B121EB">
      <w:pPr>
        <w:spacing w:after="160" w:line="259" w:lineRule="auto"/>
        <w:jc w:val="left"/>
        <w:rPr>
          <w:rFonts w:eastAsia="Times New Roman" w:cs="Times New Roman"/>
          <w:szCs w:val="24"/>
          <w:lang w:eastAsia="lv-LV"/>
        </w:rPr>
      </w:pPr>
    </w:p>
    <w:p w14:paraId="2952D82E" w14:textId="77777777" w:rsidR="001279A6" w:rsidRDefault="001279A6" w:rsidP="00B121EB">
      <w:pPr>
        <w:spacing w:after="160" w:line="259" w:lineRule="auto"/>
        <w:jc w:val="left"/>
        <w:rPr>
          <w:rFonts w:eastAsia="Times New Roman" w:cs="Times New Roman"/>
          <w:szCs w:val="24"/>
          <w:lang w:eastAsia="lv-LV"/>
        </w:rPr>
      </w:pPr>
    </w:p>
    <w:p w14:paraId="6A3C12A9" w14:textId="77777777" w:rsidR="00B121EB" w:rsidRPr="00B121EB" w:rsidRDefault="00B121EB" w:rsidP="00B121EB">
      <w:pPr>
        <w:spacing w:after="160" w:line="259" w:lineRule="auto"/>
        <w:jc w:val="left"/>
        <w:rPr>
          <w:rFonts w:eastAsia="Times New Roman" w:cs="Times New Roman"/>
          <w:szCs w:val="24"/>
          <w:lang w:eastAsia="lv-LV"/>
        </w:rPr>
      </w:pPr>
      <w:r w:rsidRPr="00B121EB">
        <w:rPr>
          <w:rFonts w:eastAsia="Times New Roman" w:cs="Times New Roman"/>
          <w:szCs w:val="24"/>
          <w:lang w:eastAsia="lv-LV"/>
        </w:rPr>
        <w:t>Apliecinu, ka sniegtā informācija ir patiesa un atbilstoši raksturo Pretendenta pieredzi.</w:t>
      </w:r>
    </w:p>
    <w:p w14:paraId="1DA4C5D9" w14:textId="77777777" w:rsidR="00B121EB" w:rsidRPr="00B121EB" w:rsidRDefault="00B121EB" w:rsidP="00B121EB">
      <w:pPr>
        <w:spacing w:after="160" w:line="259" w:lineRule="auto"/>
        <w:ind w:right="-1"/>
        <w:rPr>
          <w:rFonts w:cs="Times New Roman"/>
          <w:szCs w:val="24"/>
        </w:rPr>
      </w:pPr>
      <w:r w:rsidRPr="00B121EB">
        <w:rPr>
          <w:rFonts w:cs="Times New Roman"/>
          <w:szCs w:val="24"/>
        </w:rPr>
        <w:t xml:space="preserve">Pretendents:_____________________________________________ </w:t>
      </w:r>
    </w:p>
    <w:p w14:paraId="5546D140" w14:textId="77777777" w:rsidR="00B121EB" w:rsidRPr="00B121EB" w:rsidRDefault="00B121EB" w:rsidP="00B121EB">
      <w:pPr>
        <w:spacing w:after="160" w:line="259" w:lineRule="auto"/>
        <w:jc w:val="left"/>
        <w:rPr>
          <w:rFonts w:eastAsia="Times New Roman" w:cs="Times New Roman"/>
          <w:color w:val="414142"/>
          <w:szCs w:val="24"/>
          <w:lang w:eastAsia="lv-LV"/>
        </w:rPr>
      </w:pPr>
      <w:r w:rsidRPr="00B121EB">
        <w:rPr>
          <w:rFonts w:cs="Times New Roman"/>
          <w:szCs w:val="24"/>
        </w:rPr>
        <w:t>(paraksttiesīgās personas vārds, uzvārds, ieņemamais amats, paraksts)</w:t>
      </w:r>
    </w:p>
    <w:p w14:paraId="18D65FAA" w14:textId="77777777" w:rsidR="005A36BA" w:rsidRPr="00D411CC" w:rsidRDefault="005A36BA" w:rsidP="005A36BA">
      <w:pPr>
        <w:spacing w:after="160" w:line="259" w:lineRule="auto"/>
        <w:jc w:val="left"/>
        <w:rPr>
          <w:rFonts w:eastAsia="Times New Roman" w:cs="Times New Roman"/>
          <w:i/>
          <w:szCs w:val="24"/>
          <w:lang w:eastAsia="lv-LV"/>
        </w:rPr>
      </w:pPr>
      <w:r w:rsidRPr="00D411CC">
        <w:rPr>
          <w:rFonts w:eastAsia="Times New Roman" w:cs="Times New Roman"/>
          <w:i/>
          <w:szCs w:val="24"/>
          <w:lang w:eastAsia="lv-LV"/>
        </w:rPr>
        <w:br w:type="page"/>
      </w:r>
    </w:p>
    <w:p w14:paraId="64C4BF70" w14:textId="09FBDE18" w:rsidR="00BD2628" w:rsidRPr="005A36BA" w:rsidRDefault="00E82BF2" w:rsidP="00BD2628">
      <w:pPr>
        <w:pStyle w:val="Style3"/>
        <w:rPr>
          <w:rFonts w:eastAsia="Times New Roman"/>
          <w:lang w:eastAsia="lv-LV"/>
        </w:rPr>
      </w:pPr>
      <w:bookmarkStart w:id="159" w:name="_Toc510708005"/>
      <w:r>
        <w:rPr>
          <w:rFonts w:eastAsia="Times New Roman"/>
          <w:lang w:eastAsia="lv-LV"/>
        </w:rPr>
        <w:lastRenderedPageBreak/>
        <w:t>2</w:t>
      </w:r>
      <w:r w:rsidR="00BD2628" w:rsidRPr="005A36BA">
        <w:rPr>
          <w:rFonts w:eastAsia="Times New Roman"/>
          <w:lang w:eastAsia="lv-LV"/>
        </w:rPr>
        <w:t>.pielikums</w:t>
      </w:r>
      <w:bookmarkEnd w:id="159"/>
    </w:p>
    <w:p w14:paraId="6AF114E2" w14:textId="77777777" w:rsidR="00BD2628" w:rsidRDefault="00BD2628" w:rsidP="00BD2628">
      <w:pPr>
        <w:jc w:val="right"/>
        <w:rPr>
          <w:rFonts w:cs="Times New Roman"/>
          <w:szCs w:val="24"/>
        </w:rPr>
      </w:pPr>
      <w:r w:rsidRPr="005A36BA">
        <w:rPr>
          <w:rFonts w:eastAsia="Times New Roman" w:cs="Times New Roman"/>
          <w:szCs w:val="24"/>
          <w:lang w:eastAsia="lv-LV"/>
        </w:rPr>
        <w:t>Iepirkuma "</w:t>
      </w:r>
      <w:r w:rsidRPr="003E0EA9">
        <w:rPr>
          <w:rFonts w:cs="Times New Roman"/>
          <w:szCs w:val="24"/>
        </w:rPr>
        <w:t xml:space="preserve">Pieaugušo neformālās izglītības </w:t>
      </w:r>
    </w:p>
    <w:p w14:paraId="3DBB2334" w14:textId="77777777" w:rsidR="00BD2628" w:rsidRDefault="00BD2628" w:rsidP="00BD2628">
      <w:pPr>
        <w:jc w:val="right"/>
        <w:rPr>
          <w:rFonts w:eastAsia="Times New Roman" w:cs="Times New Roman"/>
          <w:szCs w:val="24"/>
          <w:lang w:eastAsia="lv-LV"/>
        </w:rPr>
      </w:pPr>
      <w:r w:rsidRPr="003E0EA9">
        <w:rPr>
          <w:rFonts w:cs="Times New Roman"/>
          <w:szCs w:val="24"/>
        </w:rPr>
        <w:t>programmu īstenošana ieslodzījuma vietās</w:t>
      </w:r>
      <w:r w:rsidRPr="005A36BA">
        <w:rPr>
          <w:rFonts w:eastAsia="Times New Roman" w:cs="Times New Roman"/>
          <w:szCs w:val="24"/>
          <w:lang w:eastAsia="lv-LV"/>
        </w:rPr>
        <w:t xml:space="preserve">" </w:t>
      </w:r>
    </w:p>
    <w:p w14:paraId="4F425A88" w14:textId="77777777" w:rsidR="00BD2628" w:rsidRPr="005A36BA" w:rsidRDefault="00BD2628" w:rsidP="00BD2628">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3F97E8AD" w14:textId="1C6F9605" w:rsidR="00BD2628" w:rsidRPr="005A36BA" w:rsidRDefault="00BD2628" w:rsidP="00BD2628">
      <w:pPr>
        <w:jc w:val="right"/>
        <w:rPr>
          <w:rFonts w:cs="Times New Roman"/>
          <w:szCs w:val="24"/>
        </w:rPr>
      </w:pPr>
      <w:r w:rsidRPr="004808BE">
        <w:rPr>
          <w:rFonts w:eastAsia="Times New Roman" w:cs="Times New Roman"/>
          <w:szCs w:val="24"/>
          <w:lang w:eastAsia="lv-LV"/>
        </w:rPr>
        <w:t>Nr. IeVP </w:t>
      </w:r>
      <w:r w:rsidRPr="00792D20">
        <w:rPr>
          <w:lang w:eastAsia="lv-LV"/>
        </w:rPr>
        <w:t>201</w:t>
      </w:r>
      <w:r>
        <w:rPr>
          <w:lang w:eastAsia="lv-LV"/>
        </w:rPr>
        <w:t>8</w:t>
      </w:r>
      <w:r w:rsidRPr="00792D20">
        <w:rPr>
          <w:lang w:eastAsia="lv-LV"/>
        </w:rPr>
        <w:t>/</w:t>
      </w:r>
      <w:r w:rsidR="002B6B2A">
        <w:rPr>
          <w:rFonts w:eastAsia="Times New Roman" w:cs="Times New Roman"/>
          <w:szCs w:val="24"/>
          <w:lang w:eastAsia="lv-LV"/>
        </w:rPr>
        <w:t>32</w:t>
      </w:r>
      <w:r>
        <w:rPr>
          <w:rFonts w:eastAsia="Times New Roman"/>
          <w:lang w:eastAsia="lv-LV"/>
        </w:rPr>
        <w:t>/</w:t>
      </w:r>
      <w:r w:rsidRPr="004808BE">
        <w:rPr>
          <w:rFonts w:eastAsia="Times New Roman" w:cs="Times New Roman"/>
          <w:szCs w:val="24"/>
          <w:lang w:eastAsia="lv-LV"/>
        </w:rPr>
        <w:t>ESF)</w:t>
      </w:r>
      <w:r w:rsidRPr="005A36BA">
        <w:rPr>
          <w:rFonts w:eastAsia="Times New Roman" w:cs="Times New Roman"/>
          <w:szCs w:val="24"/>
          <w:lang w:eastAsia="lv-LV"/>
        </w:rPr>
        <w:t xml:space="preserve"> </w:t>
      </w:r>
    </w:p>
    <w:p w14:paraId="07C52159" w14:textId="77777777" w:rsidR="000C2146" w:rsidRDefault="000C2146" w:rsidP="000C2146">
      <w:pPr>
        <w:spacing w:after="160"/>
        <w:jc w:val="center"/>
        <w:rPr>
          <w:rFonts w:cs="Times New Roman"/>
          <w:szCs w:val="24"/>
        </w:rPr>
      </w:pPr>
    </w:p>
    <w:p w14:paraId="08555DAF" w14:textId="422A497C" w:rsidR="00D522D8" w:rsidRDefault="00D522D8" w:rsidP="00D522D8">
      <w:pPr>
        <w:jc w:val="center"/>
        <w:rPr>
          <w:rFonts w:cs="Times New Roman"/>
          <w:szCs w:val="24"/>
        </w:rPr>
      </w:pPr>
      <w:r>
        <w:rPr>
          <w:rFonts w:cs="Times New Roman"/>
          <w:szCs w:val="24"/>
        </w:rPr>
        <w:t>Pretendenta piedāvātās p</w:t>
      </w:r>
      <w:r w:rsidRPr="003E0EA9">
        <w:rPr>
          <w:rFonts w:cs="Times New Roman"/>
          <w:szCs w:val="24"/>
        </w:rPr>
        <w:t>ieaugušo neformālās izglītības</w:t>
      </w:r>
    </w:p>
    <w:p w14:paraId="24A1FA2E" w14:textId="3762F09D" w:rsidR="000C2146" w:rsidRDefault="00D522D8" w:rsidP="00D522D8">
      <w:pPr>
        <w:spacing w:after="160"/>
        <w:jc w:val="center"/>
        <w:rPr>
          <w:rFonts w:cs="Times New Roman"/>
          <w:szCs w:val="24"/>
        </w:rPr>
      </w:pPr>
      <w:r>
        <w:rPr>
          <w:rFonts w:cs="Times New Roman"/>
          <w:szCs w:val="24"/>
        </w:rPr>
        <w:t>p</w:t>
      </w:r>
      <w:r w:rsidRPr="003E0EA9">
        <w:rPr>
          <w:rFonts w:cs="Times New Roman"/>
          <w:szCs w:val="24"/>
        </w:rPr>
        <w:t>rogramm</w:t>
      </w:r>
      <w:r>
        <w:rPr>
          <w:rFonts w:cs="Times New Roman"/>
          <w:szCs w:val="24"/>
        </w:rPr>
        <w:t>as apraksts (pretendentam jāaizpilda un jāiesniedz par katru programmu atbilstoši Tehniskajā specifikācijā (skat. nolikuma 3.pielikums) 1.7.punktā tabula norādītajam attiecīgās programmas nosaukumam)</w:t>
      </w:r>
    </w:p>
    <w:p w14:paraId="75C68EAD" w14:textId="77777777" w:rsidR="00D522D8" w:rsidRDefault="00D522D8" w:rsidP="000C2146">
      <w:pPr>
        <w:spacing w:after="160"/>
        <w:jc w:val="center"/>
        <w:rPr>
          <w:rFonts w:cs="Times New Roman"/>
          <w:szCs w:val="24"/>
        </w:rPr>
      </w:pPr>
    </w:p>
    <w:p w14:paraId="4A72DFDA" w14:textId="4533F839" w:rsidR="000C2146" w:rsidRPr="000C2146" w:rsidRDefault="000C2146" w:rsidP="000C2146">
      <w:pPr>
        <w:spacing w:after="160"/>
        <w:jc w:val="center"/>
        <w:rPr>
          <w:rFonts w:cs="Times New Roman"/>
          <w:szCs w:val="24"/>
        </w:rPr>
      </w:pPr>
      <w:r w:rsidRPr="000C2146">
        <w:rPr>
          <w:rFonts w:cs="Times New Roman"/>
          <w:szCs w:val="24"/>
        </w:rPr>
        <w:t>______________________________________________</w:t>
      </w:r>
    </w:p>
    <w:p w14:paraId="340282DE" w14:textId="7A8AABE4" w:rsidR="000C2146" w:rsidRDefault="000C2146" w:rsidP="000C2146">
      <w:pPr>
        <w:spacing w:after="160"/>
        <w:jc w:val="center"/>
        <w:rPr>
          <w:rFonts w:cs="Times New Roman"/>
          <w:i/>
          <w:szCs w:val="24"/>
        </w:rPr>
      </w:pPr>
      <w:r w:rsidRPr="000C2146">
        <w:rPr>
          <w:rFonts w:cs="Times New Roman"/>
          <w:i/>
          <w:szCs w:val="24"/>
        </w:rPr>
        <w:t>Pretendentam jāieraksta programmas nosaukums</w:t>
      </w:r>
    </w:p>
    <w:p w14:paraId="7D9FB344" w14:textId="0AF91A64" w:rsidR="00952468" w:rsidRDefault="00952468">
      <w:pPr>
        <w:spacing w:after="160" w:line="259" w:lineRule="auto"/>
        <w:jc w:val="left"/>
        <w:rPr>
          <w:rFonts w:eastAsia="Times New Roman"/>
          <w:lang w:eastAsia="lv-LV"/>
        </w:rPr>
      </w:pPr>
    </w:p>
    <w:tbl>
      <w:tblPr>
        <w:tblStyle w:val="TableGrid"/>
        <w:tblW w:w="0" w:type="auto"/>
        <w:jc w:val="center"/>
        <w:tblLook w:val="04A0" w:firstRow="1" w:lastRow="0" w:firstColumn="1" w:lastColumn="0" w:noHBand="0" w:noVBand="1"/>
      </w:tblPr>
      <w:tblGrid>
        <w:gridCol w:w="837"/>
        <w:gridCol w:w="2728"/>
        <w:gridCol w:w="5496"/>
      </w:tblGrid>
      <w:tr w:rsidR="00952468" w:rsidRPr="00952468" w14:paraId="309DBE87" w14:textId="77777777" w:rsidTr="00254B23">
        <w:trPr>
          <w:jc w:val="center"/>
        </w:trPr>
        <w:tc>
          <w:tcPr>
            <w:tcW w:w="837" w:type="dxa"/>
            <w:vAlign w:val="center"/>
          </w:tcPr>
          <w:p w14:paraId="7A8F0BD8" w14:textId="392208F0" w:rsidR="00952468" w:rsidRPr="00952468" w:rsidRDefault="00952468">
            <w:pPr>
              <w:spacing w:after="160" w:line="259" w:lineRule="auto"/>
              <w:jc w:val="left"/>
              <w:rPr>
                <w:rFonts w:eastAsia="Times New Roman"/>
                <w:b/>
                <w:lang w:eastAsia="lv-LV"/>
              </w:rPr>
            </w:pPr>
            <w:r w:rsidRPr="00952468">
              <w:rPr>
                <w:rFonts w:eastAsia="Times New Roman"/>
                <w:b/>
                <w:lang w:eastAsia="lv-LV"/>
              </w:rPr>
              <w:t>N.p.k.</w:t>
            </w:r>
          </w:p>
        </w:tc>
        <w:tc>
          <w:tcPr>
            <w:tcW w:w="2728" w:type="dxa"/>
            <w:vAlign w:val="center"/>
          </w:tcPr>
          <w:p w14:paraId="5CC665FD" w14:textId="4C1A3DA1" w:rsidR="00952468" w:rsidRPr="00952468" w:rsidRDefault="007F7BA5" w:rsidP="00952468">
            <w:pPr>
              <w:spacing w:after="160" w:line="259" w:lineRule="auto"/>
              <w:jc w:val="center"/>
              <w:rPr>
                <w:rFonts w:eastAsia="Times New Roman"/>
                <w:b/>
                <w:lang w:eastAsia="lv-LV"/>
              </w:rPr>
            </w:pPr>
            <w:r w:rsidRPr="000C2146">
              <w:rPr>
                <w:rFonts w:cs="Times New Roman"/>
                <w:b/>
                <w:szCs w:val="24"/>
              </w:rPr>
              <w:t>Parametrs</w:t>
            </w:r>
          </w:p>
        </w:tc>
        <w:tc>
          <w:tcPr>
            <w:tcW w:w="5496" w:type="dxa"/>
            <w:vAlign w:val="center"/>
          </w:tcPr>
          <w:p w14:paraId="424372F3" w14:textId="155DE615" w:rsidR="00952468" w:rsidRPr="00952468" w:rsidRDefault="00952468" w:rsidP="00952468">
            <w:pPr>
              <w:spacing w:after="160" w:line="259" w:lineRule="auto"/>
              <w:jc w:val="center"/>
              <w:rPr>
                <w:rFonts w:eastAsia="Times New Roman"/>
                <w:b/>
                <w:lang w:eastAsia="lv-LV"/>
              </w:rPr>
            </w:pPr>
            <w:r w:rsidRPr="00952468">
              <w:rPr>
                <w:rFonts w:eastAsia="Times New Roman"/>
                <w:b/>
                <w:lang w:eastAsia="lv-LV"/>
              </w:rPr>
              <w:t>Apraksts</w:t>
            </w:r>
            <w:r w:rsidR="00A359E5">
              <w:rPr>
                <w:rFonts w:eastAsia="Times New Roman"/>
                <w:b/>
                <w:lang w:eastAsia="lv-LV"/>
              </w:rPr>
              <w:t xml:space="preserve"> </w:t>
            </w:r>
            <w:r w:rsidR="00A359E5" w:rsidRPr="000C2146">
              <w:rPr>
                <w:rFonts w:cs="Times New Roman"/>
                <w:szCs w:val="24"/>
              </w:rPr>
              <w:t>(jāaizpilda</w:t>
            </w:r>
            <w:r w:rsidR="00A359E5">
              <w:rPr>
                <w:rFonts w:cs="Times New Roman"/>
                <w:szCs w:val="24"/>
              </w:rPr>
              <w:t xml:space="preserve"> (jānorāda)</w:t>
            </w:r>
            <w:r w:rsidR="00A359E5" w:rsidRPr="000C2146">
              <w:rPr>
                <w:rFonts w:cs="Times New Roman"/>
                <w:szCs w:val="24"/>
              </w:rPr>
              <w:t xml:space="preserve"> Pretendentam)</w:t>
            </w:r>
          </w:p>
        </w:tc>
      </w:tr>
      <w:tr w:rsidR="00952468" w14:paraId="1075C501" w14:textId="77777777" w:rsidTr="00254B23">
        <w:trPr>
          <w:jc w:val="center"/>
        </w:trPr>
        <w:tc>
          <w:tcPr>
            <w:tcW w:w="837" w:type="dxa"/>
            <w:vAlign w:val="center"/>
          </w:tcPr>
          <w:p w14:paraId="2EA30A40" w14:textId="2058378C" w:rsidR="00952468" w:rsidRDefault="00952468">
            <w:pPr>
              <w:spacing w:after="160" w:line="259" w:lineRule="auto"/>
              <w:jc w:val="left"/>
              <w:rPr>
                <w:rFonts w:eastAsia="Times New Roman"/>
                <w:lang w:eastAsia="lv-LV"/>
              </w:rPr>
            </w:pPr>
            <w:r>
              <w:rPr>
                <w:rFonts w:eastAsia="Times New Roman"/>
                <w:lang w:eastAsia="lv-LV"/>
              </w:rPr>
              <w:t>1.</w:t>
            </w:r>
          </w:p>
        </w:tc>
        <w:tc>
          <w:tcPr>
            <w:tcW w:w="2728" w:type="dxa"/>
            <w:vAlign w:val="center"/>
          </w:tcPr>
          <w:p w14:paraId="3FCCFE7C" w14:textId="0601C730" w:rsidR="00952468" w:rsidRDefault="00952468" w:rsidP="00952468">
            <w:pPr>
              <w:spacing w:after="160" w:line="259" w:lineRule="auto"/>
              <w:jc w:val="left"/>
              <w:rPr>
                <w:rFonts w:eastAsia="Times New Roman"/>
                <w:lang w:eastAsia="lv-LV"/>
              </w:rPr>
            </w:pPr>
            <w:r>
              <w:rPr>
                <w:rFonts w:eastAsia="Times New Roman"/>
                <w:lang w:eastAsia="lv-LV"/>
              </w:rPr>
              <w:t>Programmas apjoms</w:t>
            </w:r>
            <w:r w:rsidR="002F631A">
              <w:rPr>
                <w:rFonts w:eastAsia="Times New Roman"/>
                <w:lang w:eastAsia="lv-LV"/>
              </w:rPr>
              <w:t xml:space="preserve"> (stundās)</w:t>
            </w:r>
            <w:r>
              <w:rPr>
                <w:rFonts w:eastAsia="Times New Roman"/>
                <w:lang w:eastAsia="lv-LV"/>
              </w:rPr>
              <w:t>, kas ir ne mazāks kā Tehniskajā specifikācijā (3.pielikums) 1.7.punktā attiecīgajai programmai no</w:t>
            </w:r>
            <w:r w:rsidR="00254B23">
              <w:rPr>
                <w:rFonts w:eastAsia="Times New Roman"/>
                <w:lang w:eastAsia="lv-LV"/>
              </w:rPr>
              <w:t>teiktais:</w:t>
            </w:r>
          </w:p>
        </w:tc>
        <w:tc>
          <w:tcPr>
            <w:tcW w:w="5496" w:type="dxa"/>
            <w:vAlign w:val="center"/>
          </w:tcPr>
          <w:p w14:paraId="364BAE98" w14:textId="77777777" w:rsidR="00952468" w:rsidRDefault="00952468">
            <w:pPr>
              <w:spacing w:after="160" w:line="259" w:lineRule="auto"/>
              <w:jc w:val="left"/>
              <w:rPr>
                <w:rFonts w:eastAsia="Times New Roman"/>
                <w:lang w:eastAsia="lv-LV"/>
              </w:rPr>
            </w:pPr>
          </w:p>
        </w:tc>
      </w:tr>
      <w:tr w:rsidR="00952468" w14:paraId="0E052B05" w14:textId="77777777" w:rsidTr="00254B23">
        <w:trPr>
          <w:jc w:val="center"/>
        </w:trPr>
        <w:tc>
          <w:tcPr>
            <w:tcW w:w="837" w:type="dxa"/>
            <w:vAlign w:val="center"/>
          </w:tcPr>
          <w:p w14:paraId="11136B4B" w14:textId="08ADD12D" w:rsidR="00952468" w:rsidRDefault="00A359E5">
            <w:pPr>
              <w:spacing w:after="160" w:line="259" w:lineRule="auto"/>
              <w:jc w:val="left"/>
              <w:rPr>
                <w:rFonts w:eastAsia="Times New Roman"/>
                <w:lang w:eastAsia="lv-LV"/>
              </w:rPr>
            </w:pPr>
            <w:r>
              <w:rPr>
                <w:rFonts w:eastAsia="Times New Roman"/>
                <w:lang w:eastAsia="lv-LV"/>
              </w:rPr>
              <w:t>2.</w:t>
            </w:r>
          </w:p>
        </w:tc>
        <w:tc>
          <w:tcPr>
            <w:tcW w:w="2728" w:type="dxa"/>
            <w:vAlign w:val="center"/>
          </w:tcPr>
          <w:p w14:paraId="3107CB01" w14:textId="61329700" w:rsidR="00952468" w:rsidRDefault="00A359E5">
            <w:pPr>
              <w:spacing w:after="160" w:line="259" w:lineRule="auto"/>
              <w:jc w:val="left"/>
              <w:rPr>
                <w:rFonts w:eastAsia="Times New Roman"/>
                <w:lang w:eastAsia="lv-LV"/>
              </w:rPr>
            </w:pPr>
            <w:r>
              <w:rPr>
                <w:rFonts w:eastAsia="Times New Roman"/>
                <w:lang w:eastAsia="lv-LV"/>
              </w:rPr>
              <w:t>Programmā ir norādīti</w:t>
            </w:r>
            <w:r w:rsidR="007F7BA5">
              <w:rPr>
                <w:rFonts w:eastAsia="Times New Roman"/>
                <w:lang w:eastAsia="lv-LV"/>
              </w:rPr>
              <w:t xml:space="preserve"> (pretendentam tas ir jānorāda arī šajā tabulā blakus ailē)</w:t>
            </w:r>
            <w:r>
              <w:rPr>
                <w:rFonts w:eastAsia="Times New Roman"/>
                <w:lang w:eastAsia="lv-LV"/>
              </w:rPr>
              <w:t>:</w:t>
            </w:r>
          </w:p>
        </w:tc>
        <w:tc>
          <w:tcPr>
            <w:tcW w:w="5496" w:type="dxa"/>
            <w:vAlign w:val="center"/>
          </w:tcPr>
          <w:p w14:paraId="1303A608" w14:textId="77777777" w:rsidR="00952468" w:rsidRDefault="00952468">
            <w:pPr>
              <w:spacing w:after="160" w:line="259" w:lineRule="auto"/>
              <w:jc w:val="left"/>
              <w:rPr>
                <w:rFonts w:eastAsia="Times New Roman"/>
                <w:lang w:eastAsia="lv-LV"/>
              </w:rPr>
            </w:pPr>
          </w:p>
        </w:tc>
      </w:tr>
      <w:tr w:rsidR="00952468" w14:paraId="5B5E5794" w14:textId="77777777" w:rsidTr="00254B23">
        <w:trPr>
          <w:jc w:val="center"/>
        </w:trPr>
        <w:tc>
          <w:tcPr>
            <w:tcW w:w="837" w:type="dxa"/>
            <w:vAlign w:val="center"/>
          </w:tcPr>
          <w:p w14:paraId="77501570" w14:textId="522D0CB4" w:rsidR="00952468" w:rsidRDefault="00A359E5">
            <w:pPr>
              <w:spacing w:after="160" w:line="259" w:lineRule="auto"/>
              <w:jc w:val="left"/>
              <w:rPr>
                <w:rFonts w:eastAsia="Times New Roman"/>
                <w:lang w:eastAsia="lv-LV"/>
              </w:rPr>
            </w:pPr>
            <w:r>
              <w:rPr>
                <w:rFonts w:eastAsia="Times New Roman"/>
                <w:lang w:eastAsia="lv-LV"/>
              </w:rPr>
              <w:t>2.1.</w:t>
            </w:r>
          </w:p>
        </w:tc>
        <w:tc>
          <w:tcPr>
            <w:tcW w:w="2728" w:type="dxa"/>
            <w:vAlign w:val="center"/>
          </w:tcPr>
          <w:p w14:paraId="5653537C" w14:textId="03F99136" w:rsidR="00952468" w:rsidRDefault="0048601B" w:rsidP="0048601B">
            <w:pPr>
              <w:spacing w:after="160" w:line="259" w:lineRule="auto"/>
              <w:jc w:val="left"/>
              <w:rPr>
                <w:rFonts w:eastAsia="Times New Roman"/>
                <w:lang w:eastAsia="lv-LV"/>
              </w:rPr>
            </w:pPr>
            <w:r>
              <w:rPr>
                <w:rFonts w:eastAsia="Times New Roman"/>
                <w:lang w:eastAsia="lv-LV"/>
              </w:rPr>
              <w:t>Programmas m</w:t>
            </w:r>
            <w:r w:rsidR="00A359E5">
              <w:rPr>
                <w:rFonts w:eastAsia="Times New Roman"/>
                <w:lang w:eastAsia="lv-LV"/>
              </w:rPr>
              <w:t>ērķi:</w:t>
            </w:r>
          </w:p>
        </w:tc>
        <w:tc>
          <w:tcPr>
            <w:tcW w:w="5496" w:type="dxa"/>
            <w:vAlign w:val="center"/>
          </w:tcPr>
          <w:p w14:paraId="16708459" w14:textId="687A43E0" w:rsidR="00952468" w:rsidRDefault="00A359E5">
            <w:pPr>
              <w:spacing w:after="160" w:line="259" w:lineRule="auto"/>
              <w:jc w:val="left"/>
              <w:rPr>
                <w:rFonts w:cs="Times New Roman"/>
                <w:szCs w:val="24"/>
              </w:rPr>
            </w:pPr>
            <w:r w:rsidRPr="000C2146">
              <w:rPr>
                <w:rFonts w:cs="Times New Roman"/>
                <w:szCs w:val="24"/>
              </w:rPr>
              <w:t xml:space="preserve">Būtiski, ka </w:t>
            </w:r>
            <w:r w:rsidR="00206BBE">
              <w:rPr>
                <w:rFonts w:cs="Times New Roman"/>
                <w:szCs w:val="24"/>
              </w:rPr>
              <w:t>P</w:t>
            </w:r>
            <w:r w:rsidRPr="000C2146">
              <w:rPr>
                <w:rFonts w:cs="Times New Roman"/>
                <w:szCs w:val="24"/>
              </w:rPr>
              <w:t xml:space="preserve">retendenta piedāvātās programmas apguves rezultātā ieslodzītie iegūs darba prasmes, kas viņiem palīdzēs iesaistīties darba tirgū pēc atbrīvošanas </w:t>
            </w:r>
            <w:r w:rsidR="007F7BA5">
              <w:rPr>
                <w:rFonts w:cs="Times New Roman"/>
                <w:szCs w:val="24"/>
              </w:rPr>
              <w:t>no brīvības atņemšanas iestādes</w:t>
            </w:r>
            <w:r w:rsidR="00206BBE">
              <w:rPr>
                <w:rFonts w:cs="Times New Roman"/>
                <w:szCs w:val="24"/>
              </w:rPr>
              <w:t xml:space="preserve"> (Pretendentam jāpamato)</w:t>
            </w:r>
            <w:r w:rsidR="007F7BA5">
              <w:rPr>
                <w:rFonts w:cs="Times New Roman"/>
                <w:szCs w:val="24"/>
              </w:rPr>
              <w:t>:</w:t>
            </w:r>
          </w:p>
          <w:p w14:paraId="11A7A1AF"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66F27B22"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7F6AA8E8"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55B6A82B" w14:textId="43D3065B" w:rsidR="00A359E5" w:rsidRDefault="00A359E5">
            <w:pPr>
              <w:spacing w:after="160" w:line="259" w:lineRule="auto"/>
              <w:jc w:val="left"/>
              <w:rPr>
                <w:rFonts w:eastAsia="Times New Roman"/>
                <w:lang w:eastAsia="lv-LV"/>
              </w:rPr>
            </w:pPr>
          </w:p>
        </w:tc>
      </w:tr>
      <w:tr w:rsidR="00952468" w14:paraId="52393167" w14:textId="77777777" w:rsidTr="00254B23">
        <w:trPr>
          <w:jc w:val="center"/>
        </w:trPr>
        <w:tc>
          <w:tcPr>
            <w:tcW w:w="837" w:type="dxa"/>
            <w:vAlign w:val="center"/>
          </w:tcPr>
          <w:p w14:paraId="4D52C06D" w14:textId="73962593" w:rsidR="00952468" w:rsidRDefault="00A359E5">
            <w:pPr>
              <w:spacing w:after="160" w:line="259" w:lineRule="auto"/>
              <w:jc w:val="left"/>
              <w:rPr>
                <w:rFonts w:eastAsia="Times New Roman"/>
                <w:lang w:eastAsia="lv-LV"/>
              </w:rPr>
            </w:pPr>
            <w:r>
              <w:rPr>
                <w:rFonts w:eastAsia="Times New Roman"/>
                <w:lang w:eastAsia="lv-LV"/>
              </w:rPr>
              <w:t>2.2.</w:t>
            </w:r>
          </w:p>
        </w:tc>
        <w:tc>
          <w:tcPr>
            <w:tcW w:w="2728" w:type="dxa"/>
            <w:vAlign w:val="center"/>
          </w:tcPr>
          <w:p w14:paraId="7AACF281" w14:textId="0AE50BDE" w:rsidR="00952468" w:rsidRDefault="0048601B" w:rsidP="0048601B">
            <w:pPr>
              <w:spacing w:after="160" w:line="259" w:lineRule="auto"/>
              <w:jc w:val="left"/>
              <w:rPr>
                <w:rFonts w:eastAsia="Times New Roman"/>
                <w:lang w:eastAsia="lv-LV"/>
              </w:rPr>
            </w:pPr>
            <w:r>
              <w:rPr>
                <w:rFonts w:eastAsia="Times New Roman"/>
                <w:lang w:eastAsia="lv-LV"/>
              </w:rPr>
              <w:t>Programmas u</w:t>
            </w:r>
            <w:r w:rsidR="00A359E5">
              <w:rPr>
                <w:rFonts w:eastAsia="Times New Roman"/>
                <w:lang w:eastAsia="lv-LV"/>
              </w:rPr>
              <w:t>zdevumi:</w:t>
            </w:r>
          </w:p>
        </w:tc>
        <w:tc>
          <w:tcPr>
            <w:tcW w:w="5496" w:type="dxa"/>
            <w:vAlign w:val="center"/>
          </w:tcPr>
          <w:p w14:paraId="52B176BC" w14:textId="77777777" w:rsidR="009853EF" w:rsidRPr="000C2146" w:rsidRDefault="009853EF" w:rsidP="009853EF">
            <w:pPr>
              <w:rPr>
                <w:rFonts w:cs="Times New Roman"/>
                <w:szCs w:val="24"/>
              </w:rPr>
            </w:pPr>
            <w:r w:rsidRPr="000C2146">
              <w:rPr>
                <w:rFonts w:cs="Times New Roman"/>
                <w:szCs w:val="24"/>
              </w:rPr>
              <w:t>___________________________________________</w:t>
            </w:r>
          </w:p>
          <w:p w14:paraId="7D24E6D4" w14:textId="77777777" w:rsidR="009853EF" w:rsidRPr="000C2146" w:rsidRDefault="009853EF" w:rsidP="009853EF">
            <w:pPr>
              <w:rPr>
                <w:rFonts w:cs="Times New Roman"/>
                <w:szCs w:val="24"/>
              </w:rPr>
            </w:pPr>
            <w:r w:rsidRPr="000C2146">
              <w:rPr>
                <w:rFonts w:cs="Times New Roman"/>
                <w:szCs w:val="24"/>
              </w:rPr>
              <w:t>___________________________________________</w:t>
            </w:r>
          </w:p>
          <w:p w14:paraId="0BB85FBC" w14:textId="77777777" w:rsidR="009853EF" w:rsidRPr="000C2146" w:rsidRDefault="009853EF" w:rsidP="009853EF">
            <w:pPr>
              <w:rPr>
                <w:rFonts w:cs="Times New Roman"/>
                <w:szCs w:val="24"/>
              </w:rPr>
            </w:pPr>
            <w:r w:rsidRPr="000C2146">
              <w:rPr>
                <w:rFonts w:cs="Times New Roman"/>
                <w:szCs w:val="24"/>
              </w:rPr>
              <w:t>___________________________________________</w:t>
            </w:r>
          </w:p>
          <w:p w14:paraId="57E0480E" w14:textId="77777777" w:rsidR="00952468" w:rsidRDefault="00952468">
            <w:pPr>
              <w:spacing w:after="160" w:line="259" w:lineRule="auto"/>
              <w:jc w:val="left"/>
              <w:rPr>
                <w:rFonts w:eastAsia="Times New Roman"/>
                <w:lang w:eastAsia="lv-LV"/>
              </w:rPr>
            </w:pPr>
          </w:p>
        </w:tc>
      </w:tr>
      <w:tr w:rsidR="00952468" w14:paraId="0B67E7D5" w14:textId="77777777" w:rsidTr="00254B23">
        <w:trPr>
          <w:jc w:val="center"/>
        </w:trPr>
        <w:tc>
          <w:tcPr>
            <w:tcW w:w="837" w:type="dxa"/>
            <w:vAlign w:val="center"/>
          </w:tcPr>
          <w:p w14:paraId="772920F8" w14:textId="180D81A1" w:rsidR="00952468" w:rsidRDefault="00581DEF">
            <w:pPr>
              <w:spacing w:after="160" w:line="259" w:lineRule="auto"/>
              <w:jc w:val="left"/>
              <w:rPr>
                <w:rFonts w:eastAsia="Times New Roman"/>
                <w:lang w:eastAsia="lv-LV"/>
              </w:rPr>
            </w:pPr>
            <w:r>
              <w:rPr>
                <w:rFonts w:eastAsia="Times New Roman"/>
                <w:lang w:eastAsia="lv-LV"/>
              </w:rPr>
              <w:t>2.3.</w:t>
            </w:r>
          </w:p>
        </w:tc>
        <w:tc>
          <w:tcPr>
            <w:tcW w:w="2728" w:type="dxa"/>
            <w:vAlign w:val="center"/>
          </w:tcPr>
          <w:p w14:paraId="7FE2C127" w14:textId="58CE51F7" w:rsidR="00952468" w:rsidRDefault="00581DEF">
            <w:pPr>
              <w:spacing w:after="160" w:line="259" w:lineRule="auto"/>
              <w:jc w:val="left"/>
              <w:rPr>
                <w:rFonts w:eastAsia="Times New Roman"/>
                <w:lang w:eastAsia="lv-LV"/>
              </w:rPr>
            </w:pPr>
            <w:r>
              <w:rPr>
                <w:rFonts w:eastAsia="Times New Roman"/>
                <w:lang w:eastAsia="lv-LV"/>
              </w:rPr>
              <w:t>Materiāltehniskais nodrošinājums</w:t>
            </w:r>
            <w:r w:rsidR="00C84E77">
              <w:rPr>
                <w:rFonts w:eastAsia="Times New Roman"/>
                <w:lang w:eastAsia="lv-LV"/>
              </w:rPr>
              <w:t>:</w:t>
            </w:r>
          </w:p>
        </w:tc>
        <w:tc>
          <w:tcPr>
            <w:tcW w:w="5496" w:type="dxa"/>
            <w:vAlign w:val="center"/>
          </w:tcPr>
          <w:p w14:paraId="3918E722" w14:textId="77777777" w:rsidR="00952468" w:rsidRDefault="00952468">
            <w:pPr>
              <w:spacing w:after="160" w:line="259" w:lineRule="auto"/>
              <w:jc w:val="left"/>
              <w:rPr>
                <w:rFonts w:eastAsia="Times New Roman"/>
                <w:lang w:eastAsia="lv-LV"/>
              </w:rPr>
            </w:pPr>
          </w:p>
        </w:tc>
      </w:tr>
      <w:tr w:rsidR="00952468" w14:paraId="3DF61119" w14:textId="77777777" w:rsidTr="00254B23">
        <w:trPr>
          <w:jc w:val="center"/>
        </w:trPr>
        <w:tc>
          <w:tcPr>
            <w:tcW w:w="837" w:type="dxa"/>
            <w:vAlign w:val="center"/>
          </w:tcPr>
          <w:p w14:paraId="2C35A01C" w14:textId="08DF950C" w:rsidR="00952468" w:rsidRDefault="00581DEF">
            <w:pPr>
              <w:spacing w:after="160" w:line="259" w:lineRule="auto"/>
              <w:jc w:val="left"/>
              <w:rPr>
                <w:rFonts w:eastAsia="Times New Roman"/>
                <w:lang w:eastAsia="lv-LV"/>
              </w:rPr>
            </w:pPr>
            <w:r>
              <w:rPr>
                <w:rFonts w:eastAsia="Times New Roman"/>
                <w:lang w:eastAsia="lv-LV"/>
              </w:rPr>
              <w:lastRenderedPageBreak/>
              <w:t>2.3.1.</w:t>
            </w:r>
          </w:p>
        </w:tc>
        <w:tc>
          <w:tcPr>
            <w:tcW w:w="2728" w:type="dxa"/>
            <w:vAlign w:val="center"/>
          </w:tcPr>
          <w:p w14:paraId="204C21D3" w14:textId="14833E1E" w:rsidR="00952468" w:rsidRDefault="00C84E77">
            <w:pPr>
              <w:spacing w:after="160" w:line="259" w:lineRule="auto"/>
              <w:jc w:val="left"/>
              <w:rPr>
                <w:rFonts w:eastAsia="Times New Roman"/>
                <w:lang w:eastAsia="lv-LV"/>
              </w:rPr>
            </w:pPr>
            <w:r>
              <w:rPr>
                <w:rFonts w:eastAsia="Times New Roman"/>
                <w:lang w:eastAsia="lv-LV"/>
              </w:rPr>
              <w:t>Iekārtas</w:t>
            </w:r>
            <w:r w:rsidR="00A87BC5">
              <w:rPr>
                <w:rFonts w:eastAsia="Times New Roman"/>
                <w:lang w:eastAsia="lv-LV"/>
              </w:rPr>
              <w:t>,</w:t>
            </w:r>
            <w:r>
              <w:rPr>
                <w:rFonts w:eastAsia="Times New Roman"/>
                <w:lang w:eastAsia="lv-LV"/>
              </w:rPr>
              <w:t xml:space="preserve"> </w:t>
            </w:r>
            <w:r w:rsidR="007F7BA5" w:rsidRPr="000C2146">
              <w:rPr>
                <w:rFonts w:cs="Times New Roman"/>
                <w:szCs w:val="24"/>
              </w:rPr>
              <w:t>aprīkojums, darba instrumenti u.tml.</w:t>
            </w:r>
            <w:r>
              <w:rPr>
                <w:rFonts w:eastAsia="Times New Roman"/>
                <w:lang w:eastAsia="lv-LV"/>
              </w:rPr>
              <w:t>:</w:t>
            </w:r>
          </w:p>
        </w:tc>
        <w:tc>
          <w:tcPr>
            <w:tcW w:w="5496" w:type="dxa"/>
            <w:vAlign w:val="center"/>
          </w:tcPr>
          <w:p w14:paraId="527ABDB5" w14:textId="77777777" w:rsidR="007F7BA5" w:rsidRPr="000C2146" w:rsidRDefault="007F7BA5" w:rsidP="007F7BA5">
            <w:pPr>
              <w:rPr>
                <w:rFonts w:cs="Times New Roman"/>
                <w:szCs w:val="24"/>
              </w:rPr>
            </w:pPr>
            <w:r w:rsidRPr="000C2146">
              <w:rPr>
                <w:rFonts w:cs="Times New Roman"/>
                <w:szCs w:val="24"/>
              </w:rPr>
              <w:t>Pretendents norāda izmantojamos līdzekļus:</w:t>
            </w:r>
          </w:p>
          <w:p w14:paraId="49CCA464" w14:textId="77777777" w:rsidR="007F7BA5" w:rsidRPr="000C2146" w:rsidRDefault="007F7BA5" w:rsidP="007F7BA5">
            <w:pPr>
              <w:rPr>
                <w:rFonts w:cs="Times New Roman"/>
                <w:szCs w:val="24"/>
              </w:rPr>
            </w:pPr>
            <w:r w:rsidRPr="000C2146">
              <w:rPr>
                <w:rFonts w:cs="Times New Roman"/>
                <w:szCs w:val="24"/>
              </w:rPr>
              <w:t>____________________________________________</w:t>
            </w:r>
          </w:p>
          <w:p w14:paraId="4ACB6FC9" w14:textId="77777777" w:rsidR="007F7BA5" w:rsidRPr="000C2146" w:rsidRDefault="007F7BA5" w:rsidP="007F7BA5">
            <w:pPr>
              <w:rPr>
                <w:rFonts w:cs="Times New Roman"/>
                <w:szCs w:val="24"/>
              </w:rPr>
            </w:pPr>
            <w:r w:rsidRPr="000C2146">
              <w:rPr>
                <w:rFonts w:cs="Times New Roman"/>
                <w:szCs w:val="24"/>
              </w:rPr>
              <w:t>____________________________________________</w:t>
            </w:r>
          </w:p>
          <w:p w14:paraId="798C5B97" w14:textId="77777777" w:rsidR="007F7BA5" w:rsidRPr="000C2146" w:rsidRDefault="007F7BA5" w:rsidP="007F7BA5">
            <w:pPr>
              <w:rPr>
                <w:rFonts w:cs="Times New Roman"/>
                <w:szCs w:val="24"/>
              </w:rPr>
            </w:pPr>
            <w:r w:rsidRPr="000C2146">
              <w:rPr>
                <w:rFonts w:cs="Times New Roman"/>
                <w:szCs w:val="24"/>
              </w:rPr>
              <w:t>____________________________________________</w:t>
            </w:r>
          </w:p>
          <w:p w14:paraId="23BA525A" w14:textId="77777777" w:rsidR="00952468" w:rsidRDefault="00952468">
            <w:pPr>
              <w:spacing w:after="160" w:line="259" w:lineRule="auto"/>
              <w:jc w:val="left"/>
              <w:rPr>
                <w:rFonts w:eastAsia="Times New Roman"/>
                <w:lang w:eastAsia="lv-LV"/>
              </w:rPr>
            </w:pPr>
          </w:p>
        </w:tc>
      </w:tr>
      <w:tr w:rsidR="00952468" w14:paraId="158EAF89" w14:textId="77777777" w:rsidTr="00254B23">
        <w:trPr>
          <w:jc w:val="center"/>
        </w:trPr>
        <w:tc>
          <w:tcPr>
            <w:tcW w:w="837" w:type="dxa"/>
            <w:vAlign w:val="center"/>
          </w:tcPr>
          <w:p w14:paraId="23FAD416" w14:textId="59D6E6D7" w:rsidR="00952468" w:rsidRDefault="00C84E77">
            <w:pPr>
              <w:spacing w:after="160" w:line="259" w:lineRule="auto"/>
              <w:jc w:val="left"/>
              <w:rPr>
                <w:rFonts w:eastAsia="Times New Roman"/>
                <w:lang w:eastAsia="lv-LV"/>
              </w:rPr>
            </w:pPr>
            <w:r>
              <w:rPr>
                <w:rFonts w:eastAsia="Times New Roman"/>
                <w:lang w:eastAsia="lv-LV"/>
              </w:rPr>
              <w:t>2.3.2.</w:t>
            </w:r>
          </w:p>
        </w:tc>
        <w:tc>
          <w:tcPr>
            <w:tcW w:w="2728" w:type="dxa"/>
            <w:vAlign w:val="center"/>
          </w:tcPr>
          <w:p w14:paraId="68A707F6" w14:textId="032415A2" w:rsidR="00952468" w:rsidRDefault="002E225A">
            <w:pPr>
              <w:spacing w:after="160" w:line="259" w:lineRule="auto"/>
              <w:jc w:val="left"/>
              <w:rPr>
                <w:rFonts w:eastAsia="Times New Roman"/>
                <w:lang w:eastAsia="lv-LV"/>
              </w:rPr>
            </w:pPr>
            <w:r>
              <w:rPr>
                <w:rFonts w:eastAsia="Times New Roman"/>
                <w:lang w:eastAsia="lv-LV"/>
              </w:rPr>
              <w:t>Materiāli un kancelejas preces:</w:t>
            </w:r>
          </w:p>
        </w:tc>
        <w:tc>
          <w:tcPr>
            <w:tcW w:w="5496" w:type="dxa"/>
            <w:vAlign w:val="center"/>
          </w:tcPr>
          <w:p w14:paraId="09828452" w14:textId="179664A9" w:rsidR="007F7BA5" w:rsidRPr="000C2146" w:rsidRDefault="007F7BA5" w:rsidP="007F7BA5">
            <w:pPr>
              <w:rPr>
                <w:rFonts w:cs="Times New Roman"/>
                <w:szCs w:val="24"/>
              </w:rPr>
            </w:pPr>
            <w:r w:rsidRPr="000C2146">
              <w:rPr>
                <w:rFonts w:cs="Times New Roman"/>
                <w:szCs w:val="24"/>
              </w:rPr>
              <w:t>Pretendents norāda izmantojamos materiālus</w:t>
            </w:r>
            <w:r w:rsidR="00A87BC5">
              <w:rPr>
                <w:rFonts w:cs="Times New Roman"/>
                <w:szCs w:val="24"/>
              </w:rPr>
              <w:t>,</w:t>
            </w:r>
            <w:r w:rsidRPr="000C2146">
              <w:rPr>
                <w:rFonts w:cs="Times New Roman"/>
                <w:szCs w:val="24"/>
              </w:rPr>
              <w:t xml:space="preserve"> </w:t>
            </w:r>
            <w:r w:rsidR="00A87BC5">
              <w:rPr>
                <w:rFonts w:eastAsia="Times New Roman"/>
                <w:lang w:eastAsia="lv-LV"/>
              </w:rPr>
              <w:t>kancelejas preces</w:t>
            </w:r>
            <w:r w:rsidR="00A87BC5" w:rsidRPr="000C2146">
              <w:rPr>
                <w:rFonts w:cs="Times New Roman"/>
                <w:szCs w:val="24"/>
              </w:rPr>
              <w:t xml:space="preserve"> </w:t>
            </w:r>
            <w:r w:rsidRPr="000C2146">
              <w:rPr>
                <w:rFonts w:cs="Times New Roman"/>
                <w:szCs w:val="24"/>
              </w:rPr>
              <w:t xml:space="preserve">un ar šo apliecina, ka to daudzums ir atbilstošs programmas </w:t>
            </w:r>
            <w:r w:rsidR="00F81445">
              <w:rPr>
                <w:rFonts w:cs="Times New Roman"/>
                <w:szCs w:val="24"/>
              </w:rPr>
              <w:t>pilnvērtīgai, atbilstošai un kvalitatīvai īstenošanai (apguvei)</w:t>
            </w:r>
            <w:r w:rsidRPr="000C2146">
              <w:rPr>
                <w:rFonts w:cs="Times New Roman"/>
                <w:szCs w:val="24"/>
              </w:rPr>
              <w:t xml:space="preserve"> un Tehniskajā specifikācijā norādīto apmācāmo skaitam:</w:t>
            </w:r>
          </w:p>
          <w:p w14:paraId="6F1B044B"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7A80AE86"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35B43F7E"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6AE95C81" w14:textId="77777777" w:rsidR="00952468" w:rsidRDefault="00952468">
            <w:pPr>
              <w:spacing w:after="160" w:line="259" w:lineRule="auto"/>
              <w:jc w:val="left"/>
              <w:rPr>
                <w:rFonts w:eastAsia="Times New Roman"/>
                <w:lang w:eastAsia="lv-LV"/>
              </w:rPr>
            </w:pPr>
          </w:p>
        </w:tc>
      </w:tr>
      <w:tr w:rsidR="005771C8" w14:paraId="03E4171E" w14:textId="77777777" w:rsidTr="00254B23">
        <w:trPr>
          <w:jc w:val="center"/>
        </w:trPr>
        <w:tc>
          <w:tcPr>
            <w:tcW w:w="837" w:type="dxa"/>
            <w:vAlign w:val="center"/>
          </w:tcPr>
          <w:p w14:paraId="1963E88D" w14:textId="1BAA350B" w:rsidR="005771C8" w:rsidRDefault="005771C8">
            <w:pPr>
              <w:spacing w:after="160" w:line="259" w:lineRule="auto"/>
              <w:jc w:val="left"/>
              <w:rPr>
                <w:rFonts w:eastAsia="Times New Roman"/>
                <w:lang w:eastAsia="lv-LV"/>
              </w:rPr>
            </w:pPr>
            <w:r>
              <w:rPr>
                <w:rFonts w:eastAsia="Times New Roman"/>
                <w:lang w:eastAsia="lv-LV"/>
              </w:rPr>
              <w:t>2.4.</w:t>
            </w:r>
          </w:p>
        </w:tc>
        <w:tc>
          <w:tcPr>
            <w:tcW w:w="2728" w:type="dxa"/>
            <w:vAlign w:val="center"/>
          </w:tcPr>
          <w:p w14:paraId="28DD30C8" w14:textId="7C96746C" w:rsidR="005771C8" w:rsidRDefault="005771C8">
            <w:pPr>
              <w:spacing w:after="160" w:line="259" w:lineRule="auto"/>
              <w:jc w:val="left"/>
              <w:rPr>
                <w:rFonts w:eastAsia="Times New Roman"/>
                <w:lang w:eastAsia="lv-LV"/>
              </w:rPr>
            </w:pPr>
            <w:r>
              <w:rPr>
                <w:rFonts w:eastAsia="Times New Roman"/>
                <w:lang w:eastAsia="lv-LV"/>
              </w:rPr>
              <w:t>Izmantotā literatūra un citi avoti programmas satura izstrādei, 3 (trīs) no tiem ne vecāki kā 2015.gadā izdoti:</w:t>
            </w:r>
          </w:p>
        </w:tc>
        <w:tc>
          <w:tcPr>
            <w:tcW w:w="5496" w:type="dxa"/>
            <w:vAlign w:val="center"/>
          </w:tcPr>
          <w:p w14:paraId="3EF9E05F" w14:textId="77777777" w:rsidR="00A87BC5" w:rsidRPr="000C2146" w:rsidRDefault="00A87BC5" w:rsidP="00A87BC5">
            <w:pPr>
              <w:rPr>
                <w:rFonts w:cs="Times New Roman"/>
                <w:szCs w:val="24"/>
              </w:rPr>
            </w:pPr>
            <w:r w:rsidRPr="000C2146">
              <w:rPr>
                <w:rFonts w:cs="Times New Roman"/>
                <w:szCs w:val="24"/>
              </w:rPr>
              <w:t>___________________________________________</w:t>
            </w:r>
          </w:p>
          <w:p w14:paraId="13216259" w14:textId="77777777" w:rsidR="00A87BC5" w:rsidRPr="000C2146" w:rsidRDefault="00A87BC5" w:rsidP="00A87BC5">
            <w:pPr>
              <w:rPr>
                <w:rFonts w:cs="Times New Roman"/>
                <w:szCs w:val="24"/>
              </w:rPr>
            </w:pPr>
            <w:r w:rsidRPr="000C2146">
              <w:rPr>
                <w:rFonts w:cs="Times New Roman"/>
                <w:szCs w:val="24"/>
              </w:rPr>
              <w:t>___________________________________________</w:t>
            </w:r>
          </w:p>
          <w:p w14:paraId="02C6AEE7" w14:textId="77777777" w:rsidR="00A87BC5" w:rsidRPr="000C2146" w:rsidRDefault="00A87BC5" w:rsidP="00A87BC5">
            <w:pPr>
              <w:rPr>
                <w:rFonts w:cs="Times New Roman"/>
                <w:szCs w:val="24"/>
              </w:rPr>
            </w:pPr>
            <w:r w:rsidRPr="000C2146">
              <w:rPr>
                <w:rFonts w:cs="Times New Roman"/>
                <w:szCs w:val="24"/>
              </w:rPr>
              <w:t>___________________________________________</w:t>
            </w:r>
          </w:p>
          <w:p w14:paraId="48A52E0A" w14:textId="77777777" w:rsidR="005771C8" w:rsidRDefault="005771C8">
            <w:pPr>
              <w:spacing w:after="160" w:line="259" w:lineRule="auto"/>
              <w:jc w:val="left"/>
              <w:rPr>
                <w:rFonts w:eastAsia="Times New Roman"/>
                <w:lang w:eastAsia="lv-LV"/>
              </w:rPr>
            </w:pPr>
          </w:p>
        </w:tc>
      </w:tr>
      <w:tr w:rsidR="005771C8" w14:paraId="25175191" w14:textId="77777777" w:rsidTr="00254B23">
        <w:trPr>
          <w:jc w:val="center"/>
        </w:trPr>
        <w:tc>
          <w:tcPr>
            <w:tcW w:w="837" w:type="dxa"/>
            <w:vAlign w:val="center"/>
          </w:tcPr>
          <w:p w14:paraId="745C6FF7" w14:textId="3D4C1E15" w:rsidR="005771C8" w:rsidRDefault="007F7BA5">
            <w:pPr>
              <w:spacing w:after="160" w:line="259" w:lineRule="auto"/>
              <w:jc w:val="left"/>
              <w:rPr>
                <w:rFonts w:eastAsia="Times New Roman"/>
                <w:lang w:eastAsia="lv-LV"/>
              </w:rPr>
            </w:pPr>
            <w:r>
              <w:rPr>
                <w:rFonts w:eastAsia="Times New Roman"/>
                <w:lang w:eastAsia="lv-LV"/>
              </w:rPr>
              <w:t>2.5.</w:t>
            </w:r>
          </w:p>
        </w:tc>
        <w:tc>
          <w:tcPr>
            <w:tcW w:w="2728" w:type="dxa"/>
            <w:vAlign w:val="center"/>
          </w:tcPr>
          <w:p w14:paraId="1940555D" w14:textId="1518A3AC" w:rsidR="005771C8" w:rsidRDefault="007F7BA5" w:rsidP="00BE4B2C">
            <w:pPr>
              <w:spacing w:after="160" w:line="259" w:lineRule="auto"/>
              <w:jc w:val="left"/>
              <w:rPr>
                <w:rFonts w:eastAsia="Times New Roman"/>
                <w:lang w:eastAsia="lv-LV"/>
              </w:rPr>
            </w:pPr>
            <w:r>
              <w:rPr>
                <w:rFonts w:eastAsia="Times New Roman"/>
                <w:lang w:eastAsia="lv-LV"/>
              </w:rPr>
              <w:t xml:space="preserve">Programmā iekļautas praktiskās nodarbības ne mazāk ka </w:t>
            </w:r>
            <w:r w:rsidR="00BE4B2C">
              <w:rPr>
                <w:rFonts w:eastAsia="Times New Roman"/>
                <w:lang w:eastAsia="lv-LV"/>
              </w:rPr>
              <w:t>6</w:t>
            </w:r>
            <w:r>
              <w:rPr>
                <w:rFonts w:eastAsia="Times New Roman"/>
                <w:lang w:eastAsia="lv-LV"/>
              </w:rPr>
              <w:t>0% no kopējā programmas apjoma:</w:t>
            </w:r>
          </w:p>
        </w:tc>
        <w:tc>
          <w:tcPr>
            <w:tcW w:w="5496" w:type="dxa"/>
            <w:vAlign w:val="center"/>
          </w:tcPr>
          <w:p w14:paraId="5417835C" w14:textId="77777777" w:rsidR="005771C8" w:rsidRDefault="005771C8">
            <w:pPr>
              <w:spacing w:after="160" w:line="259" w:lineRule="auto"/>
              <w:jc w:val="left"/>
              <w:rPr>
                <w:rFonts w:eastAsia="Times New Roman"/>
                <w:lang w:eastAsia="lv-LV"/>
              </w:rPr>
            </w:pPr>
          </w:p>
        </w:tc>
      </w:tr>
      <w:tr w:rsidR="005771C8" w14:paraId="3DEFFCDE" w14:textId="77777777" w:rsidTr="00254B23">
        <w:trPr>
          <w:jc w:val="center"/>
        </w:trPr>
        <w:tc>
          <w:tcPr>
            <w:tcW w:w="837" w:type="dxa"/>
            <w:vAlign w:val="center"/>
          </w:tcPr>
          <w:p w14:paraId="4032415E" w14:textId="4DC7EF2F" w:rsidR="005771C8" w:rsidRDefault="007F7BA5">
            <w:pPr>
              <w:spacing w:after="160" w:line="259" w:lineRule="auto"/>
              <w:jc w:val="left"/>
              <w:rPr>
                <w:rFonts w:eastAsia="Times New Roman"/>
                <w:lang w:eastAsia="lv-LV"/>
              </w:rPr>
            </w:pPr>
            <w:r>
              <w:rPr>
                <w:rFonts w:eastAsia="Times New Roman"/>
                <w:lang w:eastAsia="lv-LV"/>
              </w:rPr>
              <w:t>2.6.</w:t>
            </w:r>
          </w:p>
        </w:tc>
        <w:tc>
          <w:tcPr>
            <w:tcW w:w="2728" w:type="dxa"/>
            <w:vAlign w:val="center"/>
          </w:tcPr>
          <w:p w14:paraId="6302923B" w14:textId="24BFC764" w:rsidR="005771C8" w:rsidRDefault="007F7BA5">
            <w:pPr>
              <w:spacing w:after="160" w:line="259" w:lineRule="auto"/>
              <w:jc w:val="left"/>
              <w:rPr>
                <w:rFonts w:eastAsia="Times New Roman"/>
                <w:lang w:eastAsia="lv-LV"/>
              </w:rPr>
            </w:pPr>
            <w:r w:rsidRPr="000C2146">
              <w:rPr>
                <w:rFonts w:cs="Times New Roman"/>
                <w:szCs w:val="24"/>
              </w:rPr>
              <w:t>Programmas praktiskās daļas apraksts:</w:t>
            </w:r>
          </w:p>
        </w:tc>
        <w:tc>
          <w:tcPr>
            <w:tcW w:w="5496" w:type="dxa"/>
            <w:vAlign w:val="center"/>
          </w:tcPr>
          <w:p w14:paraId="023854B9" w14:textId="77777777" w:rsidR="007F7BA5" w:rsidRPr="000C2146" w:rsidRDefault="007F7BA5" w:rsidP="007F7BA5">
            <w:pPr>
              <w:rPr>
                <w:rFonts w:cs="Times New Roman"/>
                <w:szCs w:val="24"/>
              </w:rPr>
            </w:pPr>
            <w:r w:rsidRPr="000C2146">
              <w:rPr>
                <w:rFonts w:cs="Times New Roman"/>
                <w:szCs w:val="24"/>
              </w:rPr>
              <w:t>Pretendentam jāapraksta programmas īstenošana secīgi, soli pa solim, kā nonāks līdz programmas mērķim:</w:t>
            </w:r>
          </w:p>
          <w:p w14:paraId="4616E36C"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771F7223"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0C6A99A3"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7094AB7F"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12842A90"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7361A0DD" w14:textId="77777777" w:rsidR="007F7BA5" w:rsidRPr="000C2146" w:rsidRDefault="007F7BA5" w:rsidP="007F7BA5">
            <w:pPr>
              <w:rPr>
                <w:rFonts w:cs="Times New Roman"/>
                <w:szCs w:val="24"/>
              </w:rPr>
            </w:pPr>
            <w:r w:rsidRPr="000C2146">
              <w:rPr>
                <w:rFonts w:cs="Times New Roman"/>
                <w:szCs w:val="24"/>
              </w:rPr>
              <w:t>___________________________________________</w:t>
            </w:r>
          </w:p>
          <w:p w14:paraId="74B0CE87" w14:textId="77777777" w:rsidR="005771C8" w:rsidRDefault="005771C8">
            <w:pPr>
              <w:spacing w:after="160" w:line="259" w:lineRule="auto"/>
              <w:jc w:val="left"/>
              <w:rPr>
                <w:rFonts w:eastAsia="Times New Roman"/>
                <w:lang w:eastAsia="lv-LV"/>
              </w:rPr>
            </w:pPr>
          </w:p>
        </w:tc>
      </w:tr>
    </w:tbl>
    <w:p w14:paraId="02ACE081" w14:textId="01AA771E" w:rsidR="00952468" w:rsidRDefault="00952468">
      <w:pPr>
        <w:spacing w:after="160" w:line="259" w:lineRule="auto"/>
        <w:jc w:val="left"/>
        <w:rPr>
          <w:rFonts w:eastAsia="Times New Roman"/>
          <w:lang w:eastAsia="lv-LV"/>
        </w:rPr>
      </w:pPr>
    </w:p>
    <w:p w14:paraId="45841FE5" w14:textId="49F93885" w:rsidR="00A87BC5" w:rsidRPr="00B121EB" w:rsidRDefault="00A87BC5" w:rsidP="00A87BC5">
      <w:pPr>
        <w:spacing w:after="160" w:line="259" w:lineRule="auto"/>
        <w:jc w:val="left"/>
        <w:rPr>
          <w:rFonts w:eastAsia="Times New Roman" w:cs="Times New Roman"/>
          <w:szCs w:val="24"/>
          <w:lang w:eastAsia="lv-LV"/>
        </w:rPr>
      </w:pPr>
      <w:r w:rsidRPr="00B121EB">
        <w:rPr>
          <w:rFonts w:eastAsia="Times New Roman" w:cs="Times New Roman"/>
          <w:szCs w:val="24"/>
          <w:lang w:eastAsia="lv-LV"/>
        </w:rPr>
        <w:t xml:space="preserve">Apliecinu, ka sniegtā informācija ir patiesa un atbilstoši raksturo Pretendenta </w:t>
      </w:r>
      <w:r>
        <w:rPr>
          <w:rFonts w:eastAsia="Times New Roman" w:cs="Times New Roman"/>
          <w:szCs w:val="24"/>
          <w:lang w:eastAsia="lv-LV"/>
        </w:rPr>
        <w:t xml:space="preserve">piedāvāto </w:t>
      </w:r>
      <w:r>
        <w:rPr>
          <w:rFonts w:cs="Times New Roman"/>
          <w:szCs w:val="24"/>
        </w:rPr>
        <w:t>p</w:t>
      </w:r>
      <w:r w:rsidRPr="003E0EA9">
        <w:rPr>
          <w:rFonts w:cs="Times New Roman"/>
          <w:szCs w:val="24"/>
        </w:rPr>
        <w:t xml:space="preserve">ieaugušo neformālās izglītības </w:t>
      </w:r>
      <w:r>
        <w:rPr>
          <w:rFonts w:eastAsia="Times New Roman" w:cs="Times New Roman"/>
          <w:szCs w:val="24"/>
          <w:lang w:eastAsia="lv-LV"/>
        </w:rPr>
        <w:t>programmu un tās īstenošanu</w:t>
      </w:r>
      <w:r w:rsidRPr="00B121EB">
        <w:rPr>
          <w:rFonts w:eastAsia="Times New Roman" w:cs="Times New Roman"/>
          <w:szCs w:val="24"/>
          <w:lang w:eastAsia="lv-LV"/>
        </w:rPr>
        <w:t>.</w:t>
      </w:r>
    </w:p>
    <w:p w14:paraId="78C86EC7" w14:textId="77777777" w:rsidR="00A87BC5" w:rsidRPr="00B121EB" w:rsidRDefault="00A87BC5" w:rsidP="00A87BC5">
      <w:pPr>
        <w:spacing w:after="160" w:line="259" w:lineRule="auto"/>
        <w:ind w:right="-1"/>
        <w:rPr>
          <w:rFonts w:cs="Times New Roman"/>
          <w:szCs w:val="24"/>
        </w:rPr>
      </w:pPr>
      <w:r w:rsidRPr="00B121EB">
        <w:rPr>
          <w:rFonts w:cs="Times New Roman"/>
          <w:szCs w:val="24"/>
        </w:rPr>
        <w:t xml:space="preserve">Pretendents:_____________________________________________ </w:t>
      </w:r>
    </w:p>
    <w:p w14:paraId="3C4EB949" w14:textId="77777777" w:rsidR="00A87BC5" w:rsidRPr="00B121EB" w:rsidRDefault="00A87BC5" w:rsidP="00A87BC5">
      <w:pPr>
        <w:spacing w:after="160" w:line="259" w:lineRule="auto"/>
        <w:jc w:val="left"/>
        <w:rPr>
          <w:rFonts w:eastAsia="Times New Roman" w:cs="Times New Roman"/>
          <w:color w:val="414142"/>
          <w:szCs w:val="24"/>
          <w:lang w:eastAsia="lv-LV"/>
        </w:rPr>
      </w:pPr>
      <w:r w:rsidRPr="00B121EB">
        <w:rPr>
          <w:rFonts w:cs="Times New Roman"/>
          <w:szCs w:val="24"/>
        </w:rPr>
        <w:t>(paraksttiesīgās personas vārds, uzvārds, ieņemamais amats, paraksts)</w:t>
      </w:r>
    </w:p>
    <w:p w14:paraId="03A85DA5" w14:textId="1069EAA9" w:rsidR="00A87BC5" w:rsidRDefault="00A87BC5">
      <w:pPr>
        <w:spacing w:after="160" w:line="259" w:lineRule="auto"/>
        <w:jc w:val="left"/>
        <w:rPr>
          <w:rFonts w:eastAsia="Times New Roman"/>
          <w:lang w:eastAsia="lv-LV"/>
        </w:rPr>
      </w:pPr>
      <w:r>
        <w:rPr>
          <w:rFonts w:eastAsia="Times New Roman"/>
          <w:lang w:eastAsia="lv-LV"/>
        </w:rPr>
        <w:br w:type="page"/>
      </w:r>
    </w:p>
    <w:p w14:paraId="7320C74F" w14:textId="66F0574A" w:rsidR="005A36BA" w:rsidRPr="005A36BA" w:rsidRDefault="00D411CC" w:rsidP="00C34F90">
      <w:pPr>
        <w:pStyle w:val="Style3"/>
        <w:rPr>
          <w:rFonts w:eastAsia="Times New Roman"/>
          <w:lang w:eastAsia="lv-LV"/>
        </w:rPr>
      </w:pPr>
      <w:bookmarkStart w:id="160" w:name="_Toc510708006"/>
      <w:r>
        <w:rPr>
          <w:rFonts w:eastAsia="Times New Roman"/>
          <w:lang w:eastAsia="lv-LV"/>
        </w:rPr>
        <w:lastRenderedPageBreak/>
        <w:t>3</w:t>
      </w:r>
      <w:r w:rsidR="005A36BA" w:rsidRPr="005A36BA">
        <w:rPr>
          <w:rFonts w:eastAsia="Times New Roman"/>
          <w:lang w:eastAsia="lv-LV"/>
        </w:rPr>
        <w:t>.pielikums</w:t>
      </w:r>
      <w:bookmarkEnd w:id="160"/>
    </w:p>
    <w:p w14:paraId="6023500A" w14:textId="77777777" w:rsidR="00102015" w:rsidRDefault="005A36BA" w:rsidP="00102015">
      <w:pPr>
        <w:jc w:val="right"/>
        <w:rPr>
          <w:rFonts w:cs="Times New Roman"/>
          <w:szCs w:val="24"/>
        </w:rPr>
      </w:pPr>
      <w:r w:rsidRPr="005A36BA">
        <w:rPr>
          <w:rFonts w:eastAsia="Times New Roman" w:cs="Times New Roman"/>
          <w:szCs w:val="24"/>
          <w:lang w:eastAsia="lv-LV"/>
        </w:rPr>
        <w:t>Iepirkuma "</w:t>
      </w:r>
      <w:r w:rsidR="00102015" w:rsidRPr="003E0EA9">
        <w:rPr>
          <w:rFonts w:cs="Times New Roman"/>
          <w:szCs w:val="24"/>
        </w:rPr>
        <w:t xml:space="preserve">Pieaugušo neformālās izglītības </w:t>
      </w:r>
    </w:p>
    <w:p w14:paraId="32169E75" w14:textId="2256345B" w:rsidR="007D2B3B" w:rsidRDefault="00102015" w:rsidP="00102015">
      <w:pPr>
        <w:jc w:val="right"/>
        <w:rPr>
          <w:rFonts w:eastAsia="Times New Roman" w:cs="Times New Roman"/>
          <w:szCs w:val="24"/>
          <w:lang w:eastAsia="lv-LV"/>
        </w:rPr>
      </w:pPr>
      <w:r w:rsidRPr="003E0EA9">
        <w:rPr>
          <w:rFonts w:cs="Times New Roman"/>
          <w:szCs w:val="24"/>
        </w:rPr>
        <w:t>programmu īstenošana ieslodzījuma vietās</w:t>
      </w:r>
      <w:r w:rsidR="005A36BA" w:rsidRPr="005A36BA">
        <w:rPr>
          <w:rFonts w:eastAsia="Times New Roman" w:cs="Times New Roman"/>
          <w:szCs w:val="24"/>
          <w:lang w:eastAsia="lv-LV"/>
        </w:rPr>
        <w:t xml:space="preserve">" </w:t>
      </w:r>
    </w:p>
    <w:p w14:paraId="28C9CAF8"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607C451D" w14:textId="1C550CBA" w:rsidR="005A36BA" w:rsidRPr="005A36BA" w:rsidRDefault="005A36BA" w:rsidP="005A36BA">
      <w:pPr>
        <w:jc w:val="right"/>
        <w:rPr>
          <w:rFonts w:cs="Times New Roman"/>
          <w:szCs w:val="24"/>
        </w:rPr>
      </w:pPr>
      <w:r w:rsidRPr="004808BE">
        <w:rPr>
          <w:rFonts w:eastAsia="Times New Roman" w:cs="Times New Roman"/>
          <w:szCs w:val="24"/>
          <w:lang w:eastAsia="lv-LV"/>
        </w:rPr>
        <w:t>Nr. IeVP </w:t>
      </w:r>
      <w:r w:rsidR="00AD7834" w:rsidRPr="00792D20">
        <w:rPr>
          <w:lang w:eastAsia="lv-LV"/>
        </w:rPr>
        <w:t>201</w:t>
      </w:r>
      <w:r w:rsidR="00AD7834">
        <w:rPr>
          <w:lang w:eastAsia="lv-LV"/>
        </w:rPr>
        <w:t>8</w:t>
      </w:r>
      <w:r w:rsidR="00AD7834" w:rsidRPr="00792D20">
        <w:rPr>
          <w:lang w:eastAsia="lv-LV"/>
        </w:rPr>
        <w:t>/</w:t>
      </w:r>
      <w:r w:rsidR="002B6B2A">
        <w:rPr>
          <w:rFonts w:eastAsia="Times New Roman" w:cs="Times New Roman"/>
          <w:szCs w:val="24"/>
          <w:lang w:eastAsia="lv-LV"/>
        </w:rPr>
        <w:t>32</w:t>
      </w:r>
      <w:r w:rsidR="00191AE0">
        <w:rPr>
          <w:rFonts w:eastAsia="Times New Roman"/>
          <w:lang w:eastAsia="lv-LV"/>
        </w:rPr>
        <w:t>/</w:t>
      </w:r>
      <w:r w:rsidRPr="004808BE">
        <w:rPr>
          <w:rFonts w:eastAsia="Times New Roman" w:cs="Times New Roman"/>
          <w:szCs w:val="24"/>
          <w:lang w:eastAsia="lv-LV"/>
        </w:rPr>
        <w:t>ESF)</w:t>
      </w:r>
      <w:r w:rsidRPr="005A36BA">
        <w:rPr>
          <w:rFonts w:eastAsia="Times New Roman" w:cs="Times New Roman"/>
          <w:szCs w:val="24"/>
          <w:lang w:eastAsia="lv-LV"/>
        </w:rPr>
        <w:t xml:space="preserve"> </w:t>
      </w:r>
    </w:p>
    <w:p w14:paraId="1A744C25" w14:textId="77777777" w:rsidR="005A36BA" w:rsidRDefault="005A36BA" w:rsidP="005A36BA">
      <w:pPr>
        <w:spacing w:after="160" w:line="259" w:lineRule="auto"/>
        <w:jc w:val="center"/>
        <w:rPr>
          <w:b/>
          <w:szCs w:val="24"/>
        </w:rPr>
      </w:pPr>
    </w:p>
    <w:p w14:paraId="51A01660" w14:textId="77777777" w:rsidR="00EB3203" w:rsidRPr="00293188" w:rsidRDefault="00EB3203" w:rsidP="00EB3203">
      <w:pPr>
        <w:jc w:val="center"/>
        <w:rPr>
          <w:rFonts w:eastAsia="Times New Roman" w:cs="Times New Roman"/>
          <w:b/>
          <w:szCs w:val="24"/>
        </w:rPr>
      </w:pPr>
      <w:r w:rsidRPr="00293188">
        <w:rPr>
          <w:rFonts w:eastAsia="Times New Roman" w:cs="Times New Roman"/>
          <w:b/>
          <w:szCs w:val="24"/>
        </w:rPr>
        <w:t>TEHNISKĀ SPECIFIKĀCIJA</w:t>
      </w:r>
    </w:p>
    <w:p w14:paraId="0587510C" w14:textId="77777777" w:rsidR="00EB3203" w:rsidRPr="00293188" w:rsidRDefault="00EB3203" w:rsidP="00EB3203">
      <w:pPr>
        <w:jc w:val="center"/>
        <w:rPr>
          <w:rFonts w:eastAsia="Times New Roman" w:cs="Times New Roman"/>
          <w:b/>
          <w:szCs w:val="24"/>
        </w:rPr>
      </w:pPr>
      <w:r w:rsidRPr="00293188">
        <w:rPr>
          <w:rFonts w:eastAsiaTheme="majorEastAsia" w:cs="Times New Roman"/>
          <w:b/>
          <w:szCs w:val="24"/>
          <w:lang w:eastAsia="lv-LV"/>
        </w:rPr>
        <w:t>"</w:t>
      </w:r>
      <w:r>
        <w:rPr>
          <w:rFonts w:eastAsia="Times New Roman" w:cs="Times New Roman"/>
          <w:b/>
          <w:szCs w:val="24"/>
        </w:rPr>
        <w:t>Neformālās</w:t>
      </w:r>
      <w:r w:rsidRPr="00293188">
        <w:rPr>
          <w:rFonts w:eastAsia="Times New Roman" w:cs="Times New Roman"/>
          <w:b/>
          <w:szCs w:val="24"/>
        </w:rPr>
        <w:t xml:space="preserve"> izglītības organizēšana ieslodzījuma vietās</w:t>
      </w:r>
      <w:r w:rsidRPr="00293188">
        <w:rPr>
          <w:rFonts w:eastAsiaTheme="majorEastAsia" w:cs="Times New Roman"/>
          <w:b/>
          <w:szCs w:val="24"/>
          <w:lang w:eastAsia="lv-LV"/>
        </w:rPr>
        <w:t>"</w:t>
      </w:r>
    </w:p>
    <w:p w14:paraId="333CE99D" w14:textId="77777777" w:rsidR="00EB3203" w:rsidRPr="00293188" w:rsidRDefault="00EB3203" w:rsidP="00EB3203">
      <w:pPr>
        <w:rPr>
          <w:rFonts w:eastAsia="Times New Roman" w:cs="Times New Roman"/>
          <w:szCs w:val="24"/>
        </w:rPr>
      </w:pPr>
    </w:p>
    <w:p w14:paraId="42DB04FA" w14:textId="77777777" w:rsidR="00EB3203" w:rsidRPr="00293188" w:rsidRDefault="00EB3203" w:rsidP="00EB3203">
      <w:pPr>
        <w:widowControl w:val="0"/>
        <w:numPr>
          <w:ilvl w:val="0"/>
          <w:numId w:val="38"/>
        </w:numPr>
        <w:tabs>
          <w:tab w:val="left" w:pos="426"/>
          <w:tab w:val="left" w:pos="851"/>
        </w:tabs>
        <w:overflowPunct w:val="0"/>
        <w:autoSpaceDE w:val="0"/>
        <w:autoSpaceDN w:val="0"/>
        <w:adjustRightInd w:val="0"/>
        <w:ind w:left="0" w:firstLine="426"/>
        <w:contextualSpacing/>
        <w:rPr>
          <w:rFonts w:eastAsia="Times New Roman" w:cs="Times New Roman"/>
          <w:b/>
          <w:iCs/>
          <w:kern w:val="28"/>
          <w:szCs w:val="24"/>
          <w:lang w:eastAsia="lv-LV"/>
        </w:rPr>
      </w:pPr>
      <w:r w:rsidRPr="00293188">
        <w:rPr>
          <w:rFonts w:eastAsia="Times New Roman" w:cs="Times New Roman"/>
          <w:b/>
          <w:iCs/>
          <w:kern w:val="28"/>
          <w:szCs w:val="24"/>
          <w:lang w:eastAsia="lv-LV"/>
        </w:rPr>
        <w:t>Pakalpojuma mērķis uzdevumi un vispārējs apraksts:</w:t>
      </w:r>
    </w:p>
    <w:p w14:paraId="675AB599" w14:textId="5E80DCB3" w:rsidR="00EB3203" w:rsidRPr="00293188" w:rsidRDefault="00EB3203" w:rsidP="00EB3203">
      <w:pPr>
        <w:widowControl w:val="0"/>
        <w:numPr>
          <w:ilvl w:val="1"/>
          <w:numId w:val="38"/>
        </w:numPr>
        <w:tabs>
          <w:tab w:val="left" w:pos="426"/>
          <w:tab w:val="left" w:pos="851"/>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szCs w:val="24"/>
        </w:rPr>
        <w:t xml:space="preserve">Pakalpojuma </w:t>
      </w:r>
      <w:r w:rsidRPr="00217755">
        <w:rPr>
          <w:rFonts w:eastAsia="Times New Roman" w:cs="Times New Roman"/>
          <w:szCs w:val="24"/>
        </w:rPr>
        <w:t>mērķis ir nodrošināt neformālās izglītības organizēšanu</w:t>
      </w:r>
      <w:r w:rsidRPr="00217755">
        <w:rPr>
          <w:rFonts w:eastAsia="Times New Roman" w:cs="Times New Roman"/>
          <w:iCs/>
          <w:kern w:val="28"/>
          <w:szCs w:val="24"/>
          <w:lang w:eastAsia="lv-LV"/>
        </w:rPr>
        <w:t xml:space="preserve"> </w:t>
      </w:r>
      <w:r w:rsidRPr="00217755">
        <w:rPr>
          <w:rFonts w:eastAsia="Times New Roman" w:cs="Times New Roman"/>
          <w:szCs w:val="24"/>
        </w:rPr>
        <w:t>ieslodzītajām personām</w:t>
      </w:r>
      <w:r w:rsidRPr="00217755">
        <w:rPr>
          <w:rFonts w:eastAsia="Times New Roman" w:cs="Times New Roman"/>
          <w:iCs/>
          <w:szCs w:val="24"/>
        </w:rPr>
        <w:t xml:space="preserve"> </w:t>
      </w:r>
      <w:r w:rsidRPr="00217755">
        <w:rPr>
          <w:rFonts w:eastAsiaTheme="majorEastAsia" w:cs="Times New Roman"/>
          <w:szCs w:val="24"/>
          <w:lang w:eastAsia="lv-LV"/>
        </w:rPr>
        <w:t xml:space="preserve">Eiropas Sociālā fonda projekta Nr.9.1.2.0/16/I/001 "Bijušo ieslodzīto integrācija sabiedrībā un darba tirgū" (turpmāk – Projekts) </w:t>
      </w:r>
      <w:r w:rsidRPr="00217755">
        <w:rPr>
          <w:rFonts w:eastAsia="Times New Roman" w:cs="Times New Roman"/>
          <w:szCs w:val="24"/>
        </w:rPr>
        <w:t>ietvaros</w:t>
      </w:r>
      <w:r w:rsidR="00756F65" w:rsidRPr="00217755">
        <w:rPr>
          <w:rFonts w:eastAsia="Times New Roman" w:cs="Times New Roman"/>
          <w:szCs w:val="24"/>
        </w:rPr>
        <w:t xml:space="preserve"> </w:t>
      </w:r>
      <w:r w:rsidR="00C06521" w:rsidRPr="00217755">
        <w:rPr>
          <w:rFonts w:eastAsia="Times New Roman" w:cs="Times New Roman"/>
          <w:szCs w:val="24"/>
        </w:rPr>
        <w:t>un pretendentam (pakalpojumu sniedzējam) nodrošinot to, ka tā</w:t>
      </w:r>
      <w:r w:rsidR="00756F65" w:rsidRPr="00217755">
        <w:rPr>
          <w:rFonts w:cs="Times New Roman"/>
          <w:szCs w:val="24"/>
        </w:rPr>
        <w:t xml:space="preserve"> piedāvātās programmas apguves rezultātā ieslodzītie iegūs darba prasmes, kas viņiem palīdzēs iesaistīties darba tirgū pēc atbrīvošanas no brīvības atņemšanas iestādes</w:t>
      </w:r>
      <w:r w:rsidRPr="00217755">
        <w:rPr>
          <w:rFonts w:eastAsia="Times New Roman" w:cs="Times New Roman"/>
          <w:szCs w:val="24"/>
        </w:rPr>
        <w:t>.</w:t>
      </w:r>
      <w:r w:rsidRPr="00293188">
        <w:rPr>
          <w:rFonts w:eastAsia="Times New Roman" w:cs="Times New Roman"/>
          <w:szCs w:val="24"/>
        </w:rPr>
        <w:t xml:space="preserve"> Informācija par Projektu ir pieejama interneta vietnē </w:t>
      </w:r>
      <w:hyperlink r:id="rId11" w:history="1">
        <w:r w:rsidRPr="00293188">
          <w:rPr>
            <w:rFonts w:eastAsia="Times New Roman" w:cs="Times New Roman"/>
            <w:color w:val="0000FF"/>
            <w:szCs w:val="24"/>
            <w:u w:val="single"/>
          </w:rPr>
          <w:t>www.ievp.gov.lv</w:t>
        </w:r>
      </w:hyperlink>
      <w:r w:rsidRPr="00293188">
        <w:rPr>
          <w:rFonts w:eastAsia="Times New Roman" w:cs="Times New Roman"/>
          <w:szCs w:val="24"/>
        </w:rPr>
        <w:t xml:space="preserve">. </w:t>
      </w:r>
    </w:p>
    <w:p w14:paraId="1DF59310" w14:textId="77777777" w:rsidR="00EB3203" w:rsidRPr="00B42E6B" w:rsidRDefault="00EB3203" w:rsidP="00EB3203">
      <w:pPr>
        <w:widowControl w:val="0"/>
        <w:numPr>
          <w:ilvl w:val="1"/>
          <w:numId w:val="38"/>
        </w:numPr>
        <w:tabs>
          <w:tab w:val="left" w:pos="426"/>
          <w:tab w:val="left" w:pos="851"/>
        </w:tabs>
        <w:autoSpaceDE w:val="0"/>
        <w:autoSpaceDN w:val="0"/>
        <w:adjustRightInd w:val="0"/>
        <w:ind w:left="0" w:firstLine="426"/>
        <w:contextualSpacing/>
        <w:rPr>
          <w:rFonts w:eastAsia="Times New Roman" w:cs="Times New Roman"/>
          <w:b/>
          <w:szCs w:val="24"/>
        </w:rPr>
      </w:pPr>
      <w:r w:rsidRPr="00293188">
        <w:rPr>
          <w:rFonts w:eastAsia="Times New Roman" w:cs="Times New Roman"/>
          <w:szCs w:val="24"/>
        </w:rPr>
        <w:t xml:space="preserve">  </w:t>
      </w:r>
      <w:r w:rsidRPr="00293188">
        <w:rPr>
          <w:rFonts w:eastAsia="Times New Roman" w:cs="Times New Roman"/>
          <w:iCs/>
          <w:kern w:val="28"/>
          <w:szCs w:val="24"/>
          <w:lang w:eastAsia="lv-LV"/>
        </w:rPr>
        <w:t>Pakalpojuma ietvaros ir veicama ieslodzījuma vietas administrācijas nosūtīto ieslodzīto personu mācību grupas komplektēšana un</w:t>
      </w:r>
      <w:r w:rsidRPr="00293188">
        <w:rPr>
          <w:rFonts w:eastAsia="Times New Roman" w:cs="Times New Roman"/>
          <w:szCs w:val="24"/>
        </w:rPr>
        <w:t xml:space="preserve">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īstenošana.</w:t>
      </w:r>
    </w:p>
    <w:p w14:paraId="7117968A" w14:textId="77777777" w:rsidR="00EB3203" w:rsidRPr="00293188" w:rsidRDefault="00EB3203" w:rsidP="00EB3203">
      <w:pPr>
        <w:widowControl w:val="0"/>
        <w:numPr>
          <w:ilvl w:val="1"/>
          <w:numId w:val="38"/>
        </w:numPr>
        <w:tabs>
          <w:tab w:val="left" w:pos="426"/>
          <w:tab w:val="left" w:pos="851"/>
        </w:tabs>
        <w:autoSpaceDE w:val="0"/>
        <w:autoSpaceDN w:val="0"/>
        <w:adjustRightInd w:val="0"/>
        <w:ind w:left="0" w:firstLine="426"/>
        <w:contextualSpacing/>
        <w:rPr>
          <w:rFonts w:eastAsia="Times New Roman" w:cs="Times New Roman"/>
          <w:b/>
          <w:szCs w:val="24"/>
        </w:rPr>
      </w:pPr>
      <w:r>
        <w:rPr>
          <w:rFonts w:eastAsia="Times New Roman" w:cs="Times New Roman"/>
          <w:szCs w:val="24"/>
        </w:rPr>
        <w:t xml:space="preserve">Pakalpojuma sniegšanas ilgums vienai ieslodzīto personu mācību grupai nevar pārsniegt 2 (divus) mēnešus no attiecīgās mācību grupas apmācību uzsākšanas. </w:t>
      </w:r>
      <w:r w:rsidRPr="00987CBC">
        <w:t>Objektīvas nepieciešamības gadījumā</w:t>
      </w:r>
      <w:r>
        <w:t>,</w:t>
      </w:r>
      <w:r w:rsidRPr="00987CBC">
        <w:t xml:space="preserve"> </w:t>
      </w:r>
      <w:r>
        <w:t>P</w:t>
      </w:r>
      <w:r w:rsidRPr="00987CBC">
        <w:t>akalpojuma snied</w:t>
      </w:r>
      <w:r>
        <w:t xml:space="preserve">zējam, </w:t>
      </w:r>
      <w:r w:rsidRPr="00CB2E49">
        <w:t xml:space="preserve">rakstiski vienojoties ar </w:t>
      </w:r>
      <w:r>
        <w:t>P</w:t>
      </w:r>
      <w:r w:rsidRPr="00987CBC">
        <w:t>asūtītāj</w:t>
      </w:r>
      <w:r>
        <w:t>u,</w:t>
      </w:r>
      <w:r w:rsidRPr="00987CBC">
        <w:t xml:space="preserve"> tabulā norādīto plānoto pakalpojuma sniegšanas </w:t>
      </w:r>
      <w:r>
        <w:t>ilgumu</w:t>
      </w:r>
      <w:r w:rsidRPr="00987CBC">
        <w:t xml:space="preserve"> var </w:t>
      </w:r>
      <w:r>
        <w:t>mainīt.</w:t>
      </w:r>
    </w:p>
    <w:p w14:paraId="30F72225" w14:textId="77777777" w:rsidR="00EB3203" w:rsidRPr="00293188" w:rsidRDefault="00EB3203" w:rsidP="00EB3203">
      <w:pPr>
        <w:widowControl w:val="0"/>
        <w:numPr>
          <w:ilvl w:val="1"/>
          <w:numId w:val="38"/>
        </w:numPr>
        <w:tabs>
          <w:tab w:val="left" w:pos="426"/>
          <w:tab w:val="left" w:pos="567"/>
          <w:tab w:val="left" w:pos="851"/>
        </w:tabs>
        <w:autoSpaceDE w:val="0"/>
        <w:autoSpaceDN w:val="0"/>
        <w:adjustRightInd w:val="0"/>
        <w:ind w:left="0" w:firstLine="426"/>
        <w:contextualSpacing/>
        <w:rPr>
          <w:rFonts w:eastAsia="Times New Roman" w:cs="Times New Roman"/>
          <w:szCs w:val="24"/>
        </w:rPr>
      </w:pPr>
      <w:r w:rsidRPr="00293188">
        <w:rPr>
          <w:rFonts w:eastAsia="Times New Roman" w:cs="Times New Roman"/>
          <w:szCs w:val="24"/>
        </w:rPr>
        <w:t xml:space="preserve">Pakalpojuma ietvaros, pasākumu koordināciju starp Pakalpojuma sniedzēju un ieslodzījuma vietas administrāciju nodrošina Ieslodzījuma vietu pārvaldes Projekta </w:t>
      </w:r>
      <w:r>
        <w:rPr>
          <w:rFonts w:eastAsia="Times New Roman" w:cs="Times New Roman"/>
          <w:szCs w:val="24"/>
        </w:rPr>
        <w:t>darbinieks</w:t>
      </w:r>
      <w:r w:rsidRPr="00293188">
        <w:rPr>
          <w:rFonts w:eastAsia="Times New Roman" w:cs="Times New Roman"/>
          <w:szCs w:val="24"/>
        </w:rPr>
        <w:t xml:space="preserve">. </w:t>
      </w:r>
    </w:p>
    <w:p w14:paraId="13E5C295" w14:textId="77777777" w:rsidR="00EB3203" w:rsidRPr="00293188" w:rsidRDefault="00EB3203" w:rsidP="00EB3203">
      <w:pPr>
        <w:widowControl w:val="0"/>
        <w:numPr>
          <w:ilvl w:val="1"/>
          <w:numId w:val="38"/>
        </w:numPr>
        <w:tabs>
          <w:tab w:val="left" w:pos="426"/>
          <w:tab w:val="left" w:pos="567"/>
          <w:tab w:val="left" w:pos="851"/>
        </w:tabs>
        <w:autoSpaceDE w:val="0"/>
        <w:autoSpaceDN w:val="0"/>
        <w:adjustRightInd w:val="0"/>
        <w:ind w:left="0" w:firstLine="426"/>
        <w:contextualSpacing/>
        <w:rPr>
          <w:rFonts w:eastAsia="Times New Roman" w:cs="Times New Roman"/>
          <w:szCs w:val="24"/>
        </w:rPr>
      </w:pPr>
      <w:r w:rsidRPr="00293188">
        <w:rPr>
          <w:rFonts w:eastAsia="Times New Roman" w:cs="Times New Roman"/>
          <w:szCs w:val="24"/>
        </w:rPr>
        <w:t>Pakalpojums ir jānodrošina, ņemot vērā brīvības atņemšanas soda, kā arī apcietinājuma izpildi reglamentējošos tiesību aktus un ieslodzījuma vietu iekšējās kārtības noteikumus.</w:t>
      </w:r>
    </w:p>
    <w:p w14:paraId="70667923" w14:textId="77777777" w:rsidR="00EB3203" w:rsidRPr="000B6C37" w:rsidRDefault="00EB3203" w:rsidP="00EB3203">
      <w:pPr>
        <w:widowControl w:val="0"/>
        <w:numPr>
          <w:ilvl w:val="1"/>
          <w:numId w:val="38"/>
        </w:numPr>
        <w:tabs>
          <w:tab w:val="left" w:pos="426"/>
          <w:tab w:val="left" w:pos="567"/>
          <w:tab w:val="left" w:pos="851"/>
        </w:tabs>
        <w:autoSpaceDE w:val="0"/>
        <w:autoSpaceDN w:val="0"/>
        <w:adjustRightInd w:val="0"/>
        <w:ind w:left="0" w:firstLine="426"/>
        <w:contextualSpacing/>
        <w:rPr>
          <w:rFonts w:eastAsia="Times New Roman" w:cs="Times New Roman"/>
          <w:szCs w:val="24"/>
        </w:rPr>
      </w:pPr>
      <w:r w:rsidRPr="00CB2E49">
        <w:rPr>
          <w:rFonts w:eastAsia="Times New Roman" w:cs="Times New Roman"/>
          <w:szCs w:val="24"/>
        </w:rPr>
        <w:t>Līguma darbības laikā Pasūtītājs ir tiesīgs mācību grupu komplektēt citā ieslodzījuma vietā (attiecīgajā Iepirkumu daļā minētajā ieslodzījuma vietā)</w:t>
      </w:r>
      <w:r w:rsidRPr="00442B1A">
        <w:rPr>
          <w:rFonts w:eastAsia="Times New Roman" w:cs="Times New Roman"/>
          <w:szCs w:val="24"/>
        </w:rPr>
        <w:t>.</w:t>
      </w:r>
    </w:p>
    <w:p w14:paraId="26421799" w14:textId="766ACF1C" w:rsidR="00276D14" w:rsidRDefault="00EB3203" w:rsidP="00EB3203">
      <w:pPr>
        <w:widowControl w:val="0"/>
        <w:numPr>
          <w:ilvl w:val="1"/>
          <w:numId w:val="38"/>
        </w:numPr>
        <w:tabs>
          <w:tab w:val="left" w:pos="426"/>
          <w:tab w:val="left" w:pos="567"/>
          <w:tab w:val="left" w:pos="851"/>
        </w:tabs>
        <w:autoSpaceDE w:val="0"/>
        <w:autoSpaceDN w:val="0"/>
        <w:adjustRightInd w:val="0"/>
        <w:ind w:left="0" w:firstLine="426"/>
        <w:contextualSpacing/>
        <w:rPr>
          <w:rFonts w:eastAsia="Times New Roman" w:cs="Times New Roman"/>
          <w:szCs w:val="24"/>
        </w:rPr>
      </w:pPr>
      <w:r w:rsidRPr="00293188">
        <w:rPr>
          <w:rFonts w:eastAsia="Times New Roman" w:cs="Times New Roman"/>
          <w:szCs w:val="24"/>
        </w:rPr>
        <w:t xml:space="preserve">Pakalpojuma sniegšanas vieta, īstenojamā </w:t>
      </w:r>
      <w:r>
        <w:rPr>
          <w:rFonts w:eastAsia="Times New Roman" w:cs="Times New Roman"/>
          <w:szCs w:val="24"/>
        </w:rPr>
        <w:t>neformālās</w:t>
      </w:r>
      <w:r w:rsidRPr="00293188">
        <w:rPr>
          <w:rFonts w:eastAsia="Times New Roman" w:cs="Times New Roman"/>
          <w:szCs w:val="24"/>
        </w:rPr>
        <w:t xml:space="preserve"> izglītības programma, plānotais pakalpojuma sniegšanas laiks, apjoms un iesaistāmo ieslodzīto personu skaits:</w:t>
      </w:r>
    </w:p>
    <w:p w14:paraId="50900101" w14:textId="77777777" w:rsidR="00EB3203" w:rsidRPr="00293188" w:rsidRDefault="00EB3203" w:rsidP="00EB3203">
      <w:pPr>
        <w:widowControl w:val="0"/>
        <w:tabs>
          <w:tab w:val="left" w:pos="567"/>
        </w:tabs>
        <w:autoSpaceDE w:val="0"/>
        <w:autoSpaceDN w:val="0"/>
        <w:adjustRightInd w:val="0"/>
        <w:rPr>
          <w:rFonts w:eastAsia="Times New Roman" w:cs="Times New Roman"/>
          <w:b/>
          <w:szCs w:val="24"/>
        </w:rPr>
      </w:pP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p>
    <w:tbl>
      <w:tblPr>
        <w:tblW w:w="9546"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
        <w:gridCol w:w="846"/>
        <w:gridCol w:w="2126"/>
        <w:gridCol w:w="2552"/>
        <w:gridCol w:w="1275"/>
        <w:gridCol w:w="993"/>
        <w:gridCol w:w="1722"/>
        <w:gridCol w:w="21"/>
      </w:tblGrid>
      <w:tr w:rsidR="00EB3203" w:rsidRPr="00FA7E2D" w14:paraId="2D1310A3" w14:textId="77777777" w:rsidTr="00063274">
        <w:trPr>
          <w:gridBefore w:val="1"/>
          <w:wBefore w:w="11" w:type="dxa"/>
        </w:trPr>
        <w:tc>
          <w:tcPr>
            <w:tcW w:w="846" w:type="dxa"/>
            <w:shd w:val="clear" w:color="auto" w:fill="auto"/>
          </w:tcPr>
          <w:p w14:paraId="3F835496" w14:textId="77777777" w:rsidR="00EB3203" w:rsidRPr="00E26E80" w:rsidRDefault="00EB3203" w:rsidP="00063274">
            <w:pPr>
              <w:rPr>
                <w:lang w:val="en-US"/>
              </w:rPr>
            </w:pPr>
            <w:r w:rsidRPr="00E26E80">
              <w:rPr>
                <w:lang w:val="en-US"/>
              </w:rPr>
              <w:t>Iepir-kuma daļas Nr.</w:t>
            </w:r>
          </w:p>
        </w:tc>
        <w:tc>
          <w:tcPr>
            <w:tcW w:w="2126" w:type="dxa"/>
            <w:shd w:val="clear" w:color="auto" w:fill="auto"/>
          </w:tcPr>
          <w:p w14:paraId="2C50D470" w14:textId="77777777" w:rsidR="00EB3203" w:rsidRPr="00E26E80" w:rsidRDefault="00EB3203" w:rsidP="00063274">
            <w:pPr>
              <w:rPr>
                <w:lang w:val="en-US"/>
              </w:rPr>
            </w:pPr>
            <w:r w:rsidRPr="00E26E80">
              <w:rPr>
                <w:lang w:val="en-US"/>
              </w:rPr>
              <w:t>Ieslodzījuma vietas nosaukums</w:t>
            </w:r>
          </w:p>
        </w:tc>
        <w:tc>
          <w:tcPr>
            <w:tcW w:w="2552" w:type="dxa"/>
            <w:shd w:val="clear" w:color="auto" w:fill="auto"/>
          </w:tcPr>
          <w:p w14:paraId="33F28D47" w14:textId="77777777" w:rsidR="00EB3203" w:rsidRPr="00E26E80" w:rsidRDefault="00EB3203" w:rsidP="00063274">
            <w:pPr>
              <w:rPr>
                <w:lang w:val="en-US"/>
              </w:rPr>
            </w:pPr>
            <w:r w:rsidRPr="00E26E80">
              <w:rPr>
                <w:lang w:val="en-US"/>
              </w:rPr>
              <w:t xml:space="preserve">Īstenojamā </w:t>
            </w:r>
            <w:r>
              <w:rPr>
                <w:lang w:val="en-US"/>
              </w:rPr>
              <w:t>neformālās</w:t>
            </w:r>
            <w:r w:rsidRPr="00E26E80">
              <w:rPr>
                <w:lang w:val="en-US"/>
              </w:rPr>
              <w:t xml:space="preserve"> izglītības programma  </w:t>
            </w:r>
          </w:p>
        </w:tc>
        <w:tc>
          <w:tcPr>
            <w:tcW w:w="1275" w:type="dxa"/>
            <w:shd w:val="clear" w:color="auto" w:fill="auto"/>
          </w:tcPr>
          <w:p w14:paraId="7B22A64B" w14:textId="77777777" w:rsidR="00EB3203" w:rsidRPr="00E26E80" w:rsidRDefault="00EB3203" w:rsidP="00063274">
            <w:pPr>
              <w:rPr>
                <w:lang w:val="en-US"/>
              </w:rPr>
            </w:pPr>
            <w:r w:rsidRPr="00E26E80">
              <w:rPr>
                <w:lang w:val="en-US"/>
              </w:rPr>
              <w:t>Plānotais iesaistāmo ieslodzīto personu skaits vienā grupā</w:t>
            </w:r>
          </w:p>
        </w:tc>
        <w:tc>
          <w:tcPr>
            <w:tcW w:w="993" w:type="dxa"/>
            <w:shd w:val="clear" w:color="auto" w:fill="auto"/>
          </w:tcPr>
          <w:p w14:paraId="7B5292B7" w14:textId="77777777" w:rsidR="00EB3203" w:rsidRPr="00E26E80" w:rsidRDefault="00EB3203" w:rsidP="00063274">
            <w:pPr>
              <w:rPr>
                <w:lang w:val="en-US"/>
              </w:rPr>
            </w:pPr>
            <w:r w:rsidRPr="00E26E80">
              <w:rPr>
                <w:lang w:val="en-US"/>
              </w:rPr>
              <w:t>Mācību grupu skaits</w:t>
            </w:r>
          </w:p>
        </w:tc>
        <w:tc>
          <w:tcPr>
            <w:tcW w:w="1743" w:type="dxa"/>
            <w:gridSpan w:val="2"/>
            <w:shd w:val="clear" w:color="auto" w:fill="auto"/>
          </w:tcPr>
          <w:p w14:paraId="29D35FE8" w14:textId="77777777" w:rsidR="00EB3203" w:rsidRPr="00E26E80" w:rsidRDefault="00EB3203" w:rsidP="00063274">
            <w:pPr>
              <w:rPr>
                <w:lang w:val="en-US"/>
              </w:rPr>
            </w:pPr>
            <w:r w:rsidRPr="00E26E80">
              <w:t xml:space="preserve">Plānotais pakalpojuma īstenošanas laiks 2018.gadā *  </w:t>
            </w:r>
          </w:p>
        </w:tc>
      </w:tr>
      <w:tr w:rsidR="00EB3203" w:rsidRPr="00FA7E2D" w14:paraId="68C915EF" w14:textId="77777777" w:rsidTr="00F87F4C">
        <w:trPr>
          <w:gridBefore w:val="1"/>
          <w:wBefore w:w="11" w:type="dxa"/>
          <w:trHeight w:val="161"/>
        </w:trPr>
        <w:tc>
          <w:tcPr>
            <w:tcW w:w="846" w:type="dxa"/>
            <w:shd w:val="clear" w:color="auto" w:fill="auto"/>
          </w:tcPr>
          <w:p w14:paraId="4F721062" w14:textId="77777777" w:rsidR="00EB3203" w:rsidRPr="00E26E80" w:rsidRDefault="00EB3203" w:rsidP="00063274">
            <w:pPr>
              <w:rPr>
                <w:b/>
                <w:lang w:val="en-US"/>
              </w:rPr>
            </w:pPr>
            <w:r w:rsidRPr="00E26E80">
              <w:rPr>
                <w:b/>
                <w:lang w:val="en-US"/>
              </w:rPr>
              <w:t>1.</w:t>
            </w:r>
          </w:p>
        </w:tc>
        <w:tc>
          <w:tcPr>
            <w:tcW w:w="2126" w:type="dxa"/>
            <w:shd w:val="clear" w:color="auto" w:fill="auto"/>
          </w:tcPr>
          <w:p w14:paraId="65EB7144" w14:textId="77777777" w:rsidR="00EB3203" w:rsidRPr="00C6499B" w:rsidRDefault="00EB3203" w:rsidP="00063274">
            <w:pPr>
              <w:rPr>
                <w:b/>
                <w:lang w:val="en-US"/>
              </w:rPr>
            </w:pPr>
            <w:r w:rsidRPr="00C6499B">
              <w:rPr>
                <w:b/>
                <w:lang w:val="en-US"/>
              </w:rPr>
              <w:t>Brasas cietums</w:t>
            </w:r>
          </w:p>
          <w:p w14:paraId="14652C9A" w14:textId="77777777" w:rsidR="00EB3203" w:rsidRPr="00E26E80" w:rsidRDefault="00EB3203" w:rsidP="00063274">
            <w:pPr>
              <w:rPr>
                <w:lang w:val="en-US"/>
              </w:rPr>
            </w:pPr>
          </w:p>
          <w:p w14:paraId="086CBCD5" w14:textId="77777777" w:rsidR="00EB3203" w:rsidRPr="00E26E80" w:rsidRDefault="00EB3203" w:rsidP="00063274">
            <w:pPr>
              <w:rPr>
                <w:lang w:val="en-US"/>
              </w:rPr>
            </w:pPr>
          </w:p>
          <w:p w14:paraId="4E94E349" w14:textId="77777777" w:rsidR="00EB3203" w:rsidRPr="00E26E80" w:rsidRDefault="00EB3203" w:rsidP="00063274">
            <w:pPr>
              <w:rPr>
                <w:lang w:val="en-US"/>
              </w:rPr>
            </w:pPr>
          </w:p>
          <w:p w14:paraId="273E1D58" w14:textId="66D1A174" w:rsidR="00EB3203" w:rsidRDefault="00EB3203" w:rsidP="00063274">
            <w:pPr>
              <w:rPr>
                <w:b/>
                <w:lang w:val="en-US"/>
              </w:rPr>
            </w:pPr>
          </w:p>
          <w:p w14:paraId="14F86DF2" w14:textId="77777777" w:rsidR="00EB3203" w:rsidRDefault="00EB3203" w:rsidP="00063274">
            <w:pPr>
              <w:rPr>
                <w:b/>
                <w:lang w:val="en-US"/>
              </w:rPr>
            </w:pPr>
          </w:p>
          <w:p w14:paraId="199EA081" w14:textId="77777777" w:rsidR="00EB3203" w:rsidRPr="00C6499B" w:rsidRDefault="00EB3203" w:rsidP="00063274">
            <w:pPr>
              <w:rPr>
                <w:b/>
                <w:lang w:val="en-US"/>
              </w:rPr>
            </w:pPr>
            <w:r w:rsidRPr="00C6499B">
              <w:rPr>
                <w:b/>
                <w:lang w:val="en-US"/>
              </w:rPr>
              <w:t>Daugavgrīvas cietums</w:t>
            </w:r>
          </w:p>
        </w:tc>
        <w:tc>
          <w:tcPr>
            <w:tcW w:w="2552" w:type="dxa"/>
            <w:shd w:val="clear" w:color="auto" w:fill="auto"/>
          </w:tcPr>
          <w:p w14:paraId="75802231" w14:textId="406F84C9" w:rsidR="00EB3203" w:rsidRPr="00FA7E2D" w:rsidRDefault="00EB3203" w:rsidP="00063274">
            <w:pPr>
              <w:rPr>
                <w:highlight w:val="red"/>
                <w:lang w:val="en-US"/>
              </w:rPr>
            </w:pPr>
            <w:r>
              <w:rPr>
                <w:color w:val="000000"/>
                <w:lang w:eastAsia="lv-LV"/>
              </w:rPr>
              <w:t>Koka rotaļlietu un apģērbu aksesuāru izgatavošana (</w:t>
            </w:r>
            <w:r w:rsidR="00336635">
              <w:rPr>
                <w:color w:val="000000"/>
                <w:lang w:eastAsia="lv-LV"/>
              </w:rPr>
              <w:t xml:space="preserve">vismaz </w:t>
            </w:r>
            <w:r>
              <w:rPr>
                <w:color w:val="000000"/>
                <w:lang w:eastAsia="lv-LV"/>
              </w:rPr>
              <w:t>72 stundas)</w:t>
            </w:r>
          </w:p>
          <w:p w14:paraId="4FACADE2" w14:textId="77777777" w:rsidR="00EB3203" w:rsidRPr="00FA7E2D" w:rsidRDefault="00EB3203" w:rsidP="00063274">
            <w:pPr>
              <w:rPr>
                <w:highlight w:val="red"/>
                <w:lang w:val="en-US"/>
              </w:rPr>
            </w:pPr>
          </w:p>
          <w:p w14:paraId="1960F1DA" w14:textId="53C383D0" w:rsidR="00EB3203" w:rsidRDefault="00EB3203" w:rsidP="00063274">
            <w:pPr>
              <w:rPr>
                <w:color w:val="000000"/>
                <w:lang w:eastAsia="lv-LV"/>
              </w:rPr>
            </w:pPr>
          </w:p>
          <w:p w14:paraId="653F3440" w14:textId="4ECAFA0B" w:rsidR="00EB3203" w:rsidRPr="00F87F4C" w:rsidRDefault="00EB3203" w:rsidP="00063274">
            <w:pPr>
              <w:rPr>
                <w:highlight w:val="red"/>
              </w:rPr>
            </w:pPr>
            <w:r>
              <w:rPr>
                <w:color w:val="000000"/>
                <w:lang w:eastAsia="lv-LV"/>
              </w:rPr>
              <w:t>Koka rotaļlietu un apģērbu aksesuāru izgatavošana (</w:t>
            </w:r>
            <w:r w:rsidR="00336635">
              <w:rPr>
                <w:color w:val="000000"/>
                <w:lang w:eastAsia="lv-LV"/>
              </w:rPr>
              <w:t xml:space="preserve">vismaz </w:t>
            </w:r>
            <w:r>
              <w:rPr>
                <w:color w:val="000000"/>
                <w:lang w:eastAsia="lv-LV"/>
              </w:rPr>
              <w:t>72 stundas)</w:t>
            </w:r>
          </w:p>
        </w:tc>
        <w:tc>
          <w:tcPr>
            <w:tcW w:w="1275" w:type="dxa"/>
            <w:shd w:val="clear" w:color="auto" w:fill="auto"/>
          </w:tcPr>
          <w:p w14:paraId="44C47A41" w14:textId="77777777" w:rsidR="00EB3203" w:rsidRPr="00E26E80" w:rsidRDefault="00EB3203" w:rsidP="00063274">
            <w:pPr>
              <w:rPr>
                <w:lang w:val="en-US"/>
              </w:rPr>
            </w:pPr>
            <w:r w:rsidRPr="00E26E80">
              <w:rPr>
                <w:lang w:val="en-US"/>
              </w:rPr>
              <w:t>10</w:t>
            </w:r>
          </w:p>
          <w:p w14:paraId="4092E4E2" w14:textId="77777777" w:rsidR="00EB3203" w:rsidRPr="00FA7E2D" w:rsidRDefault="00EB3203" w:rsidP="00063274">
            <w:pPr>
              <w:rPr>
                <w:highlight w:val="red"/>
                <w:lang w:val="en-US"/>
              </w:rPr>
            </w:pPr>
          </w:p>
          <w:p w14:paraId="6D33551D" w14:textId="49CBB24B" w:rsidR="00EB3203" w:rsidRDefault="00EB3203" w:rsidP="00063274">
            <w:pPr>
              <w:rPr>
                <w:highlight w:val="red"/>
                <w:lang w:val="en-US"/>
              </w:rPr>
            </w:pPr>
          </w:p>
          <w:p w14:paraId="6555280D" w14:textId="77777777" w:rsidR="00EB3203" w:rsidRDefault="00EB3203" w:rsidP="00063274">
            <w:pPr>
              <w:rPr>
                <w:highlight w:val="red"/>
                <w:lang w:val="en-US"/>
              </w:rPr>
            </w:pPr>
          </w:p>
          <w:p w14:paraId="0EEE77EE" w14:textId="77777777" w:rsidR="00EB3203" w:rsidRDefault="00EB3203" w:rsidP="00063274">
            <w:pPr>
              <w:rPr>
                <w:highlight w:val="red"/>
                <w:lang w:val="en-US"/>
              </w:rPr>
            </w:pPr>
          </w:p>
          <w:p w14:paraId="6D7BACF1" w14:textId="77777777" w:rsidR="00EB3203" w:rsidRDefault="00EB3203" w:rsidP="00063274">
            <w:pPr>
              <w:rPr>
                <w:highlight w:val="red"/>
                <w:lang w:val="en-US"/>
              </w:rPr>
            </w:pPr>
          </w:p>
          <w:p w14:paraId="3CA67E54" w14:textId="77777777" w:rsidR="00EB3203" w:rsidRPr="00B708D3" w:rsidRDefault="00EB3203" w:rsidP="00063274">
            <w:pPr>
              <w:rPr>
                <w:lang w:val="en-US"/>
              </w:rPr>
            </w:pPr>
            <w:r w:rsidRPr="00B708D3">
              <w:rPr>
                <w:lang w:val="en-US"/>
              </w:rPr>
              <w:t>10</w:t>
            </w:r>
          </w:p>
          <w:p w14:paraId="5A494231" w14:textId="77777777" w:rsidR="00EB3203" w:rsidRDefault="00EB3203" w:rsidP="00063274">
            <w:pPr>
              <w:rPr>
                <w:highlight w:val="red"/>
                <w:lang w:val="en-US"/>
              </w:rPr>
            </w:pPr>
          </w:p>
          <w:p w14:paraId="6DE471CB" w14:textId="235B8B52" w:rsidR="00EB3203" w:rsidRPr="00FA7E2D" w:rsidRDefault="00EB3203" w:rsidP="00063274">
            <w:pPr>
              <w:rPr>
                <w:highlight w:val="red"/>
                <w:lang w:val="en-US"/>
              </w:rPr>
            </w:pPr>
          </w:p>
        </w:tc>
        <w:tc>
          <w:tcPr>
            <w:tcW w:w="993" w:type="dxa"/>
            <w:shd w:val="clear" w:color="auto" w:fill="auto"/>
          </w:tcPr>
          <w:p w14:paraId="6FEE6F94" w14:textId="77777777" w:rsidR="00EB3203" w:rsidRPr="00E26E80" w:rsidRDefault="00EB3203" w:rsidP="00063274">
            <w:pPr>
              <w:rPr>
                <w:lang w:val="en-US"/>
              </w:rPr>
            </w:pPr>
            <w:r w:rsidRPr="00E26E80">
              <w:rPr>
                <w:lang w:val="en-US"/>
              </w:rPr>
              <w:t>3</w:t>
            </w:r>
          </w:p>
          <w:p w14:paraId="293B8444" w14:textId="77777777" w:rsidR="00EB3203" w:rsidRPr="00FA7E2D" w:rsidRDefault="00EB3203" w:rsidP="00063274">
            <w:pPr>
              <w:rPr>
                <w:highlight w:val="red"/>
                <w:lang w:val="en-US"/>
              </w:rPr>
            </w:pPr>
          </w:p>
          <w:p w14:paraId="6B4DF626" w14:textId="77777777" w:rsidR="00EB3203" w:rsidRPr="00FA7E2D" w:rsidRDefault="00EB3203" w:rsidP="00063274">
            <w:pPr>
              <w:rPr>
                <w:highlight w:val="red"/>
                <w:lang w:val="en-US"/>
              </w:rPr>
            </w:pPr>
          </w:p>
          <w:p w14:paraId="59B518CB" w14:textId="7F83C5E4" w:rsidR="00EB3203" w:rsidRDefault="00EB3203" w:rsidP="00063274">
            <w:pPr>
              <w:rPr>
                <w:highlight w:val="red"/>
                <w:lang w:val="en-US"/>
              </w:rPr>
            </w:pPr>
          </w:p>
          <w:p w14:paraId="13850B3A" w14:textId="77777777" w:rsidR="00EB3203" w:rsidRDefault="00EB3203" w:rsidP="00063274">
            <w:pPr>
              <w:rPr>
                <w:highlight w:val="red"/>
                <w:lang w:val="en-US"/>
              </w:rPr>
            </w:pPr>
          </w:p>
          <w:p w14:paraId="720C5DA0" w14:textId="77777777" w:rsidR="00EB3203" w:rsidRDefault="00EB3203" w:rsidP="00063274">
            <w:pPr>
              <w:rPr>
                <w:highlight w:val="red"/>
                <w:lang w:val="en-US"/>
              </w:rPr>
            </w:pPr>
          </w:p>
          <w:p w14:paraId="5F70ADBF" w14:textId="77777777" w:rsidR="00EB3203" w:rsidRPr="00B708D3" w:rsidRDefault="00EB3203" w:rsidP="00063274">
            <w:pPr>
              <w:rPr>
                <w:lang w:val="en-US"/>
              </w:rPr>
            </w:pPr>
            <w:r w:rsidRPr="00B708D3">
              <w:rPr>
                <w:lang w:val="en-US"/>
              </w:rPr>
              <w:t>3</w:t>
            </w:r>
          </w:p>
          <w:p w14:paraId="00C66483" w14:textId="77777777" w:rsidR="00EB3203" w:rsidRDefault="00EB3203" w:rsidP="00063274">
            <w:pPr>
              <w:rPr>
                <w:highlight w:val="red"/>
                <w:lang w:val="en-US"/>
              </w:rPr>
            </w:pPr>
          </w:p>
          <w:p w14:paraId="08CE8E63" w14:textId="41492DCC" w:rsidR="00EB3203" w:rsidRDefault="00EB3203" w:rsidP="00063274">
            <w:pPr>
              <w:rPr>
                <w:lang w:val="en-US"/>
              </w:rPr>
            </w:pPr>
          </w:p>
          <w:p w14:paraId="773914F3" w14:textId="694EC687" w:rsidR="00EB3203" w:rsidRPr="00FA7E2D" w:rsidRDefault="00EB3203" w:rsidP="00063274">
            <w:pPr>
              <w:rPr>
                <w:highlight w:val="red"/>
                <w:lang w:val="en-US"/>
              </w:rPr>
            </w:pPr>
          </w:p>
        </w:tc>
        <w:tc>
          <w:tcPr>
            <w:tcW w:w="1743" w:type="dxa"/>
            <w:gridSpan w:val="2"/>
            <w:shd w:val="clear" w:color="auto" w:fill="auto"/>
          </w:tcPr>
          <w:p w14:paraId="63E595D4" w14:textId="02626FDD" w:rsidR="00EB3203" w:rsidRPr="00C6499B" w:rsidRDefault="00EB3203" w:rsidP="00063274">
            <w:pPr>
              <w:rPr>
                <w:lang w:val="en-US"/>
              </w:rPr>
            </w:pPr>
            <w:r w:rsidRPr="00C6499B">
              <w:rPr>
                <w:lang w:val="en-US"/>
              </w:rPr>
              <w:t>1. maijs</w:t>
            </w:r>
            <w:r w:rsidR="00F87F4C">
              <w:rPr>
                <w:lang w:val="en-US"/>
              </w:rPr>
              <w:t xml:space="preserve"> - jūnijs</w:t>
            </w:r>
            <w:r w:rsidRPr="00C6499B">
              <w:rPr>
                <w:lang w:val="en-US"/>
              </w:rPr>
              <w:t>;</w:t>
            </w:r>
          </w:p>
          <w:p w14:paraId="79B1C10D" w14:textId="3976D54D" w:rsidR="00EB3203" w:rsidRPr="00C6499B" w:rsidRDefault="00EB3203" w:rsidP="00063274">
            <w:pPr>
              <w:rPr>
                <w:lang w:val="en-US"/>
              </w:rPr>
            </w:pPr>
            <w:r w:rsidRPr="00C6499B">
              <w:rPr>
                <w:lang w:val="en-US"/>
              </w:rPr>
              <w:t>2. jūlijs</w:t>
            </w:r>
            <w:r w:rsidR="00F87F4C">
              <w:rPr>
                <w:lang w:val="en-US"/>
              </w:rPr>
              <w:t xml:space="preserve"> - augusts</w:t>
            </w:r>
            <w:r w:rsidRPr="00C6499B">
              <w:rPr>
                <w:lang w:val="en-US"/>
              </w:rPr>
              <w:t>;</w:t>
            </w:r>
          </w:p>
          <w:p w14:paraId="7899745B" w14:textId="5CC8EBDB" w:rsidR="00EB3203" w:rsidRDefault="00EB3203" w:rsidP="00063274">
            <w:pPr>
              <w:rPr>
                <w:lang w:val="en-US"/>
              </w:rPr>
            </w:pPr>
            <w:r w:rsidRPr="00C6499B">
              <w:rPr>
                <w:lang w:val="en-US"/>
              </w:rPr>
              <w:t>3. septembris</w:t>
            </w:r>
            <w:r w:rsidR="00F87F4C">
              <w:rPr>
                <w:lang w:val="en-US"/>
              </w:rPr>
              <w:t xml:space="preserve"> - oktobris</w:t>
            </w:r>
          </w:p>
          <w:p w14:paraId="003F2BF2" w14:textId="77777777" w:rsidR="00F87F4C" w:rsidRPr="00C6499B" w:rsidRDefault="00F87F4C" w:rsidP="00F87F4C">
            <w:pPr>
              <w:rPr>
                <w:lang w:val="en-US"/>
              </w:rPr>
            </w:pPr>
          </w:p>
          <w:p w14:paraId="33807125" w14:textId="77777777" w:rsidR="00F87F4C" w:rsidRPr="00C6499B" w:rsidRDefault="00F87F4C" w:rsidP="00F87F4C">
            <w:pPr>
              <w:rPr>
                <w:lang w:val="en-US"/>
              </w:rPr>
            </w:pPr>
            <w:r w:rsidRPr="00C6499B">
              <w:rPr>
                <w:lang w:val="en-US"/>
              </w:rPr>
              <w:t>1. maijs</w:t>
            </w:r>
            <w:r>
              <w:rPr>
                <w:lang w:val="en-US"/>
              </w:rPr>
              <w:t xml:space="preserve"> - jūnijs</w:t>
            </w:r>
            <w:r w:rsidRPr="00C6499B">
              <w:rPr>
                <w:lang w:val="en-US"/>
              </w:rPr>
              <w:t>;</w:t>
            </w:r>
          </w:p>
          <w:p w14:paraId="618162FE" w14:textId="77777777" w:rsidR="00F87F4C" w:rsidRPr="00C6499B" w:rsidRDefault="00F87F4C" w:rsidP="00F87F4C">
            <w:pPr>
              <w:rPr>
                <w:lang w:val="en-US"/>
              </w:rPr>
            </w:pPr>
            <w:r w:rsidRPr="00C6499B">
              <w:rPr>
                <w:lang w:val="en-US"/>
              </w:rPr>
              <w:t>2. jūlijs</w:t>
            </w:r>
            <w:r>
              <w:rPr>
                <w:lang w:val="en-US"/>
              </w:rPr>
              <w:t xml:space="preserve"> - augusts</w:t>
            </w:r>
            <w:r w:rsidRPr="00C6499B">
              <w:rPr>
                <w:lang w:val="en-US"/>
              </w:rPr>
              <w:t>;</w:t>
            </w:r>
          </w:p>
          <w:p w14:paraId="73E6654C" w14:textId="3C0EB02A" w:rsidR="00EB3203" w:rsidRPr="00F87F4C" w:rsidRDefault="00F87F4C" w:rsidP="00063274">
            <w:pPr>
              <w:rPr>
                <w:lang w:val="en-US"/>
              </w:rPr>
            </w:pPr>
            <w:r w:rsidRPr="00C6499B">
              <w:rPr>
                <w:lang w:val="en-US"/>
              </w:rPr>
              <w:t>3. septembris</w:t>
            </w:r>
            <w:r>
              <w:rPr>
                <w:lang w:val="en-US"/>
              </w:rPr>
              <w:t xml:space="preserve"> – oktobris.</w:t>
            </w:r>
          </w:p>
        </w:tc>
      </w:tr>
      <w:tr w:rsidR="00EB3203" w:rsidRPr="00FA7E2D" w14:paraId="21C2C084" w14:textId="77777777" w:rsidTr="00063274">
        <w:trPr>
          <w:gridBefore w:val="1"/>
          <w:wBefore w:w="11" w:type="dxa"/>
        </w:trPr>
        <w:tc>
          <w:tcPr>
            <w:tcW w:w="846" w:type="dxa"/>
            <w:shd w:val="clear" w:color="auto" w:fill="auto"/>
          </w:tcPr>
          <w:p w14:paraId="57539C77" w14:textId="63C2567B" w:rsidR="00EB3203" w:rsidRPr="00FA7E2D" w:rsidRDefault="0012459D" w:rsidP="00063274">
            <w:pPr>
              <w:rPr>
                <w:b/>
                <w:highlight w:val="red"/>
                <w:lang w:val="en-US"/>
              </w:rPr>
            </w:pPr>
            <w:r>
              <w:rPr>
                <w:b/>
                <w:lang w:val="en-US"/>
              </w:rPr>
              <w:lastRenderedPageBreak/>
              <w:t>2</w:t>
            </w:r>
            <w:r w:rsidR="00EB3203" w:rsidRPr="00E26E80">
              <w:rPr>
                <w:b/>
                <w:lang w:val="en-US"/>
              </w:rPr>
              <w:t>.</w:t>
            </w:r>
          </w:p>
        </w:tc>
        <w:tc>
          <w:tcPr>
            <w:tcW w:w="2126" w:type="dxa"/>
            <w:shd w:val="clear" w:color="auto" w:fill="auto"/>
          </w:tcPr>
          <w:p w14:paraId="3DA6693B" w14:textId="77777777" w:rsidR="00EB3203" w:rsidRPr="00C6499B" w:rsidRDefault="00EB3203" w:rsidP="00063274">
            <w:pPr>
              <w:rPr>
                <w:b/>
                <w:lang w:val="en-US"/>
              </w:rPr>
            </w:pPr>
            <w:r w:rsidRPr="00C6499B">
              <w:rPr>
                <w:b/>
                <w:lang w:val="en-US"/>
              </w:rPr>
              <w:t>Iļģuciema cietums</w:t>
            </w:r>
          </w:p>
        </w:tc>
        <w:tc>
          <w:tcPr>
            <w:tcW w:w="2552" w:type="dxa"/>
            <w:shd w:val="clear" w:color="auto" w:fill="auto"/>
          </w:tcPr>
          <w:p w14:paraId="1442DE5A" w14:textId="35F34B10" w:rsidR="00EB3203" w:rsidRPr="00F87F4C" w:rsidRDefault="00EB3203" w:rsidP="00063274">
            <w:pPr>
              <w:rPr>
                <w:color w:val="000000"/>
                <w:lang w:eastAsia="lv-LV"/>
              </w:rPr>
            </w:pPr>
            <w:r>
              <w:rPr>
                <w:color w:val="000000"/>
                <w:lang w:eastAsia="lv-LV"/>
              </w:rPr>
              <w:t>Stils un imidžs (</w:t>
            </w:r>
            <w:r w:rsidR="00336635">
              <w:rPr>
                <w:color w:val="000000"/>
                <w:lang w:eastAsia="lv-LV"/>
              </w:rPr>
              <w:t xml:space="preserve">vismaz </w:t>
            </w:r>
            <w:r w:rsidR="00F87F4C">
              <w:rPr>
                <w:color w:val="000000"/>
                <w:lang w:eastAsia="lv-LV"/>
              </w:rPr>
              <w:t>40 stundas)</w:t>
            </w:r>
          </w:p>
        </w:tc>
        <w:tc>
          <w:tcPr>
            <w:tcW w:w="1275" w:type="dxa"/>
            <w:shd w:val="clear" w:color="auto" w:fill="auto"/>
          </w:tcPr>
          <w:p w14:paraId="6458E288" w14:textId="77777777" w:rsidR="00EB3203" w:rsidRDefault="00EB3203" w:rsidP="00063274">
            <w:pPr>
              <w:rPr>
                <w:lang w:val="en-US"/>
              </w:rPr>
            </w:pPr>
            <w:r w:rsidRPr="00E26E80">
              <w:rPr>
                <w:lang w:val="en-US"/>
              </w:rPr>
              <w:t>10</w:t>
            </w:r>
          </w:p>
          <w:p w14:paraId="40F77251" w14:textId="77777777" w:rsidR="00EB3203" w:rsidRDefault="00EB3203" w:rsidP="00063274">
            <w:pPr>
              <w:rPr>
                <w:lang w:val="en-US"/>
              </w:rPr>
            </w:pPr>
          </w:p>
          <w:p w14:paraId="6FE97161" w14:textId="77777777" w:rsidR="00EB3203" w:rsidRDefault="00EB3203" w:rsidP="00063274">
            <w:pPr>
              <w:rPr>
                <w:lang w:val="en-US"/>
              </w:rPr>
            </w:pPr>
          </w:p>
          <w:p w14:paraId="69AF7BEA" w14:textId="77777777" w:rsidR="00EB3203" w:rsidRDefault="00EB3203" w:rsidP="00063274">
            <w:pPr>
              <w:rPr>
                <w:lang w:val="en-US"/>
              </w:rPr>
            </w:pPr>
          </w:p>
          <w:p w14:paraId="05B81789" w14:textId="205DB52B" w:rsidR="00EB3203" w:rsidRPr="00E26E80" w:rsidRDefault="00EB3203" w:rsidP="00063274">
            <w:pPr>
              <w:rPr>
                <w:lang w:val="en-US"/>
              </w:rPr>
            </w:pPr>
          </w:p>
        </w:tc>
        <w:tc>
          <w:tcPr>
            <w:tcW w:w="993" w:type="dxa"/>
            <w:shd w:val="clear" w:color="auto" w:fill="auto"/>
          </w:tcPr>
          <w:p w14:paraId="026B8A1C" w14:textId="77777777" w:rsidR="00EB3203" w:rsidRDefault="00EB3203" w:rsidP="00063274">
            <w:pPr>
              <w:rPr>
                <w:lang w:val="en-US"/>
              </w:rPr>
            </w:pPr>
            <w:r w:rsidRPr="00E26E80">
              <w:rPr>
                <w:lang w:val="en-US"/>
              </w:rPr>
              <w:t>3</w:t>
            </w:r>
          </w:p>
          <w:p w14:paraId="729E1582" w14:textId="77777777" w:rsidR="00EB3203" w:rsidRDefault="00EB3203" w:rsidP="00063274">
            <w:pPr>
              <w:rPr>
                <w:lang w:val="en-US"/>
              </w:rPr>
            </w:pPr>
          </w:p>
          <w:p w14:paraId="35AC050E" w14:textId="77777777" w:rsidR="00EB3203" w:rsidRDefault="00EB3203" w:rsidP="00063274">
            <w:pPr>
              <w:rPr>
                <w:lang w:val="en-US"/>
              </w:rPr>
            </w:pPr>
          </w:p>
          <w:p w14:paraId="234AB8FD" w14:textId="77777777" w:rsidR="00EB3203" w:rsidRDefault="00EB3203" w:rsidP="00063274">
            <w:pPr>
              <w:rPr>
                <w:lang w:val="en-US"/>
              </w:rPr>
            </w:pPr>
          </w:p>
          <w:p w14:paraId="04A77FA8" w14:textId="77777777" w:rsidR="00EB3203" w:rsidRDefault="00EB3203" w:rsidP="00063274">
            <w:pPr>
              <w:rPr>
                <w:lang w:val="en-US"/>
              </w:rPr>
            </w:pPr>
          </w:p>
          <w:p w14:paraId="28D8F6EC" w14:textId="77777777" w:rsidR="00EB3203" w:rsidRDefault="00EB3203" w:rsidP="00063274">
            <w:pPr>
              <w:rPr>
                <w:lang w:val="en-US"/>
              </w:rPr>
            </w:pPr>
          </w:p>
          <w:p w14:paraId="268579A1" w14:textId="77777777" w:rsidR="00EB3203" w:rsidRDefault="00EB3203" w:rsidP="00063274">
            <w:pPr>
              <w:rPr>
                <w:lang w:val="en-US"/>
              </w:rPr>
            </w:pPr>
          </w:p>
          <w:p w14:paraId="6997CA4F" w14:textId="3B3EBCB8" w:rsidR="00EB3203" w:rsidRPr="00E26E80" w:rsidRDefault="00EB3203" w:rsidP="00063274">
            <w:pPr>
              <w:rPr>
                <w:lang w:val="en-US"/>
              </w:rPr>
            </w:pPr>
          </w:p>
        </w:tc>
        <w:tc>
          <w:tcPr>
            <w:tcW w:w="1743" w:type="dxa"/>
            <w:gridSpan w:val="2"/>
            <w:shd w:val="clear" w:color="auto" w:fill="auto"/>
          </w:tcPr>
          <w:p w14:paraId="45A1DDE7" w14:textId="77777777" w:rsidR="00F87F4C" w:rsidRPr="00C6499B" w:rsidRDefault="00F87F4C" w:rsidP="00F87F4C">
            <w:pPr>
              <w:rPr>
                <w:lang w:val="en-US"/>
              </w:rPr>
            </w:pPr>
            <w:r w:rsidRPr="00C6499B">
              <w:rPr>
                <w:lang w:val="en-US"/>
              </w:rPr>
              <w:t>1. maijs</w:t>
            </w:r>
            <w:r>
              <w:rPr>
                <w:lang w:val="en-US"/>
              </w:rPr>
              <w:t xml:space="preserve"> - jūnijs</w:t>
            </w:r>
            <w:r w:rsidRPr="00C6499B">
              <w:rPr>
                <w:lang w:val="en-US"/>
              </w:rPr>
              <w:t>;</w:t>
            </w:r>
          </w:p>
          <w:p w14:paraId="6DCAC7DF" w14:textId="77777777" w:rsidR="00F87F4C" w:rsidRPr="00C6499B" w:rsidRDefault="00F87F4C" w:rsidP="00F87F4C">
            <w:pPr>
              <w:rPr>
                <w:lang w:val="en-US"/>
              </w:rPr>
            </w:pPr>
            <w:r w:rsidRPr="00C6499B">
              <w:rPr>
                <w:lang w:val="en-US"/>
              </w:rPr>
              <w:t>2. jūlijs</w:t>
            </w:r>
            <w:r>
              <w:rPr>
                <w:lang w:val="en-US"/>
              </w:rPr>
              <w:t xml:space="preserve"> - augusts</w:t>
            </w:r>
            <w:r w:rsidRPr="00C6499B">
              <w:rPr>
                <w:lang w:val="en-US"/>
              </w:rPr>
              <w:t>;</w:t>
            </w:r>
          </w:p>
          <w:p w14:paraId="347C5B2E" w14:textId="728146BB" w:rsidR="00EB3203" w:rsidRPr="00F87F4C" w:rsidRDefault="00F87F4C" w:rsidP="00F87F4C">
            <w:pPr>
              <w:rPr>
                <w:lang w:val="en-US"/>
              </w:rPr>
            </w:pPr>
            <w:r w:rsidRPr="00C6499B">
              <w:rPr>
                <w:lang w:val="en-US"/>
              </w:rPr>
              <w:t>3. septembris</w:t>
            </w:r>
            <w:r>
              <w:rPr>
                <w:lang w:val="en-US"/>
              </w:rPr>
              <w:t xml:space="preserve"> – oktobris;</w:t>
            </w:r>
          </w:p>
        </w:tc>
      </w:tr>
      <w:tr w:rsidR="00EB3203" w:rsidRPr="00FA7E2D" w14:paraId="26255FE3" w14:textId="77777777" w:rsidTr="00063274">
        <w:trPr>
          <w:gridBefore w:val="1"/>
          <w:wBefore w:w="11" w:type="dxa"/>
        </w:trPr>
        <w:tc>
          <w:tcPr>
            <w:tcW w:w="846" w:type="dxa"/>
            <w:shd w:val="clear" w:color="auto" w:fill="auto"/>
          </w:tcPr>
          <w:p w14:paraId="47604266" w14:textId="5A7C2F50" w:rsidR="00EB3203" w:rsidRPr="00FA7E2D" w:rsidRDefault="0012459D" w:rsidP="00063274">
            <w:pPr>
              <w:rPr>
                <w:b/>
                <w:highlight w:val="red"/>
                <w:lang w:val="en-US"/>
              </w:rPr>
            </w:pPr>
            <w:r>
              <w:rPr>
                <w:b/>
                <w:lang w:val="en-US"/>
              </w:rPr>
              <w:t>3</w:t>
            </w:r>
            <w:r w:rsidR="00EB3203" w:rsidRPr="00E26E80">
              <w:rPr>
                <w:b/>
                <w:lang w:val="en-US"/>
              </w:rPr>
              <w:t>.</w:t>
            </w:r>
          </w:p>
        </w:tc>
        <w:tc>
          <w:tcPr>
            <w:tcW w:w="2126" w:type="dxa"/>
            <w:shd w:val="clear" w:color="auto" w:fill="auto"/>
          </w:tcPr>
          <w:p w14:paraId="52E0109B" w14:textId="77777777" w:rsidR="00EB3203" w:rsidRPr="00C6499B" w:rsidRDefault="00EB3203" w:rsidP="00063274">
            <w:pPr>
              <w:rPr>
                <w:b/>
                <w:lang w:val="en-US"/>
              </w:rPr>
            </w:pPr>
            <w:r w:rsidRPr="00C6499B">
              <w:rPr>
                <w:b/>
                <w:lang w:val="en-US"/>
              </w:rPr>
              <w:t>Jelgavas cietums</w:t>
            </w:r>
          </w:p>
          <w:p w14:paraId="78E9E412" w14:textId="77777777" w:rsidR="00EB3203" w:rsidRPr="00FA7E2D" w:rsidRDefault="00EB3203" w:rsidP="00063274">
            <w:pPr>
              <w:rPr>
                <w:highlight w:val="red"/>
                <w:lang w:val="en-US"/>
              </w:rPr>
            </w:pPr>
          </w:p>
          <w:p w14:paraId="3FDF779B" w14:textId="77777777" w:rsidR="00EB3203" w:rsidRPr="00FA7E2D" w:rsidRDefault="00EB3203" w:rsidP="00063274">
            <w:pPr>
              <w:rPr>
                <w:highlight w:val="red"/>
                <w:lang w:val="en-US"/>
              </w:rPr>
            </w:pPr>
          </w:p>
          <w:p w14:paraId="7AFC52E4" w14:textId="77777777" w:rsidR="00EB3203" w:rsidRPr="00FA7E2D" w:rsidRDefault="00EB3203" w:rsidP="00063274">
            <w:pPr>
              <w:rPr>
                <w:highlight w:val="red"/>
                <w:lang w:val="en-US"/>
              </w:rPr>
            </w:pPr>
          </w:p>
          <w:p w14:paraId="3D04F003" w14:textId="77777777" w:rsidR="00EB3203" w:rsidRPr="00FA7E2D" w:rsidRDefault="00EB3203" w:rsidP="00063274">
            <w:pPr>
              <w:rPr>
                <w:highlight w:val="red"/>
                <w:lang w:val="en-US"/>
              </w:rPr>
            </w:pPr>
          </w:p>
          <w:p w14:paraId="24B53324" w14:textId="51AC73C6" w:rsidR="00EB3203" w:rsidRDefault="00EB3203" w:rsidP="00063274">
            <w:pPr>
              <w:rPr>
                <w:b/>
                <w:lang w:val="en-US"/>
              </w:rPr>
            </w:pPr>
          </w:p>
          <w:p w14:paraId="5677B80E" w14:textId="5BECB061" w:rsidR="00EB3203" w:rsidRPr="00C6499B" w:rsidRDefault="00F87F4C" w:rsidP="00063274">
            <w:pPr>
              <w:rPr>
                <w:b/>
                <w:highlight w:val="red"/>
                <w:lang w:val="en-US"/>
              </w:rPr>
            </w:pPr>
            <w:r>
              <w:rPr>
                <w:b/>
                <w:lang w:val="en-US"/>
              </w:rPr>
              <w:t>Liepājas ciet</w:t>
            </w:r>
            <w:r w:rsidR="00EB3203" w:rsidRPr="00C6499B">
              <w:rPr>
                <w:b/>
                <w:lang w:val="en-US"/>
              </w:rPr>
              <w:t>ums</w:t>
            </w:r>
          </w:p>
        </w:tc>
        <w:tc>
          <w:tcPr>
            <w:tcW w:w="2552" w:type="dxa"/>
            <w:shd w:val="clear" w:color="auto" w:fill="auto"/>
          </w:tcPr>
          <w:p w14:paraId="49DCD1F8" w14:textId="77777777" w:rsidR="00EB3203" w:rsidRPr="00FA7E2D" w:rsidRDefault="00EB3203" w:rsidP="00063274">
            <w:pPr>
              <w:rPr>
                <w:highlight w:val="red"/>
                <w:lang w:val="en-US"/>
              </w:rPr>
            </w:pPr>
            <w:r>
              <w:rPr>
                <w:color w:val="000000"/>
                <w:lang w:eastAsia="lv-LV"/>
              </w:rPr>
              <w:t>Kokgriešana</w:t>
            </w:r>
          </w:p>
          <w:p w14:paraId="376FEB9D" w14:textId="31818903" w:rsidR="00EB3203" w:rsidRPr="001661E5" w:rsidRDefault="001661E5" w:rsidP="00063274">
            <w:pPr>
              <w:rPr>
                <w:lang w:val="en-US"/>
              </w:rPr>
            </w:pPr>
            <w:r w:rsidRPr="001661E5">
              <w:rPr>
                <w:lang w:val="en-US"/>
              </w:rPr>
              <w:t>(</w:t>
            </w:r>
            <w:r w:rsidR="00336635">
              <w:rPr>
                <w:color w:val="000000"/>
                <w:lang w:eastAsia="lv-LV"/>
              </w:rPr>
              <w:t xml:space="preserve">vismaz </w:t>
            </w:r>
            <w:r w:rsidRPr="001661E5">
              <w:rPr>
                <w:lang w:val="en-US"/>
              </w:rPr>
              <w:t>72 stundas)</w:t>
            </w:r>
          </w:p>
          <w:p w14:paraId="5BAEBBAD" w14:textId="77777777" w:rsidR="00EB3203" w:rsidRPr="00FA7E2D" w:rsidRDefault="00EB3203" w:rsidP="00063274">
            <w:pPr>
              <w:rPr>
                <w:highlight w:val="red"/>
                <w:lang w:val="en-US"/>
              </w:rPr>
            </w:pPr>
          </w:p>
          <w:p w14:paraId="5962CD4A" w14:textId="77777777" w:rsidR="00EB3203" w:rsidRPr="00FA7E2D" w:rsidRDefault="00EB3203" w:rsidP="00063274">
            <w:pPr>
              <w:rPr>
                <w:highlight w:val="red"/>
                <w:lang w:val="en-US"/>
              </w:rPr>
            </w:pPr>
          </w:p>
          <w:p w14:paraId="62EA4A6D" w14:textId="7AB95DE8" w:rsidR="00EB3203" w:rsidRDefault="00EB3203" w:rsidP="00063274">
            <w:pPr>
              <w:rPr>
                <w:color w:val="000000"/>
                <w:lang w:eastAsia="lv-LV"/>
              </w:rPr>
            </w:pPr>
          </w:p>
          <w:p w14:paraId="5136255E" w14:textId="77777777" w:rsidR="00EB3203" w:rsidRDefault="00EB3203" w:rsidP="00063274">
            <w:pPr>
              <w:rPr>
                <w:color w:val="000000"/>
                <w:lang w:eastAsia="lv-LV"/>
              </w:rPr>
            </w:pPr>
          </w:p>
          <w:p w14:paraId="10390216" w14:textId="511CF0D9" w:rsidR="00EB3203" w:rsidRPr="00F87F4C" w:rsidRDefault="00EB3203" w:rsidP="00063274">
            <w:r w:rsidRPr="001661E5">
              <w:rPr>
                <w:color w:val="000000"/>
                <w:lang w:eastAsia="lv-LV"/>
              </w:rPr>
              <w:t>Kokgriešana</w:t>
            </w:r>
            <w:r w:rsidR="001661E5" w:rsidRPr="001661E5">
              <w:t xml:space="preserve"> (72 stundas)</w:t>
            </w:r>
          </w:p>
        </w:tc>
        <w:tc>
          <w:tcPr>
            <w:tcW w:w="1275" w:type="dxa"/>
            <w:shd w:val="clear" w:color="auto" w:fill="auto"/>
          </w:tcPr>
          <w:p w14:paraId="7611CED2" w14:textId="77777777" w:rsidR="00EB3203" w:rsidRPr="00E26E80" w:rsidRDefault="00EB3203" w:rsidP="00063274">
            <w:pPr>
              <w:rPr>
                <w:lang w:val="en-US"/>
              </w:rPr>
            </w:pPr>
            <w:r w:rsidRPr="00E26E80">
              <w:rPr>
                <w:lang w:val="en-US"/>
              </w:rPr>
              <w:t>10</w:t>
            </w:r>
          </w:p>
          <w:p w14:paraId="24383D69" w14:textId="77777777" w:rsidR="00EB3203" w:rsidRPr="00E26E80" w:rsidRDefault="00EB3203" w:rsidP="00063274">
            <w:pPr>
              <w:rPr>
                <w:lang w:val="en-US"/>
              </w:rPr>
            </w:pPr>
          </w:p>
          <w:p w14:paraId="1C98A702" w14:textId="77777777" w:rsidR="00EB3203" w:rsidRPr="00E26E80" w:rsidRDefault="00EB3203" w:rsidP="00063274">
            <w:pPr>
              <w:rPr>
                <w:lang w:val="en-US"/>
              </w:rPr>
            </w:pPr>
          </w:p>
          <w:p w14:paraId="274BC49B" w14:textId="77777777" w:rsidR="00EB3203" w:rsidRPr="00E26E80" w:rsidRDefault="00EB3203" w:rsidP="00063274">
            <w:pPr>
              <w:rPr>
                <w:lang w:val="en-US"/>
              </w:rPr>
            </w:pPr>
          </w:p>
          <w:p w14:paraId="1E03923C" w14:textId="0BD5C524" w:rsidR="00EB3203" w:rsidRDefault="00EB3203" w:rsidP="00063274">
            <w:pPr>
              <w:rPr>
                <w:lang w:val="en-US"/>
              </w:rPr>
            </w:pPr>
          </w:p>
          <w:p w14:paraId="0A0DBC40" w14:textId="77777777" w:rsidR="00EB3203" w:rsidRDefault="00EB3203" w:rsidP="00063274">
            <w:pPr>
              <w:rPr>
                <w:lang w:val="en-US"/>
              </w:rPr>
            </w:pPr>
          </w:p>
          <w:p w14:paraId="4BFB9C6B" w14:textId="77777777" w:rsidR="00EB3203" w:rsidRPr="00E26E80" w:rsidRDefault="00EB3203" w:rsidP="00063274">
            <w:pPr>
              <w:rPr>
                <w:lang w:val="en-US"/>
              </w:rPr>
            </w:pPr>
            <w:r w:rsidRPr="00E26E80">
              <w:rPr>
                <w:lang w:val="en-US"/>
              </w:rPr>
              <w:t>10</w:t>
            </w:r>
          </w:p>
          <w:p w14:paraId="0EACA56B" w14:textId="77777777" w:rsidR="00EB3203" w:rsidRPr="00E26E80" w:rsidRDefault="00EB3203" w:rsidP="00063274">
            <w:pPr>
              <w:rPr>
                <w:lang w:val="en-US"/>
              </w:rPr>
            </w:pPr>
          </w:p>
          <w:p w14:paraId="1052A69B" w14:textId="77777777" w:rsidR="00EB3203" w:rsidRPr="00E26E80" w:rsidRDefault="00EB3203" w:rsidP="00063274">
            <w:pPr>
              <w:rPr>
                <w:lang w:val="en-US"/>
              </w:rPr>
            </w:pPr>
          </w:p>
          <w:p w14:paraId="4DCE4CA5" w14:textId="77777777" w:rsidR="00EB3203" w:rsidRPr="00E26E80" w:rsidRDefault="00EB3203" w:rsidP="00063274">
            <w:pPr>
              <w:rPr>
                <w:lang w:val="en-US"/>
              </w:rPr>
            </w:pPr>
          </w:p>
          <w:p w14:paraId="7E5F2297" w14:textId="77777777" w:rsidR="00EB3203" w:rsidRDefault="00EB3203" w:rsidP="00063274">
            <w:pPr>
              <w:rPr>
                <w:lang w:val="en-US"/>
              </w:rPr>
            </w:pPr>
          </w:p>
          <w:p w14:paraId="22BEF417" w14:textId="77777777" w:rsidR="00EB3203" w:rsidRDefault="00EB3203" w:rsidP="00063274">
            <w:pPr>
              <w:rPr>
                <w:lang w:val="en-US"/>
              </w:rPr>
            </w:pPr>
          </w:p>
          <w:p w14:paraId="12A6EC4D" w14:textId="77777777" w:rsidR="00EB3203" w:rsidRDefault="00EB3203" w:rsidP="00063274">
            <w:pPr>
              <w:rPr>
                <w:lang w:val="en-US"/>
              </w:rPr>
            </w:pPr>
          </w:p>
          <w:p w14:paraId="28C40690" w14:textId="12F0E401" w:rsidR="00EB3203" w:rsidRPr="00E26E80" w:rsidRDefault="00EB3203" w:rsidP="00063274">
            <w:pPr>
              <w:rPr>
                <w:lang w:val="en-US"/>
              </w:rPr>
            </w:pPr>
          </w:p>
        </w:tc>
        <w:tc>
          <w:tcPr>
            <w:tcW w:w="993" w:type="dxa"/>
            <w:shd w:val="clear" w:color="auto" w:fill="auto"/>
          </w:tcPr>
          <w:p w14:paraId="033C8BD2" w14:textId="77777777" w:rsidR="00EB3203" w:rsidRPr="00E26E80" w:rsidRDefault="00EB3203" w:rsidP="00063274">
            <w:pPr>
              <w:rPr>
                <w:lang w:val="en-US"/>
              </w:rPr>
            </w:pPr>
            <w:r w:rsidRPr="00E26E80">
              <w:rPr>
                <w:lang w:val="en-US"/>
              </w:rPr>
              <w:t>3</w:t>
            </w:r>
          </w:p>
          <w:p w14:paraId="44CCB208" w14:textId="77777777" w:rsidR="00EB3203" w:rsidRPr="00E26E80" w:rsidRDefault="00EB3203" w:rsidP="00063274">
            <w:pPr>
              <w:rPr>
                <w:lang w:val="en-US"/>
              </w:rPr>
            </w:pPr>
          </w:p>
          <w:p w14:paraId="7BD6C654" w14:textId="77777777" w:rsidR="00EB3203" w:rsidRPr="00E26E80" w:rsidRDefault="00EB3203" w:rsidP="00063274">
            <w:pPr>
              <w:rPr>
                <w:lang w:val="en-US"/>
              </w:rPr>
            </w:pPr>
          </w:p>
          <w:p w14:paraId="79838B29" w14:textId="77777777" w:rsidR="00EB3203" w:rsidRPr="00E26E80" w:rsidRDefault="00EB3203" w:rsidP="00063274">
            <w:pPr>
              <w:rPr>
                <w:lang w:val="en-US"/>
              </w:rPr>
            </w:pPr>
          </w:p>
          <w:p w14:paraId="167CE514" w14:textId="4993662F" w:rsidR="00EB3203" w:rsidRDefault="00EB3203" w:rsidP="00063274">
            <w:pPr>
              <w:rPr>
                <w:lang w:val="en-US"/>
              </w:rPr>
            </w:pPr>
          </w:p>
          <w:p w14:paraId="506CE6F6" w14:textId="77777777" w:rsidR="00EB3203" w:rsidRDefault="00EB3203" w:rsidP="00063274">
            <w:pPr>
              <w:rPr>
                <w:lang w:val="en-US"/>
              </w:rPr>
            </w:pPr>
          </w:p>
          <w:p w14:paraId="7CE55C22" w14:textId="77777777" w:rsidR="00EB3203" w:rsidRDefault="00EB3203" w:rsidP="00063274">
            <w:pPr>
              <w:rPr>
                <w:lang w:val="en-US"/>
              </w:rPr>
            </w:pPr>
            <w:r>
              <w:rPr>
                <w:lang w:val="en-US"/>
              </w:rPr>
              <w:t>3</w:t>
            </w:r>
          </w:p>
          <w:p w14:paraId="75C889AF" w14:textId="2F376C88" w:rsidR="00EB3203" w:rsidRDefault="00EB3203" w:rsidP="00063274">
            <w:pPr>
              <w:rPr>
                <w:lang w:val="en-US"/>
              </w:rPr>
            </w:pPr>
          </w:p>
          <w:p w14:paraId="2956E83A" w14:textId="4CC82F57" w:rsidR="00EB3203" w:rsidRPr="00E26E80" w:rsidRDefault="00EB3203" w:rsidP="00063274">
            <w:pPr>
              <w:rPr>
                <w:lang w:val="en-US"/>
              </w:rPr>
            </w:pPr>
          </w:p>
        </w:tc>
        <w:tc>
          <w:tcPr>
            <w:tcW w:w="1743" w:type="dxa"/>
            <w:gridSpan w:val="2"/>
            <w:shd w:val="clear" w:color="auto" w:fill="auto"/>
          </w:tcPr>
          <w:p w14:paraId="02546246" w14:textId="77777777" w:rsidR="00F87F4C" w:rsidRPr="00C6499B" w:rsidRDefault="00F87F4C" w:rsidP="00F87F4C">
            <w:pPr>
              <w:rPr>
                <w:lang w:val="en-US"/>
              </w:rPr>
            </w:pPr>
            <w:r w:rsidRPr="00C6499B">
              <w:rPr>
                <w:lang w:val="en-US"/>
              </w:rPr>
              <w:t>1. maijs</w:t>
            </w:r>
            <w:r>
              <w:rPr>
                <w:lang w:val="en-US"/>
              </w:rPr>
              <w:t xml:space="preserve"> - jūnijs</w:t>
            </w:r>
            <w:r w:rsidRPr="00C6499B">
              <w:rPr>
                <w:lang w:val="en-US"/>
              </w:rPr>
              <w:t>;</w:t>
            </w:r>
          </w:p>
          <w:p w14:paraId="7A4AB64C" w14:textId="77777777" w:rsidR="00F87F4C" w:rsidRPr="00C6499B" w:rsidRDefault="00F87F4C" w:rsidP="00F87F4C">
            <w:pPr>
              <w:rPr>
                <w:lang w:val="en-US"/>
              </w:rPr>
            </w:pPr>
            <w:r w:rsidRPr="00C6499B">
              <w:rPr>
                <w:lang w:val="en-US"/>
              </w:rPr>
              <w:t>2. jūlijs</w:t>
            </w:r>
            <w:r>
              <w:rPr>
                <w:lang w:val="en-US"/>
              </w:rPr>
              <w:t xml:space="preserve"> - augusts</w:t>
            </w:r>
            <w:r w:rsidRPr="00C6499B">
              <w:rPr>
                <w:lang w:val="en-US"/>
              </w:rPr>
              <w:t>;</w:t>
            </w:r>
          </w:p>
          <w:p w14:paraId="1F407B86" w14:textId="77777777" w:rsidR="00F87F4C" w:rsidRDefault="00F87F4C" w:rsidP="00F87F4C">
            <w:pPr>
              <w:rPr>
                <w:lang w:val="en-US"/>
              </w:rPr>
            </w:pPr>
            <w:r w:rsidRPr="00C6499B">
              <w:rPr>
                <w:lang w:val="en-US"/>
              </w:rPr>
              <w:t>3. septembris</w:t>
            </w:r>
            <w:r>
              <w:rPr>
                <w:lang w:val="en-US"/>
              </w:rPr>
              <w:t xml:space="preserve"> - oktobris</w:t>
            </w:r>
          </w:p>
          <w:p w14:paraId="56EAB8CC" w14:textId="4B383963" w:rsidR="00EB3203" w:rsidRDefault="00EB3203" w:rsidP="00063274">
            <w:pPr>
              <w:rPr>
                <w:highlight w:val="red"/>
                <w:lang w:val="en-US"/>
              </w:rPr>
            </w:pPr>
          </w:p>
          <w:p w14:paraId="05C04394" w14:textId="77777777" w:rsidR="00EB3203" w:rsidRPr="00B708D3" w:rsidRDefault="00EB3203" w:rsidP="00063274">
            <w:pPr>
              <w:rPr>
                <w:lang w:val="en-US"/>
              </w:rPr>
            </w:pPr>
            <w:r w:rsidRPr="00B708D3">
              <w:rPr>
                <w:lang w:val="en-US"/>
              </w:rPr>
              <w:t>1. aprīlis - maijs;</w:t>
            </w:r>
          </w:p>
          <w:p w14:paraId="3BED4A99" w14:textId="77777777" w:rsidR="00EB3203" w:rsidRPr="00B708D3" w:rsidRDefault="00EB3203" w:rsidP="00063274">
            <w:pPr>
              <w:rPr>
                <w:lang w:val="en-US"/>
              </w:rPr>
            </w:pPr>
            <w:r w:rsidRPr="00B708D3">
              <w:rPr>
                <w:lang w:val="en-US"/>
              </w:rPr>
              <w:t>2. jūnijs - jūlijs;</w:t>
            </w:r>
          </w:p>
          <w:p w14:paraId="5BC16AA7" w14:textId="3FEF40DF" w:rsidR="00EB3203" w:rsidRPr="00F87F4C" w:rsidRDefault="00EB3203" w:rsidP="00063274">
            <w:pPr>
              <w:rPr>
                <w:lang w:val="en-US"/>
              </w:rPr>
            </w:pPr>
            <w:r w:rsidRPr="00B708D3">
              <w:rPr>
                <w:lang w:val="en-US"/>
              </w:rPr>
              <w:t xml:space="preserve">3. augusts </w:t>
            </w:r>
            <w:r w:rsidR="00F87F4C">
              <w:rPr>
                <w:lang w:val="en-US"/>
              </w:rPr>
              <w:t>–</w:t>
            </w:r>
            <w:r w:rsidRPr="00B708D3">
              <w:rPr>
                <w:lang w:val="en-US"/>
              </w:rPr>
              <w:t>septe</w:t>
            </w:r>
            <w:r w:rsidR="00F87F4C">
              <w:rPr>
                <w:lang w:val="en-US"/>
              </w:rPr>
              <w:t>mbris.</w:t>
            </w:r>
          </w:p>
        </w:tc>
      </w:tr>
      <w:tr w:rsidR="00EB3203" w:rsidRPr="00FA7E2D" w14:paraId="4796C6B2" w14:textId="77777777" w:rsidTr="00063274">
        <w:trPr>
          <w:gridBefore w:val="1"/>
          <w:wBefore w:w="11" w:type="dxa"/>
        </w:trPr>
        <w:tc>
          <w:tcPr>
            <w:tcW w:w="846" w:type="dxa"/>
            <w:shd w:val="clear" w:color="auto" w:fill="auto"/>
          </w:tcPr>
          <w:p w14:paraId="02DC4B6E" w14:textId="693C9569" w:rsidR="00EB3203" w:rsidRPr="00FA7E2D" w:rsidRDefault="0012459D" w:rsidP="00063274">
            <w:pPr>
              <w:rPr>
                <w:b/>
                <w:highlight w:val="red"/>
                <w:lang w:val="en-US"/>
              </w:rPr>
            </w:pPr>
            <w:r>
              <w:rPr>
                <w:b/>
                <w:lang w:val="en-US"/>
              </w:rPr>
              <w:t>4</w:t>
            </w:r>
            <w:r w:rsidR="00EB3203" w:rsidRPr="00E26E80">
              <w:rPr>
                <w:b/>
                <w:lang w:val="en-US"/>
              </w:rPr>
              <w:t>.</w:t>
            </w:r>
          </w:p>
        </w:tc>
        <w:tc>
          <w:tcPr>
            <w:tcW w:w="2126" w:type="dxa"/>
            <w:shd w:val="clear" w:color="auto" w:fill="auto"/>
          </w:tcPr>
          <w:p w14:paraId="584664C5" w14:textId="77777777" w:rsidR="00EB3203" w:rsidRPr="00C6499B" w:rsidRDefault="00EB3203" w:rsidP="00063274">
            <w:pPr>
              <w:rPr>
                <w:b/>
                <w:lang w:val="en-US"/>
              </w:rPr>
            </w:pPr>
            <w:r w:rsidRPr="00C6499B">
              <w:rPr>
                <w:b/>
                <w:lang w:val="en-US"/>
              </w:rPr>
              <w:t>Cēsu Audzināšanas iestāde nepilngadīgajiem</w:t>
            </w:r>
          </w:p>
          <w:p w14:paraId="1F94C10C" w14:textId="77777777" w:rsidR="00EB3203" w:rsidRPr="00C6499B" w:rsidRDefault="00EB3203" w:rsidP="00063274">
            <w:pPr>
              <w:rPr>
                <w:b/>
                <w:highlight w:val="red"/>
                <w:lang w:val="en-US"/>
              </w:rPr>
            </w:pPr>
          </w:p>
          <w:p w14:paraId="28BEADEC" w14:textId="77777777" w:rsidR="00EB3203" w:rsidRPr="00FA7E2D" w:rsidRDefault="00EB3203" w:rsidP="00063274">
            <w:pPr>
              <w:rPr>
                <w:highlight w:val="red"/>
                <w:lang w:val="en-US"/>
              </w:rPr>
            </w:pPr>
          </w:p>
          <w:p w14:paraId="7B87E5C9" w14:textId="0809F449" w:rsidR="00EB3203" w:rsidRDefault="00EB3203" w:rsidP="00063274">
            <w:pPr>
              <w:rPr>
                <w:highlight w:val="red"/>
                <w:lang w:val="en-US"/>
              </w:rPr>
            </w:pPr>
          </w:p>
          <w:p w14:paraId="27875C5D" w14:textId="77777777" w:rsidR="00EB3203" w:rsidRDefault="00EB3203" w:rsidP="00063274">
            <w:pPr>
              <w:rPr>
                <w:b/>
                <w:lang w:val="en-US"/>
              </w:rPr>
            </w:pPr>
            <w:r w:rsidRPr="00C6499B">
              <w:rPr>
                <w:b/>
                <w:lang w:val="en-US"/>
              </w:rPr>
              <w:t>Valmieras cietums</w:t>
            </w:r>
          </w:p>
          <w:p w14:paraId="0EEF1782" w14:textId="77777777" w:rsidR="00EB3203" w:rsidRDefault="00EB3203" w:rsidP="00063274">
            <w:pPr>
              <w:rPr>
                <w:b/>
                <w:highlight w:val="red"/>
                <w:lang w:val="en-US"/>
              </w:rPr>
            </w:pPr>
          </w:p>
          <w:p w14:paraId="056580CA" w14:textId="77777777" w:rsidR="00EB3203" w:rsidRDefault="00EB3203" w:rsidP="00063274">
            <w:pPr>
              <w:rPr>
                <w:b/>
                <w:highlight w:val="red"/>
                <w:lang w:val="en-US"/>
              </w:rPr>
            </w:pPr>
          </w:p>
          <w:p w14:paraId="220A7F74" w14:textId="77777777" w:rsidR="00EB3203" w:rsidRDefault="00EB3203" w:rsidP="00063274">
            <w:pPr>
              <w:rPr>
                <w:b/>
                <w:lang w:val="en-US"/>
              </w:rPr>
            </w:pPr>
          </w:p>
          <w:p w14:paraId="07C85637" w14:textId="77777777" w:rsidR="00EB3203" w:rsidRDefault="00EB3203" w:rsidP="00063274">
            <w:pPr>
              <w:rPr>
                <w:b/>
                <w:lang w:val="en-US"/>
              </w:rPr>
            </w:pPr>
          </w:p>
          <w:p w14:paraId="350844DD" w14:textId="21DE0B6F" w:rsidR="00EB3203" w:rsidRDefault="00EB3203" w:rsidP="00063274">
            <w:pPr>
              <w:rPr>
                <w:b/>
                <w:lang w:val="en-US"/>
              </w:rPr>
            </w:pPr>
          </w:p>
          <w:p w14:paraId="640B6F34" w14:textId="77777777" w:rsidR="00EB3203" w:rsidRDefault="00EB3203" w:rsidP="00063274">
            <w:pPr>
              <w:rPr>
                <w:b/>
                <w:lang w:val="en-US"/>
              </w:rPr>
            </w:pPr>
            <w:r w:rsidRPr="00C6499B">
              <w:rPr>
                <w:b/>
                <w:lang w:val="en-US"/>
              </w:rPr>
              <w:t>Ol</w:t>
            </w:r>
            <w:r>
              <w:rPr>
                <w:b/>
                <w:lang w:val="en-US"/>
              </w:rPr>
              <w:t>a</w:t>
            </w:r>
            <w:r w:rsidRPr="00C6499B">
              <w:rPr>
                <w:b/>
                <w:lang w:val="en-US"/>
              </w:rPr>
              <w:t>ines cietums</w:t>
            </w:r>
          </w:p>
          <w:p w14:paraId="41DE8E2D" w14:textId="77777777" w:rsidR="00E5722A" w:rsidRDefault="00E5722A" w:rsidP="00063274">
            <w:pPr>
              <w:rPr>
                <w:b/>
                <w:lang w:val="en-US"/>
              </w:rPr>
            </w:pPr>
          </w:p>
          <w:p w14:paraId="2A2889A0" w14:textId="77777777" w:rsidR="00E5722A" w:rsidRDefault="00E5722A" w:rsidP="00063274">
            <w:pPr>
              <w:rPr>
                <w:b/>
                <w:lang w:val="en-US"/>
              </w:rPr>
            </w:pPr>
          </w:p>
          <w:p w14:paraId="4BAADCD1" w14:textId="3A112AF8" w:rsidR="00E5722A" w:rsidRDefault="00E5722A" w:rsidP="00063274">
            <w:pPr>
              <w:rPr>
                <w:b/>
                <w:lang w:val="en-US"/>
              </w:rPr>
            </w:pPr>
          </w:p>
          <w:p w14:paraId="24A91F51" w14:textId="77777777" w:rsidR="00E5722A" w:rsidRDefault="00E5722A" w:rsidP="00063274">
            <w:pPr>
              <w:rPr>
                <w:b/>
                <w:lang w:val="en-US"/>
              </w:rPr>
            </w:pPr>
          </w:p>
          <w:p w14:paraId="38FB5282" w14:textId="77777777" w:rsidR="00E5722A" w:rsidRPr="00C6499B" w:rsidRDefault="00E5722A" w:rsidP="00E5722A">
            <w:pPr>
              <w:rPr>
                <w:b/>
                <w:lang w:val="en-US"/>
              </w:rPr>
            </w:pPr>
            <w:r w:rsidRPr="00C6499B">
              <w:rPr>
                <w:b/>
                <w:lang w:val="en-US"/>
              </w:rPr>
              <w:t>Rīgas Centrālcietums</w:t>
            </w:r>
          </w:p>
          <w:p w14:paraId="1C9912B4" w14:textId="77777777" w:rsidR="00E5722A" w:rsidRPr="00E26E80" w:rsidRDefault="00E5722A" w:rsidP="00E5722A">
            <w:pPr>
              <w:rPr>
                <w:lang w:val="en-US"/>
              </w:rPr>
            </w:pPr>
          </w:p>
          <w:p w14:paraId="1946ABD4" w14:textId="37968640" w:rsidR="00E5722A" w:rsidRPr="00C6499B" w:rsidRDefault="00E5722A" w:rsidP="00063274">
            <w:pPr>
              <w:rPr>
                <w:b/>
                <w:highlight w:val="red"/>
                <w:lang w:val="en-US"/>
              </w:rPr>
            </w:pPr>
          </w:p>
        </w:tc>
        <w:tc>
          <w:tcPr>
            <w:tcW w:w="2552" w:type="dxa"/>
            <w:shd w:val="clear" w:color="auto" w:fill="auto"/>
          </w:tcPr>
          <w:p w14:paraId="473A99D0" w14:textId="242EE565" w:rsidR="00EB3203" w:rsidRPr="00FA7E2D" w:rsidRDefault="00EB3203" w:rsidP="00063274">
            <w:pPr>
              <w:rPr>
                <w:highlight w:val="red"/>
                <w:lang w:val="en-US"/>
              </w:rPr>
            </w:pPr>
            <w:r>
              <w:rPr>
                <w:color w:val="000000"/>
                <w:lang w:eastAsia="lv-LV"/>
              </w:rPr>
              <w:t>Daiļdārzniecība un ainavu plānošana</w:t>
            </w:r>
            <w:r w:rsidR="001661E5">
              <w:rPr>
                <w:color w:val="000000"/>
                <w:lang w:eastAsia="lv-LV"/>
              </w:rPr>
              <w:t xml:space="preserve"> (</w:t>
            </w:r>
            <w:r w:rsidR="00336635">
              <w:rPr>
                <w:color w:val="000000"/>
                <w:lang w:eastAsia="lv-LV"/>
              </w:rPr>
              <w:t xml:space="preserve">vismaz </w:t>
            </w:r>
            <w:r w:rsidR="001661E5">
              <w:rPr>
                <w:color w:val="000000"/>
                <w:lang w:eastAsia="lv-LV"/>
              </w:rPr>
              <w:t>72 stundas)</w:t>
            </w:r>
          </w:p>
          <w:p w14:paraId="2E2BAA70" w14:textId="77777777" w:rsidR="00EB3203" w:rsidRPr="00FA7E2D" w:rsidRDefault="00EB3203" w:rsidP="00063274">
            <w:pPr>
              <w:rPr>
                <w:highlight w:val="red"/>
                <w:lang w:val="en-US"/>
              </w:rPr>
            </w:pPr>
          </w:p>
          <w:p w14:paraId="5C36576A" w14:textId="77777777" w:rsidR="00EB3203" w:rsidRPr="00FA7E2D" w:rsidRDefault="00EB3203" w:rsidP="00063274">
            <w:pPr>
              <w:rPr>
                <w:highlight w:val="red"/>
                <w:lang w:val="en-US"/>
              </w:rPr>
            </w:pPr>
          </w:p>
          <w:p w14:paraId="2BC45759" w14:textId="77777777" w:rsidR="00EB3203" w:rsidRDefault="00EB3203" w:rsidP="00063274">
            <w:pPr>
              <w:rPr>
                <w:highlight w:val="red"/>
                <w:lang w:val="en-US"/>
              </w:rPr>
            </w:pPr>
          </w:p>
          <w:p w14:paraId="09C42E67" w14:textId="708A9299" w:rsidR="00EB3203" w:rsidRDefault="00EB3203" w:rsidP="00063274">
            <w:pPr>
              <w:rPr>
                <w:color w:val="000000"/>
                <w:lang w:eastAsia="lv-LV"/>
              </w:rPr>
            </w:pPr>
          </w:p>
          <w:p w14:paraId="4634DFF0" w14:textId="133A420E" w:rsidR="00EB3203" w:rsidRDefault="00EB3203" w:rsidP="00063274">
            <w:pPr>
              <w:rPr>
                <w:color w:val="000000"/>
                <w:lang w:eastAsia="lv-LV"/>
              </w:rPr>
            </w:pPr>
            <w:r>
              <w:rPr>
                <w:color w:val="000000"/>
                <w:lang w:eastAsia="lv-LV"/>
              </w:rPr>
              <w:t>Daiļdārzniecība un ainavu plānošana</w:t>
            </w:r>
            <w:r w:rsidR="001661E5">
              <w:rPr>
                <w:color w:val="000000"/>
                <w:lang w:eastAsia="lv-LV"/>
              </w:rPr>
              <w:t xml:space="preserve"> (</w:t>
            </w:r>
            <w:r w:rsidR="00336635">
              <w:rPr>
                <w:color w:val="000000"/>
                <w:lang w:eastAsia="lv-LV"/>
              </w:rPr>
              <w:t xml:space="preserve">vismaz </w:t>
            </w:r>
            <w:r w:rsidR="001661E5">
              <w:rPr>
                <w:color w:val="000000"/>
                <w:lang w:eastAsia="lv-LV"/>
              </w:rPr>
              <w:t>72 stundas)</w:t>
            </w:r>
          </w:p>
          <w:p w14:paraId="757FCEB4" w14:textId="77777777" w:rsidR="00EB3203" w:rsidRPr="00B708D3" w:rsidRDefault="00EB3203" w:rsidP="00063274">
            <w:pPr>
              <w:rPr>
                <w:highlight w:val="red"/>
              </w:rPr>
            </w:pPr>
          </w:p>
          <w:p w14:paraId="4009E81B" w14:textId="518376A7" w:rsidR="00EB3203" w:rsidRDefault="00EB3203" w:rsidP="00063274">
            <w:pPr>
              <w:rPr>
                <w:color w:val="000000"/>
                <w:lang w:eastAsia="lv-LV"/>
              </w:rPr>
            </w:pPr>
          </w:p>
          <w:p w14:paraId="77150955" w14:textId="3E684A82" w:rsidR="00EB3203" w:rsidRDefault="00EB3203" w:rsidP="00063274">
            <w:pPr>
              <w:rPr>
                <w:color w:val="000000"/>
                <w:lang w:eastAsia="lv-LV"/>
              </w:rPr>
            </w:pPr>
          </w:p>
          <w:p w14:paraId="7D13FB42" w14:textId="464FA12A" w:rsidR="00EB3203" w:rsidRPr="00C6499B" w:rsidRDefault="00EB3203" w:rsidP="00063274">
            <w:pPr>
              <w:rPr>
                <w:highlight w:val="red"/>
              </w:rPr>
            </w:pPr>
            <w:r>
              <w:rPr>
                <w:color w:val="000000"/>
                <w:lang w:eastAsia="lv-LV"/>
              </w:rPr>
              <w:t>Daiļdārzniecība un ainavu plānošana</w:t>
            </w:r>
            <w:r w:rsidR="001661E5">
              <w:rPr>
                <w:color w:val="000000"/>
                <w:lang w:eastAsia="lv-LV"/>
              </w:rPr>
              <w:t xml:space="preserve"> (</w:t>
            </w:r>
            <w:r w:rsidR="00336635">
              <w:rPr>
                <w:color w:val="000000"/>
                <w:lang w:eastAsia="lv-LV"/>
              </w:rPr>
              <w:t xml:space="preserve">vismaz </w:t>
            </w:r>
            <w:r w:rsidR="001661E5">
              <w:rPr>
                <w:color w:val="000000"/>
                <w:lang w:eastAsia="lv-LV"/>
              </w:rPr>
              <w:t>72 stundas)</w:t>
            </w:r>
          </w:p>
          <w:p w14:paraId="029B1D13" w14:textId="77777777" w:rsidR="00EB3203" w:rsidRPr="00C6499B" w:rsidRDefault="00EB3203" w:rsidP="00063274">
            <w:pPr>
              <w:rPr>
                <w:highlight w:val="red"/>
              </w:rPr>
            </w:pPr>
          </w:p>
          <w:p w14:paraId="02A0228B" w14:textId="63B242EA" w:rsidR="00EB3203" w:rsidRPr="00C6499B" w:rsidRDefault="00EB3203" w:rsidP="00063274">
            <w:pPr>
              <w:rPr>
                <w:highlight w:val="red"/>
              </w:rPr>
            </w:pPr>
          </w:p>
          <w:p w14:paraId="3C2A654C" w14:textId="605EDEBE" w:rsidR="00497FE1" w:rsidRPr="00467E7B" w:rsidRDefault="00497FE1" w:rsidP="00497FE1">
            <w:pPr>
              <w:rPr>
                <w:highlight w:val="red"/>
              </w:rPr>
            </w:pPr>
            <w:r>
              <w:rPr>
                <w:color w:val="000000"/>
                <w:lang w:eastAsia="lv-LV"/>
              </w:rPr>
              <w:t>Daiļdārzniecība un ainavu plānošana (vismaz 72 stundas)</w:t>
            </w:r>
          </w:p>
          <w:p w14:paraId="5459EABD" w14:textId="77777777" w:rsidR="00EB3203" w:rsidRPr="00C6499B" w:rsidRDefault="00EB3203" w:rsidP="00063274">
            <w:pPr>
              <w:rPr>
                <w:highlight w:val="red"/>
              </w:rPr>
            </w:pPr>
          </w:p>
        </w:tc>
        <w:tc>
          <w:tcPr>
            <w:tcW w:w="1275" w:type="dxa"/>
            <w:shd w:val="clear" w:color="auto" w:fill="auto"/>
          </w:tcPr>
          <w:p w14:paraId="188F3001" w14:textId="77777777" w:rsidR="00EB3203" w:rsidRPr="00E26E80" w:rsidRDefault="00EB3203" w:rsidP="00063274">
            <w:pPr>
              <w:rPr>
                <w:lang w:val="en-US"/>
              </w:rPr>
            </w:pPr>
            <w:r w:rsidRPr="00E26E80">
              <w:rPr>
                <w:lang w:val="en-US"/>
              </w:rPr>
              <w:t>10</w:t>
            </w:r>
          </w:p>
          <w:p w14:paraId="48314A97" w14:textId="77777777" w:rsidR="00EB3203" w:rsidRPr="00E26E80" w:rsidRDefault="00EB3203" w:rsidP="00063274">
            <w:pPr>
              <w:rPr>
                <w:lang w:val="en-US"/>
              </w:rPr>
            </w:pPr>
          </w:p>
          <w:p w14:paraId="26074D7C" w14:textId="77777777" w:rsidR="00EB3203" w:rsidRPr="00E26E80" w:rsidRDefault="00EB3203" w:rsidP="00063274">
            <w:pPr>
              <w:rPr>
                <w:lang w:val="en-US"/>
              </w:rPr>
            </w:pPr>
          </w:p>
          <w:p w14:paraId="01346498" w14:textId="77777777" w:rsidR="00EB3203" w:rsidRPr="00E26E80" w:rsidRDefault="00EB3203" w:rsidP="00063274">
            <w:pPr>
              <w:rPr>
                <w:lang w:val="en-US"/>
              </w:rPr>
            </w:pPr>
          </w:p>
          <w:p w14:paraId="5203C6D4" w14:textId="77777777" w:rsidR="00EB3203" w:rsidRPr="00E26E80" w:rsidRDefault="00EB3203" w:rsidP="00063274">
            <w:pPr>
              <w:rPr>
                <w:lang w:val="en-US"/>
              </w:rPr>
            </w:pPr>
          </w:p>
          <w:p w14:paraId="45DC3C13" w14:textId="6E6F60AA" w:rsidR="00EB3203" w:rsidRDefault="00EB3203" w:rsidP="00063274">
            <w:pPr>
              <w:rPr>
                <w:lang w:val="en-US"/>
              </w:rPr>
            </w:pPr>
          </w:p>
          <w:p w14:paraId="00AEF63E" w14:textId="4F7F7CB2" w:rsidR="00EB3203" w:rsidRDefault="00EB3203" w:rsidP="00063274">
            <w:pPr>
              <w:rPr>
                <w:lang w:val="en-US"/>
              </w:rPr>
            </w:pPr>
          </w:p>
          <w:p w14:paraId="5329624B" w14:textId="77777777" w:rsidR="00EB3203" w:rsidRDefault="00EB3203" w:rsidP="00063274">
            <w:pPr>
              <w:rPr>
                <w:lang w:val="en-US"/>
              </w:rPr>
            </w:pPr>
            <w:r w:rsidRPr="00E26E80">
              <w:rPr>
                <w:lang w:val="en-US"/>
              </w:rPr>
              <w:t>10</w:t>
            </w:r>
          </w:p>
          <w:p w14:paraId="75ACB2CF" w14:textId="77777777" w:rsidR="00EB3203" w:rsidRDefault="00EB3203" w:rsidP="00063274">
            <w:pPr>
              <w:rPr>
                <w:lang w:val="en-US"/>
              </w:rPr>
            </w:pPr>
          </w:p>
          <w:p w14:paraId="7F6BD2F8" w14:textId="68CA4902" w:rsidR="00EB3203" w:rsidRDefault="00EB3203" w:rsidP="00063274">
            <w:pPr>
              <w:rPr>
                <w:lang w:val="en-US"/>
              </w:rPr>
            </w:pPr>
          </w:p>
          <w:p w14:paraId="66897292" w14:textId="77777777" w:rsidR="00EB3203" w:rsidRDefault="00EB3203" w:rsidP="00063274">
            <w:pPr>
              <w:rPr>
                <w:lang w:val="en-US"/>
              </w:rPr>
            </w:pPr>
          </w:p>
          <w:p w14:paraId="41FD3C42" w14:textId="77777777" w:rsidR="00EB3203" w:rsidRDefault="00EB3203" w:rsidP="00063274">
            <w:pPr>
              <w:rPr>
                <w:lang w:val="en-US"/>
              </w:rPr>
            </w:pPr>
          </w:p>
          <w:p w14:paraId="5B637B42" w14:textId="7CECC0CF" w:rsidR="00EB3203" w:rsidRDefault="00EB3203" w:rsidP="00063274">
            <w:pPr>
              <w:rPr>
                <w:lang w:val="en-US"/>
              </w:rPr>
            </w:pPr>
          </w:p>
          <w:p w14:paraId="127C6C85" w14:textId="77777777" w:rsidR="00EB3203" w:rsidRDefault="00EB3203" w:rsidP="00063274">
            <w:pPr>
              <w:rPr>
                <w:lang w:val="en-US"/>
              </w:rPr>
            </w:pPr>
            <w:r>
              <w:rPr>
                <w:lang w:val="en-US"/>
              </w:rPr>
              <w:t>10</w:t>
            </w:r>
          </w:p>
          <w:p w14:paraId="58C75CE6" w14:textId="3DC2B0CA" w:rsidR="00EB3203" w:rsidRDefault="00EB3203" w:rsidP="00063274">
            <w:pPr>
              <w:rPr>
                <w:lang w:val="en-US"/>
              </w:rPr>
            </w:pPr>
          </w:p>
          <w:p w14:paraId="710502C8" w14:textId="77777777" w:rsidR="00F87F4C" w:rsidRDefault="00F87F4C" w:rsidP="00063274">
            <w:pPr>
              <w:rPr>
                <w:lang w:val="en-US"/>
              </w:rPr>
            </w:pPr>
          </w:p>
          <w:p w14:paraId="7343CB67" w14:textId="77777777" w:rsidR="00EB3203" w:rsidRDefault="00EB3203" w:rsidP="00063274">
            <w:pPr>
              <w:rPr>
                <w:lang w:val="en-US"/>
              </w:rPr>
            </w:pPr>
          </w:p>
          <w:p w14:paraId="5F7DE8DA" w14:textId="77777777" w:rsidR="00EB3203" w:rsidRDefault="00EB3203" w:rsidP="00063274">
            <w:pPr>
              <w:rPr>
                <w:lang w:val="en-US"/>
              </w:rPr>
            </w:pPr>
          </w:p>
          <w:p w14:paraId="0ADF252F" w14:textId="55706FC6" w:rsidR="00497FE1" w:rsidRPr="00E26E80" w:rsidRDefault="00497FE1" w:rsidP="00063274">
            <w:pPr>
              <w:rPr>
                <w:lang w:val="en-US"/>
              </w:rPr>
            </w:pPr>
            <w:r>
              <w:rPr>
                <w:lang w:val="en-US"/>
              </w:rPr>
              <w:t>10</w:t>
            </w:r>
          </w:p>
        </w:tc>
        <w:tc>
          <w:tcPr>
            <w:tcW w:w="993" w:type="dxa"/>
            <w:shd w:val="clear" w:color="auto" w:fill="auto"/>
          </w:tcPr>
          <w:p w14:paraId="2DA22BCE" w14:textId="77777777" w:rsidR="00EB3203" w:rsidRPr="00E26E80" w:rsidRDefault="00EB3203" w:rsidP="00063274">
            <w:pPr>
              <w:rPr>
                <w:lang w:val="en-US"/>
              </w:rPr>
            </w:pPr>
            <w:r w:rsidRPr="00E26E80">
              <w:rPr>
                <w:lang w:val="en-US"/>
              </w:rPr>
              <w:t>2</w:t>
            </w:r>
          </w:p>
          <w:p w14:paraId="41774C5C" w14:textId="77777777" w:rsidR="00EB3203" w:rsidRPr="00E26E80" w:rsidRDefault="00EB3203" w:rsidP="00063274">
            <w:pPr>
              <w:rPr>
                <w:lang w:val="en-US"/>
              </w:rPr>
            </w:pPr>
          </w:p>
          <w:p w14:paraId="18B94D0D" w14:textId="77777777" w:rsidR="00EB3203" w:rsidRPr="00E26E80" w:rsidRDefault="00EB3203" w:rsidP="00063274">
            <w:pPr>
              <w:rPr>
                <w:lang w:val="en-US"/>
              </w:rPr>
            </w:pPr>
          </w:p>
          <w:p w14:paraId="17CDA738" w14:textId="77777777" w:rsidR="00EB3203" w:rsidRPr="00E26E80" w:rsidRDefault="00EB3203" w:rsidP="00063274">
            <w:pPr>
              <w:rPr>
                <w:lang w:val="en-US"/>
              </w:rPr>
            </w:pPr>
          </w:p>
          <w:p w14:paraId="4794CB5C" w14:textId="77777777" w:rsidR="00EB3203" w:rsidRPr="00E26E80" w:rsidRDefault="00EB3203" w:rsidP="00063274">
            <w:pPr>
              <w:rPr>
                <w:lang w:val="en-US"/>
              </w:rPr>
            </w:pPr>
          </w:p>
          <w:p w14:paraId="324A7538" w14:textId="684E34A6" w:rsidR="00EB3203" w:rsidRDefault="00EB3203" w:rsidP="00063274">
            <w:pPr>
              <w:rPr>
                <w:lang w:val="en-US"/>
              </w:rPr>
            </w:pPr>
          </w:p>
          <w:p w14:paraId="42891425" w14:textId="5E291E34" w:rsidR="00EB3203" w:rsidRDefault="00EB3203" w:rsidP="00063274">
            <w:pPr>
              <w:rPr>
                <w:lang w:val="en-US"/>
              </w:rPr>
            </w:pPr>
          </w:p>
          <w:p w14:paraId="1FD69846" w14:textId="1D5BB2AD" w:rsidR="00EB3203" w:rsidRDefault="00F87F4C" w:rsidP="00063274">
            <w:pPr>
              <w:rPr>
                <w:lang w:val="en-US"/>
              </w:rPr>
            </w:pPr>
            <w:r>
              <w:rPr>
                <w:lang w:val="en-US"/>
              </w:rPr>
              <w:t>2</w:t>
            </w:r>
          </w:p>
          <w:p w14:paraId="069C7E30" w14:textId="77777777" w:rsidR="00EB3203" w:rsidRDefault="00EB3203" w:rsidP="00063274">
            <w:pPr>
              <w:rPr>
                <w:lang w:val="en-US"/>
              </w:rPr>
            </w:pPr>
          </w:p>
          <w:p w14:paraId="3CA1B93A" w14:textId="77777777" w:rsidR="00EB3203" w:rsidRDefault="00EB3203" w:rsidP="00063274">
            <w:pPr>
              <w:rPr>
                <w:lang w:val="en-US"/>
              </w:rPr>
            </w:pPr>
          </w:p>
          <w:p w14:paraId="234BABFB" w14:textId="77777777" w:rsidR="00EB3203" w:rsidRDefault="00EB3203" w:rsidP="00063274">
            <w:pPr>
              <w:rPr>
                <w:lang w:val="en-US"/>
              </w:rPr>
            </w:pPr>
          </w:p>
          <w:p w14:paraId="291181B8" w14:textId="77777777" w:rsidR="00EB3203" w:rsidRDefault="00EB3203" w:rsidP="00063274">
            <w:pPr>
              <w:rPr>
                <w:lang w:val="en-US"/>
              </w:rPr>
            </w:pPr>
          </w:p>
          <w:p w14:paraId="291547BD" w14:textId="5612929B" w:rsidR="00EB3203" w:rsidRDefault="00EB3203" w:rsidP="00063274">
            <w:pPr>
              <w:rPr>
                <w:lang w:val="en-US"/>
              </w:rPr>
            </w:pPr>
          </w:p>
          <w:p w14:paraId="306DEAFD" w14:textId="27C0CEB0" w:rsidR="00EB3203" w:rsidRDefault="00F87F4C" w:rsidP="00063274">
            <w:pPr>
              <w:rPr>
                <w:lang w:val="en-US"/>
              </w:rPr>
            </w:pPr>
            <w:r>
              <w:rPr>
                <w:lang w:val="en-US"/>
              </w:rPr>
              <w:t>2</w:t>
            </w:r>
          </w:p>
          <w:p w14:paraId="03DCB0C6" w14:textId="77777777" w:rsidR="00EB3203" w:rsidRDefault="00EB3203" w:rsidP="00063274">
            <w:pPr>
              <w:rPr>
                <w:lang w:val="en-US"/>
              </w:rPr>
            </w:pPr>
          </w:p>
          <w:p w14:paraId="24D7340E" w14:textId="13FAF12C" w:rsidR="00497FE1" w:rsidRDefault="00497FE1" w:rsidP="00063274">
            <w:pPr>
              <w:rPr>
                <w:lang w:val="en-US"/>
              </w:rPr>
            </w:pPr>
          </w:p>
          <w:p w14:paraId="1D02E833" w14:textId="77777777" w:rsidR="00F87F4C" w:rsidRDefault="00F87F4C" w:rsidP="00063274">
            <w:pPr>
              <w:rPr>
                <w:lang w:val="en-US"/>
              </w:rPr>
            </w:pPr>
          </w:p>
          <w:p w14:paraId="53B49E3F" w14:textId="77777777" w:rsidR="00497FE1" w:rsidRDefault="00497FE1" w:rsidP="00063274">
            <w:pPr>
              <w:rPr>
                <w:lang w:val="en-US"/>
              </w:rPr>
            </w:pPr>
          </w:p>
          <w:p w14:paraId="0B1C2CE7" w14:textId="200B0F97" w:rsidR="00497FE1" w:rsidRPr="00E26E80" w:rsidRDefault="00F87F4C" w:rsidP="00063274">
            <w:pPr>
              <w:rPr>
                <w:lang w:val="en-US"/>
              </w:rPr>
            </w:pPr>
            <w:r>
              <w:rPr>
                <w:lang w:val="en-US"/>
              </w:rPr>
              <w:t>2</w:t>
            </w:r>
          </w:p>
        </w:tc>
        <w:tc>
          <w:tcPr>
            <w:tcW w:w="1743" w:type="dxa"/>
            <w:gridSpan w:val="2"/>
            <w:shd w:val="clear" w:color="auto" w:fill="auto"/>
          </w:tcPr>
          <w:p w14:paraId="52F3436D" w14:textId="77777777" w:rsidR="00EB3203" w:rsidRPr="00B708D3" w:rsidRDefault="00EB3203" w:rsidP="00063274">
            <w:pPr>
              <w:rPr>
                <w:lang w:val="en-US"/>
              </w:rPr>
            </w:pPr>
            <w:r w:rsidRPr="00B708D3">
              <w:rPr>
                <w:lang w:val="en-US"/>
              </w:rPr>
              <w:t>1. maijs</w:t>
            </w:r>
            <w:r>
              <w:rPr>
                <w:lang w:val="en-US"/>
              </w:rPr>
              <w:t xml:space="preserve"> - </w:t>
            </w:r>
            <w:r w:rsidRPr="00B708D3">
              <w:rPr>
                <w:lang w:val="en-US"/>
              </w:rPr>
              <w:t xml:space="preserve">jūnijs </w:t>
            </w:r>
            <w:r>
              <w:rPr>
                <w:lang w:val="en-US"/>
              </w:rPr>
              <w:t>2. j</w:t>
            </w:r>
            <w:r w:rsidRPr="00B708D3">
              <w:rPr>
                <w:lang w:val="en-US"/>
              </w:rPr>
              <w:t>ūlijs</w:t>
            </w:r>
            <w:r>
              <w:rPr>
                <w:lang w:val="en-US"/>
              </w:rPr>
              <w:t xml:space="preserve"> - augusts</w:t>
            </w:r>
            <w:r w:rsidRPr="00B708D3">
              <w:rPr>
                <w:lang w:val="en-US"/>
              </w:rPr>
              <w:t>;</w:t>
            </w:r>
          </w:p>
          <w:p w14:paraId="596E9E90" w14:textId="77777777" w:rsidR="00EB3203" w:rsidRPr="00FA7E2D" w:rsidRDefault="00EB3203" w:rsidP="00063274">
            <w:pPr>
              <w:rPr>
                <w:highlight w:val="red"/>
                <w:lang w:val="en-US"/>
              </w:rPr>
            </w:pPr>
          </w:p>
          <w:p w14:paraId="03C5DEB8" w14:textId="77777777" w:rsidR="00EB3203" w:rsidRPr="00FA7E2D" w:rsidRDefault="00EB3203" w:rsidP="00063274">
            <w:pPr>
              <w:rPr>
                <w:highlight w:val="red"/>
                <w:lang w:val="en-US"/>
              </w:rPr>
            </w:pPr>
          </w:p>
          <w:p w14:paraId="77F604F3" w14:textId="77777777" w:rsidR="00EB3203" w:rsidRDefault="00EB3203" w:rsidP="00063274">
            <w:pPr>
              <w:rPr>
                <w:highlight w:val="red"/>
                <w:lang w:val="en-US"/>
              </w:rPr>
            </w:pPr>
          </w:p>
          <w:p w14:paraId="3428D291" w14:textId="77777777" w:rsidR="00EB3203" w:rsidRDefault="00EB3203" w:rsidP="00063274">
            <w:pPr>
              <w:rPr>
                <w:highlight w:val="red"/>
                <w:lang w:val="en-US"/>
              </w:rPr>
            </w:pPr>
          </w:p>
          <w:p w14:paraId="4CA78414" w14:textId="77777777" w:rsidR="00F87F4C" w:rsidRPr="00B708D3" w:rsidRDefault="00F87F4C" w:rsidP="00F87F4C">
            <w:pPr>
              <w:rPr>
                <w:lang w:val="en-US"/>
              </w:rPr>
            </w:pPr>
            <w:r w:rsidRPr="00B708D3">
              <w:rPr>
                <w:lang w:val="en-US"/>
              </w:rPr>
              <w:t>1. maijs</w:t>
            </w:r>
            <w:r>
              <w:rPr>
                <w:lang w:val="en-US"/>
              </w:rPr>
              <w:t xml:space="preserve"> - </w:t>
            </w:r>
            <w:r w:rsidRPr="00B708D3">
              <w:rPr>
                <w:lang w:val="en-US"/>
              </w:rPr>
              <w:t xml:space="preserve">jūnijs </w:t>
            </w:r>
            <w:r>
              <w:rPr>
                <w:lang w:val="en-US"/>
              </w:rPr>
              <w:t>2. j</w:t>
            </w:r>
            <w:r w:rsidRPr="00B708D3">
              <w:rPr>
                <w:lang w:val="en-US"/>
              </w:rPr>
              <w:t>ūlijs</w:t>
            </w:r>
            <w:r>
              <w:rPr>
                <w:lang w:val="en-US"/>
              </w:rPr>
              <w:t xml:space="preserve"> - augusts</w:t>
            </w:r>
            <w:r w:rsidRPr="00B708D3">
              <w:rPr>
                <w:lang w:val="en-US"/>
              </w:rPr>
              <w:t>;</w:t>
            </w:r>
          </w:p>
          <w:p w14:paraId="5182E11C" w14:textId="77777777" w:rsidR="00F87F4C" w:rsidRPr="00FA7E2D" w:rsidRDefault="00F87F4C" w:rsidP="00F87F4C">
            <w:pPr>
              <w:rPr>
                <w:highlight w:val="red"/>
                <w:lang w:val="en-US"/>
              </w:rPr>
            </w:pPr>
          </w:p>
          <w:p w14:paraId="1E2FAA73" w14:textId="77777777" w:rsidR="00EB3203" w:rsidRDefault="00EB3203" w:rsidP="00063274">
            <w:pPr>
              <w:rPr>
                <w:highlight w:val="red"/>
                <w:lang w:val="en-US"/>
              </w:rPr>
            </w:pPr>
          </w:p>
          <w:p w14:paraId="5386BDED" w14:textId="3EA42A29" w:rsidR="00EB3203" w:rsidRDefault="00EB3203" w:rsidP="00063274">
            <w:pPr>
              <w:rPr>
                <w:highlight w:val="red"/>
                <w:lang w:val="en-US"/>
              </w:rPr>
            </w:pPr>
          </w:p>
          <w:p w14:paraId="413F3CD0" w14:textId="77777777" w:rsidR="00F87F4C" w:rsidRPr="00B708D3" w:rsidRDefault="00F87F4C" w:rsidP="00F87F4C">
            <w:pPr>
              <w:rPr>
                <w:lang w:val="en-US"/>
              </w:rPr>
            </w:pPr>
            <w:r w:rsidRPr="00B708D3">
              <w:rPr>
                <w:lang w:val="en-US"/>
              </w:rPr>
              <w:t>1. maijs</w:t>
            </w:r>
            <w:r>
              <w:rPr>
                <w:lang w:val="en-US"/>
              </w:rPr>
              <w:t xml:space="preserve"> - </w:t>
            </w:r>
            <w:r w:rsidRPr="00B708D3">
              <w:rPr>
                <w:lang w:val="en-US"/>
              </w:rPr>
              <w:t xml:space="preserve">jūnijs </w:t>
            </w:r>
            <w:r>
              <w:rPr>
                <w:lang w:val="en-US"/>
              </w:rPr>
              <w:t>2. j</w:t>
            </w:r>
            <w:r w:rsidRPr="00B708D3">
              <w:rPr>
                <w:lang w:val="en-US"/>
              </w:rPr>
              <w:t>ūlijs</w:t>
            </w:r>
            <w:r>
              <w:rPr>
                <w:lang w:val="en-US"/>
              </w:rPr>
              <w:t xml:space="preserve"> - augusts</w:t>
            </w:r>
            <w:r w:rsidRPr="00B708D3">
              <w:rPr>
                <w:lang w:val="en-US"/>
              </w:rPr>
              <w:t>;</w:t>
            </w:r>
          </w:p>
          <w:p w14:paraId="320CDEF7" w14:textId="77777777" w:rsidR="00F87F4C" w:rsidRPr="00FA7E2D" w:rsidRDefault="00F87F4C" w:rsidP="00F87F4C">
            <w:pPr>
              <w:rPr>
                <w:highlight w:val="red"/>
                <w:lang w:val="en-US"/>
              </w:rPr>
            </w:pPr>
          </w:p>
          <w:p w14:paraId="046308F2" w14:textId="77777777" w:rsidR="00EB3203" w:rsidRDefault="00EB3203" w:rsidP="00063274">
            <w:pPr>
              <w:rPr>
                <w:highlight w:val="red"/>
                <w:lang w:val="en-US"/>
              </w:rPr>
            </w:pPr>
          </w:p>
          <w:p w14:paraId="665ADE0A" w14:textId="6A062863" w:rsidR="00EB3203" w:rsidRPr="00F87F4C" w:rsidRDefault="00F87F4C" w:rsidP="00063274">
            <w:pPr>
              <w:rPr>
                <w:lang w:val="en-US"/>
              </w:rPr>
            </w:pPr>
            <w:r w:rsidRPr="00B708D3">
              <w:rPr>
                <w:lang w:val="en-US"/>
              </w:rPr>
              <w:t>1. maijs</w:t>
            </w:r>
            <w:r>
              <w:rPr>
                <w:lang w:val="en-US"/>
              </w:rPr>
              <w:t xml:space="preserve"> - </w:t>
            </w:r>
            <w:r w:rsidRPr="00B708D3">
              <w:rPr>
                <w:lang w:val="en-US"/>
              </w:rPr>
              <w:t xml:space="preserve">jūnijs </w:t>
            </w:r>
            <w:r>
              <w:rPr>
                <w:lang w:val="en-US"/>
              </w:rPr>
              <w:t>2. j</w:t>
            </w:r>
            <w:r w:rsidRPr="00B708D3">
              <w:rPr>
                <w:lang w:val="en-US"/>
              </w:rPr>
              <w:t>ūlijs</w:t>
            </w:r>
            <w:r>
              <w:rPr>
                <w:lang w:val="en-US"/>
              </w:rPr>
              <w:t xml:space="preserve"> - augusts;</w:t>
            </w:r>
          </w:p>
          <w:p w14:paraId="6995DFFE" w14:textId="77777777" w:rsidR="00EB3203" w:rsidRDefault="00EB3203" w:rsidP="00063274">
            <w:pPr>
              <w:rPr>
                <w:highlight w:val="red"/>
                <w:lang w:val="en-US"/>
              </w:rPr>
            </w:pPr>
          </w:p>
          <w:p w14:paraId="688814E7" w14:textId="23B4C929" w:rsidR="00497FE1" w:rsidRPr="00FA7E2D" w:rsidRDefault="00497FE1" w:rsidP="00F87F4C">
            <w:pPr>
              <w:rPr>
                <w:highlight w:val="red"/>
                <w:lang w:val="en-US"/>
              </w:rPr>
            </w:pPr>
          </w:p>
        </w:tc>
      </w:tr>
      <w:tr w:rsidR="00EB3203" w:rsidRPr="00FA7E2D" w14:paraId="15CAF8C3" w14:textId="77777777" w:rsidTr="00063274">
        <w:trPr>
          <w:gridBefore w:val="1"/>
          <w:wBefore w:w="11" w:type="dxa"/>
        </w:trPr>
        <w:tc>
          <w:tcPr>
            <w:tcW w:w="846" w:type="dxa"/>
            <w:shd w:val="clear" w:color="auto" w:fill="auto"/>
          </w:tcPr>
          <w:p w14:paraId="7E518043" w14:textId="5839B2CE" w:rsidR="00EB3203" w:rsidRDefault="0012459D" w:rsidP="00063274">
            <w:pPr>
              <w:rPr>
                <w:b/>
                <w:lang w:val="en-US"/>
              </w:rPr>
            </w:pPr>
            <w:r>
              <w:rPr>
                <w:b/>
                <w:lang w:val="en-US"/>
              </w:rPr>
              <w:t>5</w:t>
            </w:r>
            <w:r w:rsidR="00EB3203">
              <w:rPr>
                <w:b/>
                <w:lang w:val="en-US"/>
              </w:rPr>
              <w:t>.</w:t>
            </w:r>
          </w:p>
          <w:p w14:paraId="17B2963C" w14:textId="77777777" w:rsidR="00EB3203" w:rsidRDefault="00EB3203" w:rsidP="00063274">
            <w:pPr>
              <w:rPr>
                <w:b/>
                <w:lang w:val="en-US"/>
              </w:rPr>
            </w:pPr>
          </w:p>
          <w:p w14:paraId="393A3412" w14:textId="77777777" w:rsidR="00EB3203" w:rsidRPr="00E26E80" w:rsidRDefault="00EB3203" w:rsidP="00063274">
            <w:pPr>
              <w:rPr>
                <w:b/>
                <w:lang w:val="en-US"/>
              </w:rPr>
            </w:pPr>
          </w:p>
        </w:tc>
        <w:tc>
          <w:tcPr>
            <w:tcW w:w="2126" w:type="dxa"/>
            <w:shd w:val="clear" w:color="auto" w:fill="auto"/>
          </w:tcPr>
          <w:p w14:paraId="08EC59D4" w14:textId="77777777" w:rsidR="00EB3203" w:rsidRPr="00C6499B" w:rsidRDefault="00EB3203" w:rsidP="00063274">
            <w:pPr>
              <w:rPr>
                <w:b/>
                <w:lang w:val="en-US"/>
              </w:rPr>
            </w:pPr>
            <w:r w:rsidRPr="00C6499B">
              <w:rPr>
                <w:b/>
                <w:lang w:val="en-US"/>
              </w:rPr>
              <w:t>Jēkabpils cietums</w:t>
            </w:r>
          </w:p>
        </w:tc>
        <w:tc>
          <w:tcPr>
            <w:tcW w:w="2552" w:type="dxa"/>
            <w:shd w:val="clear" w:color="auto" w:fill="auto"/>
          </w:tcPr>
          <w:p w14:paraId="6E3ED1D6" w14:textId="17FD398E" w:rsidR="00EB3203" w:rsidRDefault="00EB3203" w:rsidP="00063274">
            <w:pPr>
              <w:rPr>
                <w:color w:val="000000"/>
                <w:lang w:eastAsia="lv-LV"/>
              </w:rPr>
            </w:pPr>
            <w:r>
              <w:rPr>
                <w:color w:val="000000"/>
                <w:lang w:eastAsia="lv-LV"/>
              </w:rPr>
              <w:t>Mēbeļu izgatavošanas tehnoloģija</w:t>
            </w:r>
            <w:r w:rsidR="001661E5">
              <w:rPr>
                <w:color w:val="000000"/>
                <w:lang w:eastAsia="lv-LV"/>
              </w:rPr>
              <w:t xml:space="preserve"> (</w:t>
            </w:r>
            <w:r w:rsidR="00336635">
              <w:rPr>
                <w:color w:val="000000"/>
                <w:lang w:eastAsia="lv-LV"/>
              </w:rPr>
              <w:t xml:space="preserve">vismaz </w:t>
            </w:r>
            <w:r w:rsidR="001661E5">
              <w:rPr>
                <w:color w:val="000000"/>
                <w:lang w:eastAsia="lv-LV"/>
              </w:rPr>
              <w:t>72 stundas)</w:t>
            </w:r>
          </w:p>
          <w:p w14:paraId="257B6FD7" w14:textId="51690023" w:rsidR="00EB3203" w:rsidRDefault="00EB3203" w:rsidP="00063274">
            <w:pPr>
              <w:rPr>
                <w:color w:val="000000"/>
                <w:lang w:eastAsia="lv-LV"/>
              </w:rPr>
            </w:pPr>
          </w:p>
          <w:p w14:paraId="0B7E4D1F" w14:textId="77777777" w:rsidR="00EB3203" w:rsidRDefault="00EB3203" w:rsidP="00063274">
            <w:pPr>
              <w:rPr>
                <w:color w:val="000000"/>
                <w:lang w:eastAsia="lv-LV"/>
              </w:rPr>
            </w:pPr>
          </w:p>
          <w:p w14:paraId="3BAEEFA7" w14:textId="77777777" w:rsidR="00EB3203" w:rsidRDefault="00EB3203" w:rsidP="00497FE1">
            <w:pPr>
              <w:rPr>
                <w:color w:val="000000"/>
                <w:lang w:eastAsia="lv-LV"/>
              </w:rPr>
            </w:pPr>
          </w:p>
        </w:tc>
        <w:tc>
          <w:tcPr>
            <w:tcW w:w="1275" w:type="dxa"/>
            <w:shd w:val="clear" w:color="auto" w:fill="auto"/>
          </w:tcPr>
          <w:p w14:paraId="412CA3D9" w14:textId="77777777" w:rsidR="00EB3203" w:rsidRDefault="00EB3203" w:rsidP="00063274">
            <w:pPr>
              <w:rPr>
                <w:lang w:val="en-US"/>
              </w:rPr>
            </w:pPr>
            <w:r>
              <w:rPr>
                <w:lang w:val="en-US"/>
              </w:rPr>
              <w:t>10</w:t>
            </w:r>
          </w:p>
          <w:p w14:paraId="68968EED" w14:textId="77777777" w:rsidR="00EB3203" w:rsidRDefault="00EB3203" w:rsidP="00063274">
            <w:pPr>
              <w:rPr>
                <w:lang w:val="en-US"/>
              </w:rPr>
            </w:pPr>
          </w:p>
          <w:p w14:paraId="72F604CB" w14:textId="77777777" w:rsidR="00EB3203" w:rsidRDefault="00EB3203" w:rsidP="00063274">
            <w:pPr>
              <w:rPr>
                <w:lang w:val="en-US"/>
              </w:rPr>
            </w:pPr>
          </w:p>
          <w:p w14:paraId="6322D2C2" w14:textId="77777777" w:rsidR="00EB3203" w:rsidRDefault="00EB3203" w:rsidP="00063274">
            <w:pPr>
              <w:rPr>
                <w:lang w:val="en-US"/>
              </w:rPr>
            </w:pPr>
          </w:p>
          <w:p w14:paraId="49FC55C9" w14:textId="77777777" w:rsidR="00EB3203" w:rsidRDefault="00EB3203" w:rsidP="00063274">
            <w:pPr>
              <w:rPr>
                <w:lang w:val="en-US"/>
              </w:rPr>
            </w:pPr>
          </w:p>
          <w:p w14:paraId="7073DCC7" w14:textId="77777777" w:rsidR="00EB3203" w:rsidRDefault="00EB3203" w:rsidP="00063274">
            <w:pPr>
              <w:rPr>
                <w:lang w:val="en-US"/>
              </w:rPr>
            </w:pPr>
          </w:p>
          <w:p w14:paraId="4C80286B" w14:textId="50807CFD" w:rsidR="00EB3203" w:rsidRPr="00E26E80" w:rsidRDefault="00EB3203" w:rsidP="00063274">
            <w:pPr>
              <w:rPr>
                <w:lang w:val="en-US"/>
              </w:rPr>
            </w:pPr>
          </w:p>
        </w:tc>
        <w:tc>
          <w:tcPr>
            <w:tcW w:w="993" w:type="dxa"/>
            <w:shd w:val="clear" w:color="auto" w:fill="auto"/>
          </w:tcPr>
          <w:p w14:paraId="6B9B74AC" w14:textId="77777777" w:rsidR="00EB3203" w:rsidRDefault="00EB3203" w:rsidP="00063274">
            <w:pPr>
              <w:rPr>
                <w:lang w:val="en-US"/>
              </w:rPr>
            </w:pPr>
            <w:r>
              <w:rPr>
                <w:lang w:val="en-US"/>
              </w:rPr>
              <w:t>3</w:t>
            </w:r>
          </w:p>
          <w:p w14:paraId="45D7E897" w14:textId="77777777" w:rsidR="00EB3203" w:rsidRDefault="00EB3203" w:rsidP="00063274">
            <w:pPr>
              <w:rPr>
                <w:lang w:val="en-US"/>
              </w:rPr>
            </w:pPr>
          </w:p>
          <w:p w14:paraId="0702B74F" w14:textId="77777777" w:rsidR="00EB3203" w:rsidRDefault="00EB3203" w:rsidP="00063274">
            <w:pPr>
              <w:rPr>
                <w:lang w:val="en-US"/>
              </w:rPr>
            </w:pPr>
          </w:p>
          <w:p w14:paraId="7CBC7A41" w14:textId="36FFCC4C" w:rsidR="00EB3203" w:rsidRDefault="00EB3203" w:rsidP="00063274">
            <w:pPr>
              <w:rPr>
                <w:lang w:val="en-US"/>
              </w:rPr>
            </w:pPr>
          </w:p>
          <w:p w14:paraId="65AAFFEE" w14:textId="77777777" w:rsidR="00EB3203" w:rsidRDefault="00EB3203" w:rsidP="00063274">
            <w:pPr>
              <w:rPr>
                <w:lang w:val="en-US"/>
              </w:rPr>
            </w:pPr>
          </w:p>
          <w:p w14:paraId="6C293216" w14:textId="696BF54E" w:rsidR="00EB3203" w:rsidRPr="00E26E80" w:rsidRDefault="00EB3203" w:rsidP="00063274">
            <w:pPr>
              <w:rPr>
                <w:lang w:val="en-US"/>
              </w:rPr>
            </w:pPr>
          </w:p>
        </w:tc>
        <w:tc>
          <w:tcPr>
            <w:tcW w:w="1743" w:type="dxa"/>
            <w:gridSpan w:val="2"/>
            <w:shd w:val="clear" w:color="auto" w:fill="auto"/>
          </w:tcPr>
          <w:p w14:paraId="0434CE2C" w14:textId="77777777" w:rsidR="00F87F4C" w:rsidRPr="00C6499B" w:rsidRDefault="00F87F4C" w:rsidP="00F87F4C">
            <w:pPr>
              <w:rPr>
                <w:lang w:val="en-US"/>
              </w:rPr>
            </w:pPr>
            <w:r w:rsidRPr="00C6499B">
              <w:rPr>
                <w:lang w:val="en-US"/>
              </w:rPr>
              <w:t>1. maijs</w:t>
            </w:r>
            <w:r>
              <w:rPr>
                <w:lang w:val="en-US"/>
              </w:rPr>
              <w:t xml:space="preserve"> - jūnijs</w:t>
            </w:r>
            <w:r w:rsidRPr="00C6499B">
              <w:rPr>
                <w:lang w:val="en-US"/>
              </w:rPr>
              <w:t>;</w:t>
            </w:r>
          </w:p>
          <w:p w14:paraId="78D6225B" w14:textId="77777777" w:rsidR="00F87F4C" w:rsidRPr="00C6499B" w:rsidRDefault="00F87F4C" w:rsidP="00F87F4C">
            <w:pPr>
              <w:rPr>
                <w:lang w:val="en-US"/>
              </w:rPr>
            </w:pPr>
            <w:r w:rsidRPr="00C6499B">
              <w:rPr>
                <w:lang w:val="en-US"/>
              </w:rPr>
              <w:t>2. jūlijs</w:t>
            </w:r>
            <w:r>
              <w:rPr>
                <w:lang w:val="en-US"/>
              </w:rPr>
              <w:t xml:space="preserve"> - augusts</w:t>
            </w:r>
            <w:r w:rsidRPr="00C6499B">
              <w:rPr>
                <w:lang w:val="en-US"/>
              </w:rPr>
              <w:t>;</w:t>
            </w:r>
          </w:p>
          <w:p w14:paraId="266DFEC3" w14:textId="4DCA0BD7" w:rsidR="00EB3203" w:rsidRPr="00C6499B" w:rsidRDefault="00F87F4C" w:rsidP="00063274">
            <w:pPr>
              <w:rPr>
                <w:lang w:val="en-US"/>
              </w:rPr>
            </w:pPr>
            <w:r w:rsidRPr="00C6499B">
              <w:rPr>
                <w:lang w:val="en-US"/>
              </w:rPr>
              <w:t>3. septembris</w:t>
            </w:r>
            <w:r>
              <w:rPr>
                <w:lang w:val="en-US"/>
              </w:rPr>
              <w:t xml:space="preserve"> – oktobris.</w:t>
            </w:r>
          </w:p>
          <w:p w14:paraId="64D335FC" w14:textId="77777777" w:rsidR="00EB3203" w:rsidRPr="00FA7E2D" w:rsidRDefault="00EB3203" w:rsidP="00063274">
            <w:pPr>
              <w:rPr>
                <w:highlight w:val="red"/>
                <w:lang w:val="en-US"/>
              </w:rPr>
            </w:pPr>
          </w:p>
        </w:tc>
      </w:tr>
      <w:tr w:rsidR="00497FE1" w:rsidRPr="00FA7E2D" w14:paraId="1903C561" w14:textId="77777777" w:rsidTr="00063274">
        <w:trPr>
          <w:gridBefore w:val="1"/>
          <w:wBefore w:w="11" w:type="dxa"/>
        </w:trPr>
        <w:tc>
          <w:tcPr>
            <w:tcW w:w="846" w:type="dxa"/>
            <w:shd w:val="clear" w:color="auto" w:fill="auto"/>
          </w:tcPr>
          <w:p w14:paraId="2E1FC4DE" w14:textId="24F93716" w:rsidR="00497FE1" w:rsidRDefault="0071137B" w:rsidP="00063274">
            <w:pPr>
              <w:rPr>
                <w:b/>
                <w:lang w:val="en-US"/>
              </w:rPr>
            </w:pPr>
            <w:r>
              <w:rPr>
                <w:b/>
                <w:lang w:val="en-US"/>
              </w:rPr>
              <w:lastRenderedPageBreak/>
              <w:t>6.</w:t>
            </w:r>
          </w:p>
          <w:p w14:paraId="1B31DAD4" w14:textId="77777777" w:rsidR="00497FE1" w:rsidRDefault="00497FE1" w:rsidP="00063274">
            <w:pPr>
              <w:rPr>
                <w:b/>
                <w:lang w:val="en-US"/>
              </w:rPr>
            </w:pPr>
          </w:p>
          <w:p w14:paraId="2255B6B2" w14:textId="77777777" w:rsidR="00497FE1" w:rsidRDefault="00497FE1" w:rsidP="00063274">
            <w:pPr>
              <w:rPr>
                <w:b/>
                <w:lang w:val="en-US"/>
              </w:rPr>
            </w:pPr>
          </w:p>
          <w:p w14:paraId="6CACE8B5" w14:textId="77777777" w:rsidR="00497FE1" w:rsidRDefault="00497FE1" w:rsidP="00063274">
            <w:pPr>
              <w:rPr>
                <w:b/>
                <w:lang w:val="en-US"/>
              </w:rPr>
            </w:pPr>
          </w:p>
          <w:p w14:paraId="0CAF0550" w14:textId="77777777" w:rsidR="00497FE1" w:rsidRDefault="00497FE1" w:rsidP="00063274">
            <w:pPr>
              <w:rPr>
                <w:b/>
                <w:lang w:val="en-US"/>
              </w:rPr>
            </w:pPr>
          </w:p>
          <w:p w14:paraId="63165BD2" w14:textId="77777777" w:rsidR="00497FE1" w:rsidRDefault="00497FE1" w:rsidP="00063274">
            <w:pPr>
              <w:rPr>
                <w:b/>
                <w:lang w:val="en-US"/>
              </w:rPr>
            </w:pPr>
          </w:p>
          <w:p w14:paraId="1C94C680" w14:textId="77777777" w:rsidR="00497FE1" w:rsidRDefault="00497FE1" w:rsidP="00063274">
            <w:pPr>
              <w:rPr>
                <w:b/>
                <w:lang w:val="en-US"/>
              </w:rPr>
            </w:pPr>
          </w:p>
          <w:p w14:paraId="418561CF" w14:textId="2128280A" w:rsidR="00497FE1" w:rsidRDefault="00497FE1" w:rsidP="00063274">
            <w:pPr>
              <w:rPr>
                <w:b/>
                <w:lang w:val="en-US"/>
              </w:rPr>
            </w:pPr>
          </w:p>
        </w:tc>
        <w:tc>
          <w:tcPr>
            <w:tcW w:w="2126" w:type="dxa"/>
            <w:shd w:val="clear" w:color="auto" w:fill="auto"/>
          </w:tcPr>
          <w:p w14:paraId="508F4D65" w14:textId="77777777" w:rsidR="00497FE1" w:rsidRDefault="00497FE1" w:rsidP="00063274">
            <w:pPr>
              <w:rPr>
                <w:b/>
                <w:lang w:val="en-US"/>
              </w:rPr>
            </w:pPr>
            <w:r>
              <w:rPr>
                <w:b/>
                <w:lang w:val="en-US"/>
              </w:rPr>
              <w:t>Rīgas Centrālcietums</w:t>
            </w:r>
          </w:p>
          <w:p w14:paraId="7FAA8C32" w14:textId="77777777" w:rsidR="00497FE1" w:rsidRDefault="00497FE1" w:rsidP="00063274">
            <w:pPr>
              <w:rPr>
                <w:b/>
                <w:lang w:val="en-US"/>
              </w:rPr>
            </w:pPr>
          </w:p>
          <w:p w14:paraId="0DADE7D0" w14:textId="77777777" w:rsidR="00497FE1" w:rsidRDefault="00497FE1" w:rsidP="00063274">
            <w:pPr>
              <w:rPr>
                <w:b/>
                <w:lang w:val="en-US"/>
              </w:rPr>
            </w:pPr>
            <w:r>
              <w:rPr>
                <w:b/>
                <w:lang w:val="en-US"/>
              </w:rPr>
              <w:t>Brasas cietums</w:t>
            </w:r>
          </w:p>
          <w:p w14:paraId="49D1E7EC" w14:textId="77777777" w:rsidR="00497FE1" w:rsidRDefault="00497FE1" w:rsidP="00063274">
            <w:pPr>
              <w:rPr>
                <w:b/>
                <w:lang w:val="en-US"/>
              </w:rPr>
            </w:pPr>
          </w:p>
          <w:p w14:paraId="000EFA61" w14:textId="77777777" w:rsidR="00497FE1" w:rsidRDefault="00497FE1" w:rsidP="00063274">
            <w:pPr>
              <w:rPr>
                <w:b/>
                <w:lang w:val="en-US"/>
              </w:rPr>
            </w:pPr>
            <w:r>
              <w:rPr>
                <w:b/>
                <w:lang w:val="en-US"/>
              </w:rPr>
              <w:t>Iļģuciema cietums</w:t>
            </w:r>
          </w:p>
          <w:p w14:paraId="77931635" w14:textId="77777777" w:rsidR="00497FE1" w:rsidRDefault="00497FE1" w:rsidP="00063274">
            <w:pPr>
              <w:rPr>
                <w:b/>
                <w:lang w:val="en-US"/>
              </w:rPr>
            </w:pPr>
          </w:p>
          <w:p w14:paraId="5284FB2B" w14:textId="77777777" w:rsidR="00497FE1" w:rsidRDefault="00497FE1" w:rsidP="00063274">
            <w:pPr>
              <w:rPr>
                <w:b/>
                <w:lang w:val="en-US"/>
              </w:rPr>
            </w:pPr>
            <w:r>
              <w:rPr>
                <w:b/>
                <w:lang w:val="en-US"/>
              </w:rPr>
              <w:t>Jelgavas cietums</w:t>
            </w:r>
          </w:p>
          <w:p w14:paraId="6FC403D7" w14:textId="77777777" w:rsidR="00497FE1" w:rsidRDefault="00497FE1" w:rsidP="00063274">
            <w:pPr>
              <w:rPr>
                <w:b/>
                <w:lang w:val="en-US"/>
              </w:rPr>
            </w:pPr>
          </w:p>
          <w:p w14:paraId="5BC4D351" w14:textId="77777777" w:rsidR="00497FE1" w:rsidRDefault="00497FE1" w:rsidP="00063274">
            <w:pPr>
              <w:rPr>
                <w:b/>
                <w:lang w:val="en-US"/>
              </w:rPr>
            </w:pPr>
            <w:r>
              <w:rPr>
                <w:b/>
                <w:lang w:val="en-US"/>
              </w:rPr>
              <w:t>Jēkabpils cietums</w:t>
            </w:r>
          </w:p>
          <w:p w14:paraId="460B33F8" w14:textId="77777777" w:rsidR="00497FE1" w:rsidRDefault="00497FE1" w:rsidP="00063274">
            <w:pPr>
              <w:rPr>
                <w:b/>
                <w:lang w:val="en-US"/>
              </w:rPr>
            </w:pPr>
          </w:p>
          <w:p w14:paraId="782D8941" w14:textId="77777777" w:rsidR="00497FE1" w:rsidRDefault="00497FE1" w:rsidP="00063274">
            <w:pPr>
              <w:rPr>
                <w:b/>
                <w:lang w:val="en-US"/>
              </w:rPr>
            </w:pPr>
            <w:r>
              <w:rPr>
                <w:b/>
                <w:lang w:val="en-US"/>
              </w:rPr>
              <w:t>Daugavgrīvas cietums</w:t>
            </w:r>
          </w:p>
          <w:p w14:paraId="0B897071" w14:textId="77777777" w:rsidR="00497FE1" w:rsidRDefault="00497FE1" w:rsidP="00063274">
            <w:pPr>
              <w:rPr>
                <w:b/>
                <w:lang w:val="en-US"/>
              </w:rPr>
            </w:pPr>
          </w:p>
          <w:p w14:paraId="160FBB19" w14:textId="77777777" w:rsidR="00497FE1" w:rsidRDefault="00497FE1" w:rsidP="00063274">
            <w:pPr>
              <w:rPr>
                <w:b/>
                <w:lang w:val="en-US"/>
              </w:rPr>
            </w:pPr>
            <w:r>
              <w:rPr>
                <w:b/>
                <w:lang w:val="en-US"/>
              </w:rPr>
              <w:t>Liepājas cietums</w:t>
            </w:r>
          </w:p>
          <w:p w14:paraId="71C77F1E" w14:textId="77777777" w:rsidR="00497FE1" w:rsidRDefault="00497FE1" w:rsidP="00063274">
            <w:pPr>
              <w:rPr>
                <w:b/>
                <w:lang w:val="en-US"/>
              </w:rPr>
            </w:pPr>
          </w:p>
          <w:p w14:paraId="7CD78661" w14:textId="77777777" w:rsidR="00497FE1" w:rsidRDefault="00497FE1" w:rsidP="00063274">
            <w:pPr>
              <w:rPr>
                <w:b/>
                <w:lang w:val="en-US"/>
              </w:rPr>
            </w:pPr>
            <w:r>
              <w:rPr>
                <w:b/>
                <w:lang w:val="en-US"/>
              </w:rPr>
              <w:t>Valmieras cietums</w:t>
            </w:r>
          </w:p>
          <w:p w14:paraId="7C378D66" w14:textId="77777777" w:rsidR="00497FE1" w:rsidRDefault="00497FE1" w:rsidP="00063274">
            <w:pPr>
              <w:rPr>
                <w:b/>
                <w:lang w:val="en-US"/>
              </w:rPr>
            </w:pPr>
          </w:p>
          <w:p w14:paraId="2ED9A8DE" w14:textId="77777777" w:rsidR="00497FE1" w:rsidRDefault="00497FE1" w:rsidP="00063274">
            <w:pPr>
              <w:rPr>
                <w:b/>
                <w:lang w:val="en-US"/>
              </w:rPr>
            </w:pPr>
            <w:r>
              <w:rPr>
                <w:b/>
                <w:lang w:val="en-US"/>
              </w:rPr>
              <w:t>Olaines cietums</w:t>
            </w:r>
          </w:p>
          <w:p w14:paraId="65786089" w14:textId="77777777" w:rsidR="00497FE1" w:rsidRDefault="00497FE1" w:rsidP="00063274">
            <w:pPr>
              <w:rPr>
                <w:b/>
                <w:lang w:val="en-US"/>
              </w:rPr>
            </w:pPr>
          </w:p>
          <w:p w14:paraId="5712CF7C" w14:textId="77777777" w:rsidR="00497FE1" w:rsidRDefault="00497FE1" w:rsidP="00063274">
            <w:pPr>
              <w:rPr>
                <w:b/>
                <w:lang w:val="en-US"/>
              </w:rPr>
            </w:pPr>
            <w:r>
              <w:rPr>
                <w:b/>
                <w:lang w:val="en-US"/>
              </w:rPr>
              <w:t>Cēsu audzināšanas iestāde nepilngadīgajiem</w:t>
            </w:r>
          </w:p>
          <w:p w14:paraId="35061A77" w14:textId="5F36DEEB" w:rsidR="004406E9" w:rsidRPr="00C6499B" w:rsidRDefault="004406E9" w:rsidP="00063274">
            <w:pPr>
              <w:rPr>
                <w:b/>
                <w:lang w:val="en-US"/>
              </w:rPr>
            </w:pPr>
          </w:p>
        </w:tc>
        <w:tc>
          <w:tcPr>
            <w:tcW w:w="2552" w:type="dxa"/>
            <w:shd w:val="clear" w:color="auto" w:fill="auto"/>
          </w:tcPr>
          <w:p w14:paraId="6309D911" w14:textId="77777777" w:rsidR="00F87F4C" w:rsidRDefault="00F87F4C" w:rsidP="00497FE1">
            <w:pPr>
              <w:rPr>
                <w:color w:val="000000"/>
                <w:lang w:eastAsia="lv-LV"/>
              </w:rPr>
            </w:pPr>
          </w:p>
          <w:p w14:paraId="7ADBD57A" w14:textId="77777777" w:rsidR="00F87F4C" w:rsidRDefault="00F87F4C" w:rsidP="00497FE1">
            <w:pPr>
              <w:rPr>
                <w:color w:val="000000"/>
                <w:lang w:eastAsia="lv-LV"/>
              </w:rPr>
            </w:pPr>
          </w:p>
          <w:p w14:paraId="3E3E598B" w14:textId="77777777" w:rsidR="00F87F4C" w:rsidRDefault="00F87F4C" w:rsidP="00497FE1">
            <w:pPr>
              <w:rPr>
                <w:color w:val="000000"/>
                <w:lang w:eastAsia="lv-LV"/>
              </w:rPr>
            </w:pPr>
          </w:p>
          <w:p w14:paraId="68FDC601" w14:textId="77777777" w:rsidR="00F87F4C" w:rsidRDefault="00F87F4C" w:rsidP="00497FE1">
            <w:pPr>
              <w:rPr>
                <w:color w:val="000000"/>
                <w:lang w:eastAsia="lv-LV"/>
              </w:rPr>
            </w:pPr>
          </w:p>
          <w:p w14:paraId="67562C82" w14:textId="77777777" w:rsidR="00F87F4C" w:rsidRDefault="00F87F4C" w:rsidP="00497FE1">
            <w:pPr>
              <w:rPr>
                <w:color w:val="000000"/>
                <w:lang w:eastAsia="lv-LV"/>
              </w:rPr>
            </w:pPr>
          </w:p>
          <w:p w14:paraId="4FEAF036" w14:textId="77777777" w:rsidR="00F87F4C" w:rsidRDefault="00F87F4C" w:rsidP="00497FE1">
            <w:pPr>
              <w:rPr>
                <w:color w:val="000000"/>
                <w:lang w:eastAsia="lv-LV"/>
              </w:rPr>
            </w:pPr>
          </w:p>
          <w:p w14:paraId="4F470271" w14:textId="77777777" w:rsidR="00F87F4C" w:rsidRDefault="00F87F4C" w:rsidP="00497FE1">
            <w:pPr>
              <w:rPr>
                <w:color w:val="000000"/>
                <w:lang w:eastAsia="lv-LV"/>
              </w:rPr>
            </w:pPr>
          </w:p>
          <w:p w14:paraId="6EB8161A" w14:textId="77777777" w:rsidR="00F87F4C" w:rsidRDefault="00F87F4C" w:rsidP="00497FE1">
            <w:pPr>
              <w:rPr>
                <w:color w:val="000000"/>
                <w:lang w:eastAsia="lv-LV"/>
              </w:rPr>
            </w:pPr>
          </w:p>
          <w:p w14:paraId="5C4879FA" w14:textId="58272455" w:rsidR="00497FE1" w:rsidRDefault="00497FE1" w:rsidP="00497FE1">
            <w:pPr>
              <w:rPr>
                <w:color w:val="000000"/>
                <w:lang w:eastAsia="lv-LV"/>
              </w:rPr>
            </w:pPr>
            <w:r w:rsidRPr="00CF3E7A">
              <w:rPr>
                <w:color w:val="000000"/>
                <w:lang w:eastAsia="lv-LV"/>
              </w:rPr>
              <w:t>Pašgatavotas dāvanas (vismaz 40 stundas)</w:t>
            </w:r>
            <w:r w:rsidR="00F87F4C" w:rsidRPr="004406E9">
              <w:rPr>
                <w:color w:val="000000"/>
                <w:u w:val="single"/>
                <w:lang w:eastAsia="lv-LV"/>
              </w:rPr>
              <w:t xml:space="preserve"> </w:t>
            </w:r>
            <w:r w:rsidR="00F87F4C">
              <w:rPr>
                <w:color w:val="000000"/>
                <w:lang w:eastAsia="lv-LV"/>
              </w:rPr>
              <w:t>visās minētajās ieslodzījuma vietās</w:t>
            </w:r>
          </w:p>
          <w:p w14:paraId="56449C54" w14:textId="77777777" w:rsidR="00497FE1" w:rsidRDefault="00497FE1" w:rsidP="00063274">
            <w:pPr>
              <w:rPr>
                <w:color w:val="000000"/>
                <w:lang w:eastAsia="lv-LV"/>
              </w:rPr>
            </w:pPr>
          </w:p>
          <w:p w14:paraId="46322005" w14:textId="67C045DA" w:rsidR="004406E9" w:rsidRDefault="004406E9" w:rsidP="00063274">
            <w:pPr>
              <w:rPr>
                <w:color w:val="000000"/>
                <w:lang w:eastAsia="lv-LV"/>
              </w:rPr>
            </w:pPr>
          </w:p>
        </w:tc>
        <w:tc>
          <w:tcPr>
            <w:tcW w:w="1275" w:type="dxa"/>
            <w:shd w:val="clear" w:color="auto" w:fill="auto"/>
          </w:tcPr>
          <w:p w14:paraId="1E2E034A" w14:textId="77777777" w:rsidR="00497FE1" w:rsidRDefault="00497FE1" w:rsidP="00063274">
            <w:pPr>
              <w:rPr>
                <w:lang w:val="en-US"/>
              </w:rPr>
            </w:pPr>
            <w:r>
              <w:rPr>
                <w:lang w:val="en-US"/>
              </w:rPr>
              <w:t>10</w:t>
            </w:r>
          </w:p>
          <w:p w14:paraId="128D9E62" w14:textId="77777777" w:rsidR="00497FE1" w:rsidRDefault="00497FE1" w:rsidP="00063274">
            <w:pPr>
              <w:rPr>
                <w:lang w:val="en-US"/>
              </w:rPr>
            </w:pPr>
          </w:p>
          <w:p w14:paraId="6A3795B1" w14:textId="77777777" w:rsidR="00497FE1" w:rsidRDefault="00497FE1" w:rsidP="00063274">
            <w:pPr>
              <w:rPr>
                <w:lang w:val="en-US"/>
              </w:rPr>
            </w:pPr>
          </w:p>
          <w:p w14:paraId="1BEE6300" w14:textId="77777777" w:rsidR="00497FE1" w:rsidRDefault="00497FE1" w:rsidP="00063274">
            <w:pPr>
              <w:rPr>
                <w:lang w:val="en-US"/>
              </w:rPr>
            </w:pPr>
            <w:r>
              <w:rPr>
                <w:lang w:val="en-US"/>
              </w:rPr>
              <w:t>10</w:t>
            </w:r>
          </w:p>
          <w:p w14:paraId="109A8289" w14:textId="77777777" w:rsidR="004406E9" w:rsidRDefault="004406E9" w:rsidP="00063274">
            <w:pPr>
              <w:rPr>
                <w:lang w:val="en-US"/>
              </w:rPr>
            </w:pPr>
          </w:p>
          <w:p w14:paraId="5A45D6DE" w14:textId="77777777" w:rsidR="004406E9" w:rsidRDefault="004406E9" w:rsidP="00063274">
            <w:pPr>
              <w:rPr>
                <w:lang w:val="en-US"/>
              </w:rPr>
            </w:pPr>
            <w:r>
              <w:rPr>
                <w:lang w:val="en-US"/>
              </w:rPr>
              <w:t>10</w:t>
            </w:r>
          </w:p>
          <w:p w14:paraId="444E9311" w14:textId="77777777" w:rsidR="004406E9" w:rsidRDefault="004406E9" w:rsidP="00063274">
            <w:pPr>
              <w:rPr>
                <w:lang w:val="en-US"/>
              </w:rPr>
            </w:pPr>
          </w:p>
          <w:p w14:paraId="6A6D5240" w14:textId="77777777" w:rsidR="004406E9" w:rsidRDefault="004406E9" w:rsidP="00063274">
            <w:pPr>
              <w:rPr>
                <w:lang w:val="en-US"/>
              </w:rPr>
            </w:pPr>
            <w:r>
              <w:rPr>
                <w:lang w:val="en-US"/>
              </w:rPr>
              <w:t>10</w:t>
            </w:r>
          </w:p>
          <w:p w14:paraId="1546E4FB" w14:textId="77777777" w:rsidR="004406E9" w:rsidRDefault="004406E9" w:rsidP="00063274">
            <w:pPr>
              <w:rPr>
                <w:lang w:val="en-US"/>
              </w:rPr>
            </w:pPr>
          </w:p>
          <w:p w14:paraId="5F1722B6" w14:textId="77777777" w:rsidR="004406E9" w:rsidRDefault="004406E9" w:rsidP="00063274">
            <w:pPr>
              <w:rPr>
                <w:lang w:val="en-US"/>
              </w:rPr>
            </w:pPr>
            <w:r>
              <w:rPr>
                <w:lang w:val="en-US"/>
              </w:rPr>
              <w:t>10</w:t>
            </w:r>
          </w:p>
          <w:p w14:paraId="3389C231" w14:textId="77777777" w:rsidR="004406E9" w:rsidRDefault="004406E9" w:rsidP="00063274">
            <w:pPr>
              <w:rPr>
                <w:lang w:val="en-US"/>
              </w:rPr>
            </w:pPr>
          </w:p>
          <w:p w14:paraId="60420094" w14:textId="77777777" w:rsidR="004406E9" w:rsidRDefault="004406E9" w:rsidP="00063274">
            <w:pPr>
              <w:rPr>
                <w:lang w:val="en-US"/>
              </w:rPr>
            </w:pPr>
            <w:r>
              <w:rPr>
                <w:lang w:val="en-US"/>
              </w:rPr>
              <w:t>10</w:t>
            </w:r>
          </w:p>
          <w:p w14:paraId="5E590B2E" w14:textId="77777777" w:rsidR="004406E9" w:rsidRDefault="004406E9" w:rsidP="00063274">
            <w:pPr>
              <w:rPr>
                <w:lang w:val="en-US"/>
              </w:rPr>
            </w:pPr>
          </w:p>
          <w:p w14:paraId="7DD0E2D2" w14:textId="77777777" w:rsidR="004406E9" w:rsidRDefault="004406E9" w:rsidP="00063274">
            <w:pPr>
              <w:rPr>
                <w:lang w:val="en-US"/>
              </w:rPr>
            </w:pPr>
          </w:p>
          <w:p w14:paraId="7D204ABC" w14:textId="5AF18039" w:rsidR="004406E9" w:rsidRDefault="004406E9" w:rsidP="00063274">
            <w:pPr>
              <w:rPr>
                <w:lang w:val="en-US"/>
              </w:rPr>
            </w:pPr>
            <w:r>
              <w:rPr>
                <w:lang w:val="en-US"/>
              </w:rPr>
              <w:t>10</w:t>
            </w:r>
          </w:p>
          <w:p w14:paraId="6B7E26F6" w14:textId="77777777" w:rsidR="004406E9" w:rsidRDefault="004406E9" w:rsidP="00063274">
            <w:pPr>
              <w:rPr>
                <w:lang w:val="en-US"/>
              </w:rPr>
            </w:pPr>
          </w:p>
          <w:p w14:paraId="6D334F62" w14:textId="77777777" w:rsidR="004406E9" w:rsidRDefault="004406E9" w:rsidP="00063274">
            <w:pPr>
              <w:rPr>
                <w:lang w:val="en-US"/>
              </w:rPr>
            </w:pPr>
            <w:r>
              <w:rPr>
                <w:lang w:val="en-US"/>
              </w:rPr>
              <w:t>10</w:t>
            </w:r>
          </w:p>
          <w:p w14:paraId="13CB10DE" w14:textId="77777777" w:rsidR="004406E9" w:rsidRDefault="004406E9" w:rsidP="00063274">
            <w:pPr>
              <w:rPr>
                <w:lang w:val="en-US"/>
              </w:rPr>
            </w:pPr>
          </w:p>
          <w:p w14:paraId="738D8AE3" w14:textId="77777777" w:rsidR="004406E9" w:rsidRDefault="004406E9" w:rsidP="00063274">
            <w:pPr>
              <w:rPr>
                <w:lang w:val="en-US"/>
              </w:rPr>
            </w:pPr>
            <w:r>
              <w:rPr>
                <w:lang w:val="en-US"/>
              </w:rPr>
              <w:t>10</w:t>
            </w:r>
          </w:p>
          <w:p w14:paraId="725818C1" w14:textId="77777777" w:rsidR="004406E9" w:rsidRDefault="004406E9" w:rsidP="00063274">
            <w:pPr>
              <w:rPr>
                <w:lang w:val="en-US"/>
              </w:rPr>
            </w:pPr>
          </w:p>
          <w:p w14:paraId="33E21276" w14:textId="77777777" w:rsidR="004406E9" w:rsidRDefault="004406E9" w:rsidP="00063274">
            <w:pPr>
              <w:rPr>
                <w:lang w:val="en-US"/>
              </w:rPr>
            </w:pPr>
            <w:r>
              <w:rPr>
                <w:lang w:val="en-US"/>
              </w:rPr>
              <w:t>10</w:t>
            </w:r>
          </w:p>
          <w:p w14:paraId="53BD7C8D" w14:textId="7F6689D5" w:rsidR="004406E9" w:rsidRDefault="004406E9" w:rsidP="00063274">
            <w:pPr>
              <w:rPr>
                <w:lang w:val="en-US"/>
              </w:rPr>
            </w:pPr>
          </w:p>
          <w:p w14:paraId="0C034306" w14:textId="68AD0020" w:rsidR="004406E9" w:rsidRDefault="004406E9" w:rsidP="00063274">
            <w:pPr>
              <w:rPr>
                <w:lang w:val="en-US"/>
              </w:rPr>
            </w:pPr>
          </w:p>
        </w:tc>
        <w:tc>
          <w:tcPr>
            <w:tcW w:w="993" w:type="dxa"/>
            <w:shd w:val="clear" w:color="auto" w:fill="auto"/>
          </w:tcPr>
          <w:p w14:paraId="0840DDF4" w14:textId="77777777" w:rsidR="00497FE1" w:rsidRDefault="00497FE1" w:rsidP="00063274">
            <w:pPr>
              <w:rPr>
                <w:lang w:val="en-US"/>
              </w:rPr>
            </w:pPr>
            <w:r>
              <w:rPr>
                <w:lang w:val="en-US"/>
              </w:rPr>
              <w:t>2</w:t>
            </w:r>
          </w:p>
          <w:p w14:paraId="5103D23C" w14:textId="77777777" w:rsidR="00497FE1" w:rsidRDefault="00497FE1" w:rsidP="00063274">
            <w:pPr>
              <w:rPr>
                <w:lang w:val="en-US"/>
              </w:rPr>
            </w:pPr>
          </w:p>
          <w:p w14:paraId="36117844" w14:textId="77777777" w:rsidR="00497FE1" w:rsidRDefault="00497FE1" w:rsidP="00063274">
            <w:pPr>
              <w:rPr>
                <w:lang w:val="en-US"/>
              </w:rPr>
            </w:pPr>
          </w:p>
          <w:p w14:paraId="020F20D3" w14:textId="77777777" w:rsidR="00497FE1" w:rsidRDefault="00497FE1" w:rsidP="00063274">
            <w:pPr>
              <w:rPr>
                <w:lang w:val="en-US"/>
              </w:rPr>
            </w:pPr>
            <w:r>
              <w:rPr>
                <w:lang w:val="en-US"/>
              </w:rPr>
              <w:t>2</w:t>
            </w:r>
          </w:p>
          <w:p w14:paraId="62BB6AB9" w14:textId="77777777" w:rsidR="00497FE1" w:rsidRDefault="00497FE1" w:rsidP="00063274">
            <w:pPr>
              <w:rPr>
                <w:lang w:val="en-US"/>
              </w:rPr>
            </w:pPr>
          </w:p>
          <w:p w14:paraId="51A43D51" w14:textId="77777777" w:rsidR="00497FE1" w:rsidRDefault="004406E9" w:rsidP="00063274">
            <w:pPr>
              <w:rPr>
                <w:lang w:val="en-US"/>
              </w:rPr>
            </w:pPr>
            <w:r>
              <w:rPr>
                <w:lang w:val="en-US"/>
              </w:rPr>
              <w:t>2</w:t>
            </w:r>
          </w:p>
          <w:p w14:paraId="6F8020BE" w14:textId="77777777" w:rsidR="004406E9" w:rsidRDefault="004406E9" w:rsidP="00063274">
            <w:pPr>
              <w:rPr>
                <w:lang w:val="en-US"/>
              </w:rPr>
            </w:pPr>
          </w:p>
          <w:p w14:paraId="49D01A0B" w14:textId="77777777" w:rsidR="004406E9" w:rsidRDefault="004406E9" w:rsidP="00063274">
            <w:pPr>
              <w:rPr>
                <w:lang w:val="en-US"/>
              </w:rPr>
            </w:pPr>
            <w:r>
              <w:rPr>
                <w:lang w:val="en-US"/>
              </w:rPr>
              <w:t>2</w:t>
            </w:r>
          </w:p>
          <w:p w14:paraId="224F84D5" w14:textId="77777777" w:rsidR="004406E9" w:rsidRDefault="004406E9" w:rsidP="00063274">
            <w:pPr>
              <w:rPr>
                <w:lang w:val="en-US"/>
              </w:rPr>
            </w:pPr>
          </w:p>
          <w:p w14:paraId="241F5D41" w14:textId="77777777" w:rsidR="004406E9" w:rsidRDefault="004406E9" w:rsidP="00063274">
            <w:pPr>
              <w:rPr>
                <w:lang w:val="en-US"/>
              </w:rPr>
            </w:pPr>
            <w:r>
              <w:rPr>
                <w:lang w:val="en-US"/>
              </w:rPr>
              <w:t>2</w:t>
            </w:r>
          </w:p>
          <w:p w14:paraId="28E4199B" w14:textId="77777777" w:rsidR="004406E9" w:rsidRDefault="004406E9" w:rsidP="00063274">
            <w:pPr>
              <w:rPr>
                <w:lang w:val="en-US"/>
              </w:rPr>
            </w:pPr>
          </w:p>
          <w:p w14:paraId="71DEB522" w14:textId="77777777" w:rsidR="004406E9" w:rsidRDefault="004406E9" w:rsidP="00063274">
            <w:pPr>
              <w:rPr>
                <w:lang w:val="en-US"/>
              </w:rPr>
            </w:pPr>
            <w:r>
              <w:rPr>
                <w:lang w:val="en-US"/>
              </w:rPr>
              <w:t>2</w:t>
            </w:r>
          </w:p>
          <w:p w14:paraId="78AD9BAA" w14:textId="43F415AC" w:rsidR="004406E9" w:rsidRDefault="004406E9" w:rsidP="00063274">
            <w:pPr>
              <w:rPr>
                <w:lang w:val="en-US"/>
              </w:rPr>
            </w:pPr>
          </w:p>
          <w:p w14:paraId="022720ED" w14:textId="77777777" w:rsidR="004406E9" w:rsidRDefault="004406E9" w:rsidP="00063274">
            <w:pPr>
              <w:rPr>
                <w:lang w:val="en-US"/>
              </w:rPr>
            </w:pPr>
          </w:p>
          <w:p w14:paraId="237D7E76" w14:textId="77777777" w:rsidR="004406E9" w:rsidRDefault="004406E9" w:rsidP="00063274">
            <w:pPr>
              <w:rPr>
                <w:lang w:val="en-US"/>
              </w:rPr>
            </w:pPr>
            <w:r>
              <w:rPr>
                <w:lang w:val="en-US"/>
              </w:rPr>
              <w:t>2</w:t>
            </w:r>
          </w:p>
          <w:p w14:paraId="7BEDFA40" w14:textId="77777777" w:rsidR="004406E9" w:rsidRDefault="004406E9" w:rsidP="00063274">
            <w:pPr>
              <w:rPr>
                <w:lang w:val="en-US"/>
              </w:rPr>
            </w:pPr>
          </w:p>
          <w:p w14:paraId="390405F7" w14:textId="77777777" w:rsidR="004406E9" w:rsidRDefault="004406E9" w:rsidP="00063274">
            <w:pPr>
              <w:rPr>
                <w:lang w:val="en-US"/>
              </w:rPr>
            </w:pPr>
            <w:r>
              <w:rPr>
                <w:lang w:val="en-US"/>
              </w:rPr>
              <w:t>2</w:t>
            </w:r>
          </w:p>
          <w:p w14:paraId="5607D9CD" w14:textId="77777777" w:rsidR="004406E9" w:rsidRDefault="004406E9" w:rsidP="00063274">
            <w:pPr>
              <w:rPr>
                <w:lang w:val="en-US"/>
              </w:rPr>
            </w:pPr>
          </w:p>
          <w:p w14:paraId="33253E19" w14:textId="77777777" w:rsidR="004406E9" w:rsidRDefault="004406E9" w:rsidP="00063274">
            <w:pPr>
              <w:rPr>
                <w:lang w:val="en-US"/>
              </w:rPr>
            </w:pPr>
            <w:r>
              <w:rPr>
                <w:lang w:val="en-US"/>
              </w:rPr>
              <w:t>2</w:t>
            </w:r>
          </w:p>
          <w:p w14:paraId="153D4026" w14:textId="77777777" w:rsidR="004406E9" w:rsidRDefault="004406E9" w:rsidP="00063274">
            <w:pPr>
              <w:rPr>
                <w:lang w:val="en-US"/>
              </w:rPr>
            </w:pPr>
          </w:p>
          <w:p w14:paraId="2F6DCD25" w14:textId="77777777" w:rsidR="004406E9" w:rsidRDefault="004406E9" w:rsidP="00063274">
            <w:pPr>
              <w:rPr>
                <w:lang w:val="en-US"/>
              </w:rPr>
            </w:pPr>
            <w:r>
              <w:rPr>
                <w:lang w:val="en-US"/>
              </w:rPr>
              <w:t>2</w:t>
            </w:r>
          </w:p>
          <w:p w14:paraId="258B7C34" w14:textId="77777777" w:rsidR="004406E9" w:rsidRDefault="004406E9" w:rsidP="00063274">
            <w:pPr>
              <w:rPr>
                <w:lang w:val="en-US"/>
              </w:rPr>
            </w:pPr>
          </w:p>
          <w:p w14:paraId="742F0389" w14:textId="6A4C02B3" w:rsidR="004406E9" w:rsidRDefault="004406E9" w:rsidP="00063274">
            <w:pPr>
              <w:rPr>
                <w:lang w:val="en-US"/>
              </w:rPr>
            </w:pPr>
          </w:p>
        </w:tc>
        <w:tc>
          <w:tcPr>
            <w:tcW w:w="1743" w:type="dxa"/>
            <w:gridSpan w:val="2"/>
            <w:shd w:val="clear" w:color="auto" w:fill="auto"/>
          </w:tcPr>
          <w:p w14:paraId="7176530E" w14:textId="77777777" w:rsidR="00497FE1" w:rsidRDefault="00497FE1" w:rsidP="00063274">
            <w:pPr>
              <w:rPr>
                <w:lang w:val="en-US"/>
              </w:rPr>
            </w:pPr>
          </w:p>
          <w:p w14:paraId="32D76221" w14:textId="77777777" w:rsidR="004406E9" w:rsidRDefault="004406E9" w:rsidP="00063274">
            <w:pPr>
              <w:rPr>
                <w:lang w:val="en-US"/>
              </w:rPr>
            </w:pPr>
          </w:p>
          <w:p w14:paraId="54459836" w14:textId="77777777" w:rsidR="004406E9" w:rsidRDefault="004406E9" w:rsidP="00063274">
            <w:pPr>
              <w:rPr>
                <w:lang w:val="en-US"/>
              </w:rPr>
            </w:pPr>
          </w:p>
          <w:p w14:paraId="7FD852F2" w14:textId="77777777" w:rsidR="004406E9" w:rsidRDefault="004406E9" w:rsidP="00063274">
            <w:pPr>
              <w:rPr>
                <w:lang w:val="en-US"/>
              </w:rPr>
            </w:pPr>
          </w:p>
          <w:p w14:paraId="3167234B" w14:textId="77777777" w:rsidR="004406E9" w:rsidRDefault="004406E9" w:rsidP="00063274">
            <w:pPr>
              <w:rPr>
                <w:lang w:val="en-US"/>
              </w:rPr>
            </w:pPr>
          </w:p>
          <w:p w14:paraId="5021A6F1" w14:textId="77777777" w:rsidR="004406E9" w:rsidRDefault="004406E9" w:rsidP="00063274">
            <w:pPr>
              <w:rPr>
                <w:lang w:val="en-US"/>
              </w:rPr>
            </w:pPr>
          </w:p>
          <w:p w14:paraId="51F6B051" w14:textId="77777777" w:rsidR="004406E9" w:rsidRDefault="004406E9" w:rsidP="00063274">
            <w:pPr>
              <w:rPr>
                <w:lang w:val="en-US"/>
              </w:rPr>
            </w:pPr>
          </w:p>
          <w:p w14:paraId="50F5597F" w14:textId="77777777" w:rsidR="004406E9" w:rsidRDefault="004406E9" w:rsidP="00063274">
            <w:pPr>
              <w:rPr>
                <w:lang w:val="en-US"/>
              </w:rPr>
            </w:pPr>
          </w:p>
          <w:p w14:paraId="5B848747" w14:textId="0FD106C0" w:rsidR="004406E9" w:rsidRDefault="004406E9" w:rsidP="004406E9">
            <w:pPr>
              <w:rPr>
                <w:lang w:val="en-US"/>
              </w:rPr>
            </w:pPr>
            <w:r w:rsidRPr="00B708D3">
              <w:rPr>
                <w:lang w:val="en-US"/>
              </w:rPr>
              <w:t xml:space="preserve">1. </w:t>
            </w:r>
            <w:r>
              <w:rPr>
                <w:lang w:val="en-US"/>
              </w:rPr>
              <w:t>jūlijs –septembris;</w:t>
            </w:r>
          </w:p>
          <w:p w14:paraId="6F5B2F90" w14:textId="4F4A8519" w:rsidR="004406E9" w:rsidRDefault="004406E9" w:rsidP="004406E9">
            <w:pPr>
              <w:rPr>
                <w:lang w:val="en-US"/>
              </w:rPr>
            </w:pPr>
            <w:r w:rsidRPr="00B708D3">
              <w:rPr>
                <w:lang w:val="en-US"/>
              </w:rPr>
              <w:t xml:space="preserve"> </w:t>
            </w:r>
            <w:r>
              <w:rPr>
                <w:lang w:val="en-US"/>
              </w:rPr>
              <w:t>2. oktobris – decembris</w:t>
            </w:r>
          </w:p>
          <w:p w14:paraId="7E3AB20D" w14:textId="1B28A986" w:rsidR="004406E9" w:rsidRPr="00B708D3" w:rsidRDefault="004406E9" w:rsidP="004406E9">
            <w:pPr>
              <w:rPr>
                <w:lang w:val="en-US"/>
              </w:rPr>
            </w:pPr>
            <w:r>
              <w:rPr>
                <w:lang w:val="en-US"/>
              </w:rPr>
              <w:t>(visas minētajās ieslodzījuma vietās)</w:t>
            </w:r>
          </w:p>
          <w:p w14:paraId="4AA78E1D" w14:textId="537BD709" w:rsidR="004406E9" w:rsidRPr="00B708D3" w:rsidRDefault="004406E9" w:rsidP="00063274">
            <w:pPr>
              <w:rPr>
                <w:lang w:val="en-US"/>
              </w:rPr>
            </w:pPr>
          </w:p>
        </w:tc>
      </w:tr>
      <w:tr w:rsidR="00EB3203" w14:paraId="6D75D468" w14:textId="77777777" w:rsidTr="00063274">
        <w:tblPrEx>
          <w:tblLook w:val="0000" w:firstRow="0" w:lastRow="0" w:firstColumn="0" w:lastColumn="0" w:noHBand="0" w:noVBand="0"/>
        </w:tblPrEx>
        <w:trPr>
          <w:gridAfter w:val="1"/>
          <w:wAfter w:w="21" w:type="dxa"/>
          <w:trHeight w:val="1020"/>
        </w:trPr>
        <w:tc>
          <w:tcPr>
            <w:tcW w:w="9525" w:type="dxa"/>
            <w:gridSpan w:val="7"/>
          </w:tcPr>
          <w:p w14:paraId="26B6201E" w14:textId="77777777" w:rsidR="00EB3203" w:rsidRPr="00CB2E49" w:rsidRDefault="00EB3203" w:rsidP="00063274">
            <w:pPr>
              <w:pStyle w:val="ListParagraph"/>
              <w:widowControl w:val="0"/>
              <w:tabs>
                <w:tab w:val="left" w:pos="426"/>
              </w:tabs>
              <w:autoSpaceDE w:val="0"/>
              <w:autoSpaceDN w:val="0"/>
              <w:adjustRightInd w:val="0"/>
              <w:ind w:left="366"/>
              <w:rPr>
                <w:rFonts w:eastAsia="Times New Roman" w:cs="Times New Roman"/>
                <w:szCs w:val="24"/>
              </w:rPr>
            </w:pPr>
            <w:r w:rsidRPr="00C6499B">
              <w:rPr>
                <w:rFonts w:eastAsia="Times New Roman" w:cs="Times New Roman"/>
                <w:szCs w:val="24"/>
              </w:rPr>
              <w:t>*Plānotājs pakalpojuma uzsākšanas laiks ir orientējošs. Pasūtītājs ir tiesīgs to mainīt līguma darbības laikā.</w:t>
            </w:r>
          </w:p>
          <w:p w14:paraId="33FAD91E" w14:textId="77777777" w:rsidR="00EB3203" w:rsidRDefault="00EB3203" w:rsidP="00063274">
            <w:pPr>
              <w:widowControl w:val="0"/>
              <w:tabs>
                <w:tab w:val="left" w:pos="426"/>
              </w:tabs>
              <w:autoSpaceDE w:val="0"/>
              <w:autoSpaceDN w:val="0"/>
              <w:adjustRightInd w:val="0"/>
              <w:ind w:left="6"/>
              <w:rPr>
                <w:rFonts w:eastAsia="Times New Roman" w:cs="Times New Roman"/>
                <w:b/>
                <w:szCs w:val="24"/>
              </w:rPr>
            </w:pPr>
          </w:p>
          <w:p w14:paraId="396832E9" w14:textId="77777777" w:rsidR="00EB3203" w:rsidRDefault="00EB3203" w:rsidP="00063274">
            <w:pPr>
              <w:widowControl w:val="0"/>
              <w:tabs>
                <w:tab w:val="left" w:pos="426"/>
              </w:tabs>
              <w:autoSpaceDE w:val="0"/>
              <w:autoSpaceDN w:val="0"/>
              <w:adjustRightInd w:val="0"/>
              <w:ind w:left="6"/>
              <w:rPr>
                <w:rFonts w:eastAsia="Times New Roman" w:cs="Times New Roman"/>
                <w:b/>
                <w:szCs w:val="24"/>
              </w:rPr>
            </w:pPr>
          </w:p>
        </w:tc>
      </w:tr>
    </w:tbl>
    <w:p w14:paraId="4B4A666F" w14:textId="77777777" w:rsidR="00EB3203" w:rsidRPr="00293188" w:rsidRDefault="00EB3203" w:rsidP="00EB3203">
      <w:pPr>
        <w:widowControl w:val="0"/>
        <w:tabs>
          <w:tab w:val="left" w:pos="426"/>
        </w:tabs>
        <w:autoSpaceDE w:val="0"/>
        <w:autoSpaceDN w:val="0"/>
        <w:adjustRightInd w:val="0"/>
        <w:rPr>
          <w:rFonts w:eastAsia="Times New Roman" w:cs="Times New Roman"/>
          <w:b/>
          <w:szCs w:val="24"/>
        </w:rPr>
      </w:pPr>
    </w:p>
    <w:p w14:paraId="00487D34" w14:textId="77777777" w:rsidR="00EB3203" w:rsidRPr="00293188" w:rsidRDefault="00EB3203" w:rsidP="00EB3203">
      <w:pPr>
        <w:widowControl w:val="0"/>
        <w:numPr>
          <w:ilvl w:val="0"/>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b/>
          <w:iCs/>
          <w:kern w:val="28"/>
          <w:szCs w:val="24"/>
          <w:lang w:eastAsia="lv-LV"/>
        </w:rPr>
        <w:t>Pakalpojuma sniegšanas nosacījumi:</w:t>
      </w:r>
    </w:p>
    <w:p w14:paraId="5CDA5D65" w14:textId="37017A67" w:rsidR="00EB3203" w:rsidRPr="0091259A" w:rsidRDefault="00EB3203" w:rsidP="00EB3203">
      <w:pPr>
        <w:widowControl w:val="0"/>
        <w:numPr>
          <w:ilvl w:val="1"/>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91259A">
        <w:t xml:space="preserve">Ja Pretendenta piedāvātās neformālās </w:t>
      </w:r>
      <w:r w:rsidRPr="0091259A">
        <w:rPr>
          <w:rFonts w:eastAsia="Times New Roman" w:cs="Times New Roman"/>
          <w:iCs/>
          <w:kern w:val="28"/>
          <w:szCs w:val="24"/>
          <w:lang w:eastAsia="lv-LV"/>
        </w:rPr>
        <w:t>izglītības</w:t>
      </w:r>
      <w:r w:rsidRPr="0091259A">
        <w:t xml:space="preserve"> programmas nosaukums precīzi neatbilst nolikuma Tehniskās specifikācijas </w:t>
      </w:r>
      <w:r w:rsidRPr="0091259A">
        <w:rPr>
          <w:iCs/>
        </w:rPr>
        <w:t>1.7. punktā (</w:t>
      </w:r>
      <w:r w:rsidRPr="0091259A">
        <w:t>tabulā) norādītajam neformālās izglītības programmu nosaukumam, bet piedāvātā neformālās izglītības programma pēc būtības ir līdzīga, tad, izvērtējot piedāvātās neformālās izglītības programmas saturu, tā tiks atzīta par atbilstošu</w:t>
      </w:r>
      <w:r w:rsidR="00A40575" w:rsidRPr="0091259A">
        <w:t>, ja tās saturs būs atbilstošs</w:t>
      </w:r>
      <w:r w:rsidRPr="0091259A">
        <w:t xml:space="preserve"> </w:t>
      </w:r>
      <w:r w:rsidR="00B3532F" w:rsidRPr="0091259A">
        <w:rPr>
          <w:rFonts w:cs="Times New Roman"/>
          <w:szCs w:val="24"/>
        </w:rPr>
        <w:t xml:space="preserve">Tehniskajā specifikācijā </w:t>
      </w:r>
      <w:r w:rsidR="00D522D8" w:rsidRPr="0091259A">
        <w:rPr>
          <w:rFonts w:cs="Times New Roman"/>
          <w:szCs w:val="24"/>
        </w:rPr>
        <w:t xml:space="preserve">1.7.punktā tabulā </w:t>
      </w:r>
      <w:r w:rsidR="00B3532F" w:rsidRPr="0091259A">
        <w:rPr>
          <w:rFonts w:cs="Times New Roman"/>
          <w:szCs w:val="24"/>
        </w:rPr>
        <w:t>norādītajam attiecīgās neformālās izglītības programmas nosaukumam</w:t>
      </w:r>
      <w:r w:rsidR="00E01BBA">
        <w:rPr>
          <w:rFonts w:cs="Times New Roman"/>
          <w:szCs w:val="24"/>
        </w:rPr>
        <w:t xml:space="preserve"> un </w:t>
      </w:r>
      <w:r w:rsidR="00250996">
        <w:rPr>
          <w:rFonts w:cs="Times New Roman"/>
          <w:szCs w:val="24"/>
        </w:rPr>
        <w:t>2.pielikumā noteiktajām prasībām programmas atbilstībai</w:t>
      </w:r>
      <w:r w:rsidR="00B3532F" w:rsidRPr="0091259A">
        <w:rPr>
          <w:rFonts w:cs="Times New Roman"/>
          <w:szCs w:val="24"/>
        </w:rPr>
        <w:t>.</w:t>
      </w:r>
    </w:p>
    <w:p w14:paraId="403DC9F4" w14:textId="28A1F98A" w:rsidR="00EB3203" w:rsidRDefault="00EB3203" w:rsidP="00EB3203">
      <w:pPr>
        <w:widowControl w:val="0"/>
        <w:numPr>
          <w:ilvl w:val="1"/>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Pr>
          <w:rFonts w:eastAsia="Times New Roman" w:cs="Times New Roman"/>
          <w:iCs/>
          <w:kern w:val="28"/>
          <w:szCs w:val="24"/>
          <w:lang w:eastAsia="lv-LV"/>
        </w:rPr>
        <w:t xml:space="preserve">Neformālās izglītības programma veido vismaz </w:t>
      </w:r>
      <w:r w:rsidR="009B2B6D">
        <w:rPr>
          <w:rFonts w:eastAsia="Times New Roman" w:cs="Times New Roman"/>
          <w:iCs/>
          <w:kern w:val="28"/>
          <w:szCs w:val="24"/>
          <w:lang w:eastAsia="lv-LV"/>
        </w:rPr>
        <w:t>6</w:t>
      </w:r>
      <w:r>
        <w:rPr>
          <w:rFonts w:eastAsia="Times New Roman" w:cs="Times New Roman"/>
          <w:iCs/>
          <w:kern w:val="28"/>
          <w:szCs w:val="24"/>
          <w:lang w:eastAsia="lv-LV"/>
        </w:rPr>
        <w:t>0% no praktiskām nodarbībām.</w:t>
      </w:r>
    </w:p>
    <w:p w14:paraId="1D795C73" w14:textId="77777777" w:rsidR="00EB3203" w:rsidRPr="00293188" w:rsidRDefault="00EB3203" w:rsidP="00EB3203">
      <w:pPr>
        <w:widowControl w:val="0"/>
        <w:numPr>
          <w:ilvl w:val="1"/>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Pakalpojuma sniedzēja uzdevumi:</w:t>
      </w:r>
    </w:p>
    <w:p w14:paraId="53DC7434" w14:textId="77777777" w:rsidR="00EB3203" w:rsidRPr="00293188" w:rsidRDefault="00EB3203" w:rsidP="00EB3203">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sadarbībā ar </w:t>
      </w:r>
      <w:r>
        <w:rPr>
          <w:rFonts w:eastAsia="Times New Roman" w:cs="Times New Roman"/>
          <w:iCs/>
          <w:kern w:val="28"/>
          <w:szCs w:val="24"/>
          <w:lang w:eastAsia="lv-LV"/>
        </w:rPr>
        <w:t xml:space="preserve">Pasūtītāju </w:t>
      </w:r>
      <w:r w:rsidRPr="00293188">
        <w:rPr>
          <w:rFonts w:eastAsia="Times New Roman" w:cs="Times New Roman"/>
          <w:iCs/>
          <w:kern w:val="28"/>
          <w:szCs w:val="24"/>
          <w:lang w:eastAsia="lv-LV"/>
        </w:rPr>
        <w:t>veikt mācību grupas komplektēšanu</w:t>
      </w:r>
      <w:r>
        <w:rPr>
          <w:rFonts w:eastAsia="Times New Roman" w:cs="Times New Roman"/>
          <w:iCs/>
          <w:kern w:val="28"/>
          <w:szCs w:val="24"/>
          <w:lang w:eastAsia="lv-LV"/>
        </w:rPr>
        <w:t>;</w:t>
      </w:r>
    </w:p>
    <w:p w14:paraId="4B62D338" w14:textId="0EF0BCA7" w:rsidR="00EB3203" w:rsidRPr="00293188" w:rsidRDefault="00EB3203" w:rsidP="00EB3203">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sadarbībā ar </w:t>
      </w:r>
      <w:r>
        <w:rPr>
          <w:rFonts w:eastAsia="Times New Roman" w:cs="Times New Roman"/>
          <w:iCs/>
          <w:kern w:val="28"/>
          <w:szCs w:val="24"/>
          <w:lang w:eastAsia="lv-LV"/>
        </w:rPr>
        <w:t xml:space="preserve">Pasūtītāja kontaktpersonu attiecīgajā ieslodzījuma vietā </w:t>
      </w:r>
      <w:r w:rsidRPr="00CB2E49">
        <w:rPr>
          <w:rFonts w:eastAsia="Times New Roman" w:cs="Times New Roman"/>
          <w:iCs/>
          <w:kern w:val="28"/>
          <w:szCs w:val="24"/>
          <w:lang w:eastAsia="lv-LV"/>
        </w:rPr>
        <w:t xml:space="preserve"> izstrādāt</w:t>
      </w:r>
      <w:r w:rsidRPr="00CB2E49">
        <w:rPr>
          <w:rFonts w:eastAsia="Times New Roman" w:cs="Times New Roman"/>
          <w:szCs w:val="24"/>
        </w:rPr>
        <w:t xml:space="preserve">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īstenošanas grafiku</w:t>
      </w:r>
      <w:r>
        <w:rPr>
          <w:rFonts w:eastAsia="Times New Roman" w:cs="Times New Roman"/>
          <w:iCs/>
          <w:kern w:val="28"/>
          <w:szCs w:val="24"/>
          <w:lang w:eastAsia="lv-LV"/>
        </w:rPr>
        <w:t xml:space="preserve"> atbilstoši</w:t>
      </w:r>
      <w:r w:rsidRPr="00293188">
        <w:rPr>
          <w:rFonts w:eastAsia="Times New Roman" w:cs="Times New Roman"/>
          <w:iCs/>
          <w:kern w:val="28"/>
          <w:szCs w:val="24"/>
          <w:lang w:eastAsia="lv-LV"/>
        </w:rPr>
        <w:t xml:space="preserve"> </w:t>
      </w:r>
      <w:r w:rsidRPr="00EB53F4">
        <w:rPr>
          <w:rFonts w:eastAsia="Times New Roman" w:cs="Times New Roman"/>
          <w:bCs/>
          <w:szCs w:val="24"/>
        </w:rPr>
        <w:t>Tehniskās specifikācijas</w:t>
      </w:r>
      <w:r>
        <w:rPr>
          <w:rFonts w:eastAsia="Times New Roman" w:cs="Times New Roman"/>
          <w:bCs/>
          <w:szCs w:val="24"/>
        </w:rPr>
        <w:t xml:space="preserve"> 1.7.punktā (tabulā) norādītajiem termiņiem</w:t>
      </w:r>
      <w:r w:rsidRPr="00293188">
        <w:rPr>
          <w:rFonts w:eastAsia="Times New Roman" w:cs="Times New Roman"/>
          <w:szCs w:val="24"/>
        </w:rPr>
        <w:t xml:space="preserve">. </w:t>
      </w:r>
      <w:r w:rsidRPr="00CB2E49">
        <w:rPr>
          <w:rFonts w:eastAsia="Times New Roman" w:cs="Times New Roman"/>
          <w:szCs w:val="24"/>
        </w:rPr>
        <w:t xml:space="preserve">Grafiku saskaņot ar ieslodzījuma vietas </w:t>
      </w:r>
      <w:r w:rsidRPr="00CB2E49">
        <w:rPr>
          <w:rFonts w:eastAsia="Calibri" w:cs="Times New Roman"/>
          <w:szCs w:val="24"/>
        </w:rPr>
        <w:t xml:space="preserve">priekšnieku </w:t>
      </w:r>
      <w:r w:rsidRPr="00CB2E49">
        <w:rPr>
          <w:rFonts w:eastAsia="Calibri" w:cs="Times New Roman"/>
          <w:iCs/>
          <w:kern w:val="28"/>
          <w:szCs w:val="24"/>
          <w:lang w:eastAsia="lv-LV"/>
        </w:rPr>
        <w:t>vai personu, kura viņu aizvieto,</w:t>
      </w:r>
      <w:r w:rsidRPr="00CB2E49">
        <w:rPr>
          <w:rFonts w:eastAsia="Times New Roman" w:cs="Times New Roman"/>
          <w:szCs w:val="24"/>
        </w:rPr>
        <w:t xml:space="preserve"> un Pasūtītāju</w:t>
      </w:r>
      <w:r w:rsidRPr="00A51DC1">
        <w:rPr>
          <w:rFonts w:eastAsia="Times New Roman" w:cs="Times New Roman"/>
          <w:szCs w:val="24"/>
        </w:rPr>
        <w:t>,</w:t>
      </w:r>
      <w:r w:rsidRPr="00293188">
        <w:rPr>
          <w:rFonts w:eastAsia="Times New Roman" w:cs="Times New Roman"/>
          <w:szCs w:val="24"/>
        </w:rPr>
        <w:t xml:space="preserve"> vienas nedēļas laikā no </w:t>
      </w:r>
      <w:r w:rsidR="00C32ABA">
        <w:rPr>
          <w:rFonts w:eastAsia="Times New Roman" w:cs="Times New Roman"/>
          <w:szCs w:val="24"/>
        </w:rPr>
        <w:t>līguma noslēgšanas</w:t>
      </w:r>
      <w:r w:rsidRPr="00293188">
        <w:rPr>
          <w:rFonts w:eastAsia="Times New Roman" w:cs="Times New Roman"/>
          <w:szCs w:val="24"/>
        </w:rPr>
        <w:t xml:space="preserve"> dienas grafiku iesniegt Pasūtītājam; </w:t>
      </w:r>
    </w:p>
    <w:p w14:paraId="294DED80" w14:textId="77777777" w:rsidR="00EB3203" w:rsidRPr="00293188" w:rsidRDefault="00EB3203" w:rsidP="00EB3203">
      <w:pPr>
        <w:numPr>
          <w:ilvl w:val="2"/>
          <w:numId w:val="38"/>
        </w:numPr>
        <w:tabs>
          <w:tab w:val="left" w:pos="993"/>
        </w:tabs>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sadarbībā ar </w:t>
      </w:r>
      <w:r>
        <w:rPr>
          <w:rFonts w:eastAsia="Times New Roman" w:cs="Times New Roman"/>
          <w:iCs/>
          <w:kern w:val="28"/>
          <w:szCs w:val="24"/>
          <w:lang w:eastAsia="lv-LV"/>
        </w:rPr>
        <w:t>Pasūtītāja kontaktpersonu attiecīgajā ieslodzījuma vietā</w:t>
      </w:r>
      <w:r w:rsidRPr="00293188">
        <w:rPr>
          <w:rFonts w:eastAsia="Times New Roman" w:cs="Times New Roman"/>
          <w:iCs/>
          <w:kern w:val="28"/>
          <w:szCs w:val="24"/>
          <w:lang w:eastAsia="lv-LV"/>
        </w:rPr>
        <w:t xml:space="preserve"> sastādīt</w:t>
      </w:r>
      <w:r w:rsidRPr="00293188">
        <w:rPr>
          <w:rFonts w:eastAsia="Times New Roman" w:cs="Times New Roman"/>
          <w:szCs w:val="24"/>
        </w:rPr>
        <w:t xml:space="preserve">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dalībnieku sarakstu. Sarakstu saskaņot ar ieslodzījuma vietas </w:t>
      </w:r>
      <w:r w:rsidRPr="00293188">
        <w:rPr>
          <w:rFonts w:eastAsia="Calibri" w:cs="Times New Roman"/>
          <w:szCs w:val="24"/>
        </w:rPr>
        <w:t xml:space="preserve">priekšnieku </w:t>
      </w:r>
      <w:r w:rsidRPr="00293188">
        <w:rPr>
          <w:rFonts w:eastAsia="Calibri" w:cs="Times New Roman"/>
          <w:iCs/>
          <w:kern w:val="28"/>
          <w:szCs w:val="24"/>
          <w:lang w:eastAsia="lv-LV"/>
        </w:rPr>
        <w:t>vai personu, kura viņu aizvieto</w:t>
      </w:r>
      <w:r w:rsidRPr="00293188">
        <w:rPr>
          <w:rFonts w:eastAsia="Times New Roman" w:cs="Times New Roman"/>
          <w:iCs/>
          <w:kern w:val="28"/>
          <w:szCs w:val="24"/>
          <w:lang w:eastAsia="lv-LV"/>
        </w:rPr>
        <w:t xml:space="preserve"> un Pasūtītāju un divu dienu laikā no Pakalpojuma uzsākšanas dienas dalībnieku sarakstu iesniegt Pasūtītājam. Gadījumā, ja dalībnieku sarakstā ir nepieciešamas izmaiņas, nekavējoties jāsastāda precizētu dalībnieku sarakst</w:t>
      </w:r>
      <w:r>
        <w:rPr>
          <w:rFonts w:eastAsia="Times New Roman" w:cs="Times New Roman"/>
          <w:iCs/>
          <w:kern w:val="28"/>
          <w:szCs w:val="24"/>
          <w:lang w:eastAsia="lv-LV"/>
        </w:rPr>
        <w:t>u un tas jāiesniedz Pasūtītājam;</w:t>
      </w:r>
      <w:r w:rsidRPr="00293188">
        <w:rPr>
          <w:rFonts w:eastAsia="Times New Roman" w:cs="Times New Roman"/>
          <w:iCs/>
          <w:kern w:val="28"/>
          <w:szCs w:val="24"/>
          <w:lang w:eastAsia="lv-LV"/>
        </w:rPr>
        <w:t xml:space="preserve"> </w:t>
      </w:r>
    </w:p>
    <w:p w14:paraId="2D9D1F64" w14:textId="77777777" w:rsidR="00EB3203" w:rsidRPr="00293188" w:rsidRDefault="00EB3203" w:rsidP="00EB3203">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szCs w:val="24"/>
        </w:rPr>
        <w:lastRenderedPageBreak/>
        <w:t xml:space="preserve">veikt </w:t>
      </w:r>
      <w:r>
        <w:rPr>
          <w:rFonts w:eastAsia="Times New Roman" w:cs="Times New Roman"/>
          <w:szCs w:val="24"/>
        </w:rPr>
        <w:t>neformālās</w:t>
      </w:r>
      <w:r w:rsidRPr="00293188">
        <w:rPr>
          <w:rFonts w:eastAsia="Times New Roman" w:cs="Times New Roman"/>
          <w:szCs w:val="24"/>
        </w:rPr>
        <w:t xml:space="preserve"> izglītības programmas īstenošanu ieslodzīto personu mācību grupai </w:t>
      </w:r>
      <w:r w:rsidRPr="00293188">
        <w:rPr>
          <w:rFonts w:eastAsia="Times New Roman" w:cs="Times New Roman"/>
          <w:iCs/>
          <w:kern w:val="28"/>
          <w:szCs w:val="24"/>
          <w:lang w:eastAsia="lv-LV"/>
        </w:rPr>
        <w:t xml:space="preserve">atbilstoši </w:t>
      </w:r>
      <w:r w:rsidRPr="00EB53F4">
        <w:rPr>
          <w:rFonts w:eastAsia="Times New Roman" w:cs="Times New Roman"/>
          <w:bCs/>
          <w:szCs w:val="24"/>
        </w:rPr>
        <w:t>Tehniskās specifikācijas</w:t>
      </w:r>
      <w:r>
        <w:rPr>
          <w:rFonts w:eastAsia="Times New Roman" w:cs="Times New Roman"/>
          <w:bCs/>
          <w:szCs w:val="24"/>
        </w:rPr>
        <w:t xml:space="preserve"> 1.7.punktā (tabulā)</w:t>
      </w:r>
      <w:r w:rsidRPr="00293188">
        <w:rPr>
          <w:rFonts w:eastAsia="Times New Roman" w:cs="Times New Roman"/>
          <w:iCs/>
          <w:kern w:val="28"/>
          <w:szCs w:val="24"/>
          <w:lang w:eastAsia="lv-LV"/>
        </w:rPr>
        <w:t xml:space="preserve"> noteiktajam Pakalpojuma īstenošanas laikam;</w:t>
      </w:r>
    </w:p>
    <w:p w14:paraId="7FCA1BA3" w14:textId="77777777" w:rsidR="00EB3203" w:rsidRPr="00293188" w:rsidRDefault="00EB3203" w:rsidP="00EB3203">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atbilstoši</w:t>
      </w:r>
      <w:r w:rsidRPr="00293188">
        <w:rPr>
          <w:rFonts w:eastAsia="Times New Roman" w:cs="Times New Roman"/>
          <w:szCs w:val="24"/>
        </w:rPr>
        <w:t xml:space="preserve">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programmai un ieslodzīto personu skaitam, nodrošināt nepieciešamos mācību un izdales materiālus, kā arī visu materiāli tehnisko nodrošinājumu praktiskajām nodarbībām (materiāli, mācību līdzekļi, instrumenti, u.c.);</w:t>
      </w:r>
    </w:p>
    <w:p w14:paraId="07933407" w14:textId="77777777" w:rsidR="00EB3203" w:rsidRPr="00293188" w:rsidRDefault="00EB3203" w:rsidP="00EB3203">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Pr>
          <w:rFonts w:eastAsia="Times New Roman" w:cs="Times New Roman"/>
          <w:szCs w:val="24"/>
        </w:rPr>
        <w:t>neformālās</w:t>
      </w:r>
      <w:r w:rsidRPr="00293188">
        <w:rPr>
          <w:rFonts w:eastAsia="Times New Roman" w:cs="Times New Roman"/>
          <w:iCs/>
          <w:kern w:val="28"/>
          <w:szCs w:val="24"/>
          <w:lang w:eastAsia="lv-LV"/>
        </w:rPr>
        <w:t xml:space="preserve"> izglītības programmas īstenošanai ieslodzījuma vietā nepieciešamo materiālu ienešanu/ievešanu un iznešanu/izvešanu saskaņot ar Pasūtītāju; </w:t>
      </w:r>
    </w:p>
    <w:p w14:paraId="353FB51A" w14:textId="77777777" w:rsidR="00EB3203" w:rsidRPr="00293188" w:rsidRDefault="00EB3203" w:rsidP="00EB3203">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Calibri" w:cs="Times New Roman"/>
          <w:szCs w:val="24"/>
        </w:rPr>
        <w:t xml:space="preserve">Pakalpojuma sniedzējam jānodrošina, ka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w:t>
      </w:r>
      <w:r>
        <w:rPr>
          <w:rFonts w:eastAsia="Times New Roman" w:cs="Times New Roman"/>
          <w:iCs/>
          <w:kern w:val="28"/>
          <w:szCs w:val="24"/>
          <w:lang w:eastAsia="lv-LV"/>
        </w:rPr>
        <w:t xml:space="preserve">īstenošana </w:t>
      </w:r>
      <w:r w:rsidRPr="0097353F">
        <w:t>var būt organizēta arī nedēļas nogalēs</w:t>
      </w:r>
      <w:r w:rsidRPr="0097353F">
        <w:rPr>
          <w:rFonts w:eastAsia="Calibri" w:cs="Times New Roman"/>
          <w:szCs w:val="24"/>
        </w:rPr>
        <w:t xml:space="preserve"> </w:t>
      </w:r>
      <w:r w:rsidRPr="00293188">
        <w:rPr>
          <w:rFonts w:eastAsia="Calibri" w:cs="Times New Roman"/>
          <w:szCs w:val="24"/>
        </w:rPr>
        <w:t>(sestdienās un svētdienās);</w:t>
      </w:r>
    </w:p>
    <w:p w14:paraId="68138800" w14:textId="77777777" w:rsidR="00EB3203" w:rsidRPr="00293188" w:rsidRDefault="00EB3203" w:rsidP="00EB3203">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reģistrācijas </w:t>
      </w:r>
      <w:r>
        <w:rPr>
          <w:rFonts w:eastAsia="Times New Roman" w:cs="Times New Roman"/>
          <w:iCs/>
          <w:kern w:val="28"/>
          <w:szCs w:val="24"/>
          <w:lang w:eastAsia="lv-LV"/>
        </w:rPr>
        <w:t>lapās</w:t>
      </w:r>
      <w:r w:rsidRPr="00293188">
        <w:rPr>
          <w:rFonts w:eastAsia="Times New Roman" w:cs="Times New Roman"/>
          <w:iCs/>
          <w:kern w:val="28"/>
          <w:szCs w:val="24"/>
          <w:lang w:eastAsia="lv-LV"/>
        </w:rPr>
        <w:t xml:space="preserve"> veikt</w:t>
      </w:r>
      <w:r w:rsidRPr="00293188">
        <w:rPr>
          <w:rFonts w:eastAsia="Times New Roman" w:cs="Times New Roman"/>
          <w:szCs w:val="24"/>
        </w:rPr>
        <w:t xml:space="preserve">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nodarbību uzskaiti</w:t>
      </w:r>
      <w:r>
        <w:rPr>
          <w:rFonts w:eastAsia="Times New Roman" w:cs="Times New Roman"/>
          <w:iCs/>
          <w:kern w:val="28"/>
          <w:szCs w:val="24"/>
          <w:lang w:eastAsia="lv-LV"/>
        </w:rPr>
        <w:t xml:space="preserve"> nodrošinot to precīzu aizpildīšanu no dalībniekiem</w:t>
      </w:r>
      <w:r w:rsidRPr="00293188">
        <w:rPr>
          <w:rFonts w:eastAsia="Times New Roman" w:cs="Times New Roman"/>
          <w:iCs/>
          <w:kern w:val="28"/>
          <w:szCs w:val="24"/>
          <w:lang w:eastAsia="lv-LV"/>
        </w:rPr>
        <w:t xml:space="preserve">; </w:t>
      </w:r>
    </w:p>
    <w:p w14:paraId="505554DF" w14:textId="77777777" w:rsidR="00EB3203" w:rsidRPr="00293188" w:rsidRDefault="00EB3203" w:rsidP="00EB3203">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bCs/>
          <w:szCs w:val="24"/>
        </w:rPr>
        <w:t>ieslodzītajām personām, kuras apguvušas</w:t>
      </w:r>
      <w:r w:rsidRPr="00293188">
        <w:rPr>
          <w:rFonts w:eastAsia="Times New Roman" w:cs="Times New Roman"/>
          <w:szCs w:val="24"/>
        </w:rPr>
        <w:t xml:space="preserve"> </w:t>
      </w:r>
      <w:r>
        <w:rPr>
          <w:rFonts w:eastAsia="Times New Roman" w:cs="Times New Roman"/>
          <w:szCs w:val="24"/>
        </w:rPr>
        <w:t>neformālās</w:t>
      </w:r>
      <w:r w:rsidRPr="00293188">
        <w:rPr>
          <w:rFonts w:eastAsia="Times New Roman" w:cs="Times New Roman"/>
          <w:bCs/>
          <w:szCs w:val="24"/>
        </w:rPr>
        <w:t xml:space="preserve"> izglītības programmu, izsniegt apliecību par </w:t>
      </w:r>
      <w:r>
        <w:rPr>
          <w:rFonts w:eastAsia="Times New Roman" w:cs="Times New Roman"/>
          <w:szCs w:val="24"/>
        </w:rPr>
        <w:t>neformālās</w:t>
      </w:r>
      <w:r w:rsidRPr="00293188">
        <w:rPr>
          <w:rFonts w:eastAsia="Times New Roman" w:cs="Times New Roman"/>
          <w:bCs/>
          <w:szCs w:val="24"/>
        </w:rPr>
        <w:t xml:space="preserve"> izglītības programmas apguvi;</w:t>
      </w:r>
    </w:p>
    <w:p w14:paraId="74A5C5ED" w14:textId="77777777" w:rsidR="00EB3203" w:rsidRPr="00293188" w:rsidRDefault="00EB3203" w:rsidP="00EB3203">
      <w:pPr>
        <w:numPr>
          <w:ilvl w:val="2"/>
          <w:numId w:val="38"/>
        </w:numPr>
        <w:tabs>
          <w:tab w:val="left" w:pos="567"/>
          <w:tab w:val="left" w:pos="993"/>
        </w:tabs>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pēc</w:t>
      </w:r>
      <w:r w:rsidRPr="00293188">
        <w:rPr>
          <w:rFonts w:eastAsia="Times New Roman" w:cs="Times New Roman"/>
          <w:szCs w:val="24"/>
        </w:rPr>
        <w:t xml:space="preserve">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īstenošanas</w:t>
      </w:r>
      <w:r w:rsidRPr="00293188">
        <w:rPr>
          <w:rFonts w:eastAsia="Times New Roman" w:cs="Times New Roman"/>
          <w:szCs w:val="24"/>
        </w:rPr>
        <w:t xml:space="preserve"> </w:t>
      </w:r>
      <w:r w:rsidRPr="00293188">
        <w:rPr>
          <w:rFonts w:eastAsia="Times New Roman" w:cs="Times New Roman"/>
          <w:iCs/>
          <w:kern w:val="28"/>
          <w:szCs w:val="24"/>
          <w:lang w:eastAsia="lv-LV"/>
        </w:rPr>
        <w:t>iesniegt Pasūtītājam šādus dokumentus:</w:t>
      </w:r>
    </w:p>
    <w:p w14:paraId="16A709EA" w14:textId="77777777" w:rsidR="00EB3203" w:rsidRPr="00293188" w:rsidRDefault="00EB3203" w:rsidP="00EB3203">
      <w:pPr>
        <w:numPr>
          <w:ilvl w:val="3"/>
          <w:numId w:val="38"/>
        </w:numPr>
        <w:tabs>
          <w:tab w:val="left" w:pos="993"/>
        </w:tabs>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 reģistrācijas žurnāla kopiju, kas apliecina </w:t>
      </w:r>
      <w:r>
        <w:rPr>
          <w:rFonts w:eastAsia="Times New Roman" w:cs="Times New Roman"/>
          <w:szCs w:val="24"/>
        </w:rPr>
        <w:t>neformālās</w:t>
      </w:r>
      <w:r w:rsidRPr="00293188">
        <w:rPr>
          <w:rFonts w:eastAsia="Times New Roman" w:cs="Times New Roman"/>
          <w:iCs/>
          <w:kern w:val="28"/>
          <w:szCs w:val="24"/>
          <w:lang w:eastAsia="lv-LV"/>
        </w:rPr>
        <w:t xml:space="preserve"> izglītības programmu apliecību izsniegšanu ieslodzītajām personām</w:t>
      </w:r>
      <w:r w:rsidRPr="00293188">
        <w:rPr>
          <w:rFonts w:eastAsia="Times New Roman" w:cs="Times New Roman"/>
          <w:bCs/>
          <w:iCs/>
          <w:kern w:val="28"/>
          <w:szCs w:val="24"/>
          <w:lang w:eastAsia="lv-LV"/>
        </w:rPr>
        <w:t>;</w:t>
      </w:r>
    </w:p>
    <w:p w14:paraId="21341061" w14:textId="77777777" w:rsidR="00EB3203" w:rsidRPr="00293188" w:rsidRDefault="00EB3203" w:rsidP="00EB3203">
      <w:pPr>
        <w:numPr>
          <w:ilvl w:val="3"/>
          <w:numId w:val="38"/>
        </w:numPr>
        <w:tabs>
          <w:tab w:val="left" w:pos="993"/>
        </w:tabs>
        <w:ind w:left="0" w:firstLine="426"/>
        <w:contextualSpacing/>
        <w:rPr>
          <w:rFonts w:eastAsia="Times New Roman" w:cs="Times New Roman"/>
          <w:bCs/>
          <w:iCs/>
          <w:kern w:val="28"/>
          <w:szCs w:val="24"/>
          <w:lang w:eastAsia="lv-LV"/>
        </w:rPr>
      </w:pPr>
      <w:r w:rsidRPr="00293188">
        <w:rPr>
          <w:rFonts w:eastAsia="Times New Roman" w:cs="Times New Roman"/>
          <w:bCs/>
          <w:iCs/>
          <w:kern w:val="28"/>
          <w:szCs w:val="24"/>
          <w:lang w:eastAsia="lv-LV"/>
        </w:rPr>
        <w:t xml:space="preserve"> </w:t>
      </w:r>
      <w:r w:rsidRPr="00293188">
        <w:rPr>
          <w:rFonts w:eastAsia="Times New Roman" w:cs="Times New Roman"/>
          <w:iCs/>
          <w:kern w:val="28"/>
          <w:szCs w:val="24"/>
          <w:lang w:eastAsia="lv-LV"/>
        </w:rPr>
        <w:t>ieslodzītajām personām izsniegto</w:t>
      </w:r>
      <w:r w:rsidRPr="00293188">
        <w:rPr>
          <w:rFonts w:eastAsia="Times New Roman" w:cs="Times New Roman"/>
          <w:szCs w:val="24"/>
        </w:rPr>
        <w:t xml:space="preserve"> </w:t>
      </w:r>
      <w:r>
        <w:rPr>
          <w:rFonts w:eastAsia="Times New Roman" w:cs="Times New Roman"/>
          <w:szCs w:val="24"/>
        </w:rPr>
        <w:t>neformālās</w:t>
      </w:r>
      <w:r w:rsidRPr="00293188">
        <w:rPr>
          <w:rFonts w:eastAsia="Times New Roman" w:cs="Times New Roman"/>
          <w:iCs/>
          <w:kern w:val="28"/>
          <w:szCs w:val="24"/>
          <w:lang w:eastAsia="lv-LV"/>
        </w:rPr>
        <w:t xml:space="preserve"> izglītības programmu apliecību kopijas</w:t>
      </w:r>
      <w:r w:rsidRPr="00293188">
        <w:rPr>
          <w:rFonts w:eastAsia="Times New Roman" w:cs="Times New Roman"/>
          <w:bCs/>
          <w:iCs/>
          <w:kern w:val="28"/>
          <w:szCs w:val="24"/>
          <w:lang w:eastAsia="lv-LV"/>
        </w:rPr>
        <w:t>;</w:t>
      </w:r>
    </w:p>
    <w:p w14:paraId="65651FD2" w14:textId="77777777" w:rsidR="00EB3203" w:rsidRPr="00293188" w:rsidRDefault="00EB3203" w:rsidP="00EB3203">
      <w:pPr>
        <w:numPr>
          <w:ilvl w:val="3"/>
          <w:numId w:val="38"/>
        </w:numPr>
        <w:tabs>
          <w:tab w:val="left" w:pos="993"/>
        </w:tabs>
        <w:ind w:left="0" w:firstLine="426"/>
        <w:contextualSpacing/>
        <w:rPr>
          <w:rFonts w:eastAsia="Times New Roman" w:cs="Times New Roman"/>
          <w:bCs/>
          <w:iCs/>
          <w:kern w:val="28"/>
          <w:szCs w:val="24"/>
          <w:lang w:eastAsia="lv-LV"/>
        </w:rPr>
      </w:pPr>
      <w:r w:rsidRPr="00293188">
        <w:rPr>
          <w:rFonts w:eastAsia="Times New Roman" w:cs="Times New Roman"/>
          <w:iCs/>
          <w:kern w:val="28"/>
          <w:szCs w:val="24"/>
          <w:lang w:eastAsia="lv-LV"/>
        </w:rPr>
        <w:t xml:space="preserve">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nodarbību reģistrācijas </w:t>
      </w:r>
      <w:r>
        <w:rPr>
          <w:rFonts w:eastAsia="Times New Roman" w:cs="Times New Roman"/>
          <w:iCs/>
          <w:kern w:val="28"/>
          <w:szCs w:val="24"/>
          <w:lang w:eastAsia="lv-LV"/>
        </w:rPr>
        <w:t>lapu</w:t>
      </w:r>
      <w:r w:rsidRPr="00293188">
        <w:rPr>
          <w:rFonts w:eastAsia="Times New Roman" w:cs="Times New Roman"/>
          <w:iCs/>
          <w:kern w:val="28"/>
          <w:szCs w:val="24"/>
          <w:lang w:eastAsia="lv-LV"/>
        </w:rPr>
        <w:t xml:space="preserve"> </w:t>
      </w:r>
      <w:r>
        <w:rPr>
          <w:rFonts w:eastAsia="Times New Roman" w:cs="Times New Roman"/>
          <w:iCs/>
          <w:kern w:val="28"/>
          <w:szCs w:val="24"/>
          <w:lang w:eastAsia="lv-LV"/>
        </w:rPr>
        <w:t>oriģinālus</w:t>
      </w:r>
      <w:r w:rsidRPr="00293188">
        <w:rPr>
          <w:rFonts w:eastAsia="Times New Roman" w:cs="Times New Roman"/>
          <w:iCs/>
          <w:kern w:val="28"/>
          <w:szCs w:val="24"/>
          <w:lang w:eastAsia="lv-LV"/>
        </w:rPr>
        <w:t>;</w:t>
      </w:r>
    </w:p>
    <w:p w14:paraId="7382992C" w14:textId="77777777" w:rsidR="00EB3203" w:rsidRPr="00293188" w:rsidRDefault="00EB3203" w:rsidP="00EB3203">
      <w:pPr>
        <w:numPr>
          <w:ilvl w:val="3"/>
          <w:numId w:val="38"/>
        </w:numPr>
        <w:tabs>
          <w:tab w:val="left" w:pos="993"/>
        </w:tabs>
        <w:ind w:left="0" w:firstLine="426"/>
        <w:contextualSpacing/>
        <w:rPr>
          <w:rFonts w:eastAsia="Times New Roman" w:cs="Times New Roman"/>
          <w:bCs/>
          <w:iCs/>
          <w:kern w:val="28"/>
          <w:szCs w:val="24"/>
          <w:lang w:eastAsia="lv-LV"/>
        </w:rPr>
      </w:pPr>
      <w:r w:rsidRPr="00293188">
        <w:rPr>
          <w:rFonts w:eastAsia="Times New Roman" w:cs="Times New Roman"/>
          <w:iCs/>
          <w:kern w:val="28"/>
          <w:szCs w:val="24"/>
          <w:lang w:eastAsia="lv-LV"/>
        </w:rPr>
        <w:t xml:space="preserve"> ziņojumu par</w:t>
      </w:r>
      <w:r w:rsidRPr="00293188">
        <w:rPr>
          <w:rFonts w:eastAsia="Times New Roman" w:cs="Times New Roman"/>
          <w:szCs w:val="24"/>
        </w:rPr>
        <w:t xml:space="preserve">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apliecību neieguvušām ieslodzītajām personām (ja attiecināms), kuras sākotnēji tika iesaistītas programmas apguvē. Ziņojumā jānorāda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apliecības neiegūšanas iemesli un ziņojums ir jāsaskaņo ar ieslodzījuma vietas </w:t>
      </w:r>
      <w:r w:rsidRPr="00293188">
        <w:rPr>
          <w:rFonts w:eastAsia="Calibri" w:cs="Times New Roman"/>
          <w:iCs/>
          <w:kern w:val="28"/>
          <w:szCs w:val="24"/>
          <w:lang w:eastAsia="lv-LV"/>
        </w:rPr>
        <w:t>priekšnieku vai personu, kura viņu aizvieto.</w:t>
      </w:r>
    </w:p>
    <w:p w14:paraId="743B1DAC" w14:textId="77777777" w:rsidR="00EB3203" w:rsidRPr="00293188" w:rsidRDefault="00EB3203" w:rsidP="00EB3203">
      <w:pPr>
        <w:widowControl w:val="0"/>
        <w:tabs>
          <w:tab w:val="left" w:pos="993"/>
        </w:tabs>
        <w:overflowPunct w:val="0"/>
        <w:autoSpaceDE w:val="0"/>
        <w:autoSpaceDN w:val="0"/>
        <w:adjustRightInd w:val="0"/>
        <w:ind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2.3. Ieslodzījuma vieta nodrošina:</w:t>
      </w:r>
    </w:p>
    <w:p w14:paraId="1AEE56E2" w14:textId="77777777" w:rsidR="00EB3203" w:rsidRPr="00293188" w:rsidRDefault="00EB3203" w:rsidP="00EB3203">
      <w:pPr>
        <w:widowControl w:val="0"/>
        <w:tabs>
          <w:tab w:val="left" w:pos="993"/>
        </w:tabs>
        <w:overflowPunct w:val="0"/>
        <w:autoSpaceDE w:val="0"/>
        <w:autoSpaceDN w:val="0"/>
        <w:adjustRightInd w:val="0"/>
        <w:ind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2.3.1. mācību telpas (tajā skaitā vietu praktiskajām nodarbībām)</w:t>
      </w:r>
      <w:r w:rsidRPr="00293188">
        <w:rPr>
          <w:rFonts w:eastAsia="Times New Roman" w:cs="Times New Roman"/>
          <w:szCs w:val="24"/>
        </w:rPr>
        <w:t xml:space="preserve">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īstenošanai;</w:t>
      </w:r>
    </w:p>
    <w:p w14:paraId="4487D845" w14:textId="77777777" w:rsidR="00EB3203" w:rsidRPr="00293188" w:rsidRDefault="00EB3203" w:rsidP="00EB3203">
      <w:pPr>
        <w:widowControl w:val="0"/>
        <w:tabs>
          <w:tab w:val="left" w:pos="993"/>
        </w:tabs>
        <w:overflowPunct w:val="0"/>
        <w:autoSpaceDE w:val="0"/>
        <w:autoSpaceDN w:val="0"/>
        <w:adjustRightInd w:val="0"/>
        <w:ind w:firstLine="426"/>
        <w:contextualSpacing/>
        <w:rPr>
          <w:rFonts w:eastAsia="Calibri" w:cs="Times New Roman"/>
          <w:szCs w:val="24"/>
        </w:rPr>
      </w:pPr>
      <w:r w:rsidRPr="00293188">
        <w:rPr>
          <w:rFonts w:eastAsia="Times New Roman" w:cs="Times New Roman"/>
          <w:iCs/>
          <w:kern w:val="28"/>
          <w:szCs w:val="24"/>
          <w:lang w:eastAsia="lv-LV"/>
        </w:rPr>
        <w:t xml:space="preserve">2.3.2. </w:t>
      </w:r>
      <w:r w:rsidRPr="00293188">
        <w:rPr>
          <w:rFonts w:eastAsia="Times New Roman" w:cs="Times New Roman"/>
          <w:iCs/>
          <w:kern w:val="28"/>
          <w:szCs w:val="24"/>
          <w:lang w:eastAsia="lv-LV"/>
        </w:rPr>
        <w:tab/>
        <w:t>sadarbību ar Pakalpojuma sniedzēju ieslodzīto personu mācību grupas komplektēšanai</w:t>
      </w:r>
      <w:r>
        <w:rPr>
          <w:rFonts w:eastAsia="Times New Roman" w:cs="Times New Roman"/>
          <w:iCs/>
          <w:kern w:val="28"/>
          <w:szCs w:val="24"/>
          <w:lang w:eastAsia="lv-LV"/>
        </w:rPr>
        <w:t>;</w:t>
      </w:r>
      <w:r w:rsidRPr="00293188">
        <w:rPr>
          <w:rFonts w:eastAsia="Times New Roman" w:cs="Times New Roman"/>
          <w:iCs/>
          <w:kern w:val="28"/>
          <w:szCs w:val="24"/>
          <w:lang w:eastAsia="lv-LV"/>
        </w:rPr>
        <w:t xml:space="preserve"> </w:t>
      </w:r>
    </w:p>
    <w:p w14:paraId="2A80A370" w14:textId="77777777" w:rsidR="00EB3203" w:rsidRPr="00293188" w:rsidRDefault="00EB3203" w:rsidP="00EB3203">
      <w:pPr>
        <w:widowControl w:val="0"/>
        <w:tabs>
          <w:tab w:val="left" w:pos="993"/>
        </w:tabs>
        <w:overflowPunct w:val="0"/>
        <w:autoSpaceDE w:val="0"/>
        <w:autoSpaceDN w:val="0"/>
        <w:adjustRightInd w:val="0"/>
        <w:ind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2.3.3. </w:t>
      </w:r>
      <w:r w:rsidRPr="00293188">
        <w:rPr>
          <w:rFonts w:eastAsia="Times New Roman" w:cs="Times New Roman"/>
          <w:iCs/>
          <w:kern w:val="28"/>
          <w:szCs w:val="24"/>
          <w:lang w:eastAsia="lv-LV"/>
        </w:rPr>
        <w:tab/>
        <w:t xml:space="preserve">sadarbību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īstenošanai;</w:t>
      </w:r>
    </w:p>
    <w:p w14:paraId="240AC765" w14:textId="5DD50155" w:rsidR="00EB3203" w:rsidRDefault="00EB3203" w:rsidP="00EB3203">
      <w:pPr>
        <w:widowControl w:val="0"/>
        <w:tabs>
          <w:tab w:val="left" w:pos="993"/>
        </w:tabs>
        <w:overflowPunct w:val="0"/>
        <w:autoSpaceDE w:val="0"/>
        <w:autoSpaceDN w:val="0"/>
        <w:adjustRightInd w:val="0"/>
        <w:ind w:firstLine="426"/>
        <w:contextualSpacing/>
        <w:rPr>
          <w:ins w:id="161" w:author="Una Asarina" w:date="2018-04-13T14:17:00Z"/>
          <w:rFonts w:eastAsia="Times New Roman" w:cs="Times New Roman"/>
          <w:iCs/>
          <w:kern w:val="28"/>
          <w:szCs w:val="24"/>
          <w:lang w:eastAsia="lv-LV"/>
        </w:rPr>
      </w:pPr>
      <w:r w:rsidRPr="00293188">
        <w:rPr>
          <w:rFonts w:eastAsia="Times New Roman" w:cs="Times New Roman"/>
          <w:iCs/>
          <w:kern w:val="28"/>
          <w:szCs w:val="24"/>
          <w:lang w:eastAsia="lv-LV"/>
        </w:rPr>
        <w:t>2.3.4.</w:t>
      </w:r>
      <w:r w:rsidRPr="00293188">
        <w:rPr>
          <w:rFonts w:eastAsia="Times New Roman" w:cs="Times New Roman"/>
          <w:iCs/>
          <w:kern w:val="28"/>
          <w:szCs w:val="24"/>
          <w:lang w:eastAsia="lv-LV"/>
        </w:rPr>
        <w:tab/>
        <w:t xml:space="preserve">Pakalpojuma sniedzēja </w:t>
      </w:r>
      <w:r>
        <w:rPr>
          <w:rFonts w:eastAsia="Times New Roman" w:cs="Times New Roman"/>
          <w:szCs w:val="24"/>
        </w:rPr>
        <w:t>neformālās</w:t>
      </w:r>
      <w:r w:rsidRPr="00293188">
        <w:rPr>
          <w:rFonts w:eastAsia="Times New Roman" w:cs="Times New Roman"/>
          <w:iCs/>
          <w:kern w:val="28"/>
          <w:szCs w:val="24"/>
          <w:lang w:eastAsia="lv-LV"/>
        </w:rPr>
        <w:t xml:space="preserve"> izglītības programmas īstenošanai piegādāto materiālu un materiāli tehniskā </w:t>
      </w:r>
      <w:r>
        <w:rPr>
          <w:rFonts w:eastAsia="Times New Roman" w:cs="Times New Roman"/>
          <w:iCs/>
          <w:kern w:val="28"/>
          <w:szCs w:val="24"/>
          <w:lang w:eastAsia="lv-LV"/>
        </w:rPr>
        <w:t>nodrošinājuma drošu uzglabāšanu.</w:t>
      </w:r>
    </w:p>
    <w:p w14:paraId="4FA10D91" w14:textId="3C42A830" w:rsidR="00DD2EB5" w:rsidRPr="00293188" w:rsidRDefault="00DD2EB5" w:rsidP="00EB3203">
      <w:pPr>
        <w:widowControl w:val="0"/>
        <w:tabs>
          <w:tab w:val="left" w:pos="993"/>
        </w:tabs>
        <w:overflowPunct w:val="0"/>
        <w:autoSpaceDE w:val="0"/>
        <w:autoSpaceDN w:val="0"/>
        <w:adjustRightInd w:val="0"/>
        <w:ind w:firstLine="426"/>
        <w:contextualSpacing/>
        <w:rPr>
          <w:rFonts w:eastAsia="Times New Roman" w:cs="Times New Roman"/>
          <w:iCs/>
          <w:kern w:val="28"/>
          <w:szCs w:val="24"/>
          <w:lang w:eastAsia="lv-LV"/>
        </w:rPr>
      </w:pPr>
      <w:ins w:id="162" w:author="Una Asarina" w:date="2018-04-13T14:17:00Z">
        <w:r>
          <w:rPr>
            <w:rFonts w:eastAsia="Times New Roman" w:cs="Times New Roman"/>
            <w:iCs/>
            <w:kern w:val="28"/>
            <w:szCs w:val="24"/>
            <w:lang w:eastAsia="lv-LV"/>
          </w:rPr>
          <w:t xml:space="preserve">2.4. </w:t>
        </w:r>
      </w:ins>
      <w:ins w:id="163" w:author="Una Asarina" w:date="2018-04-13T14:18:00Z">
        <w:r w:rsidRPr="00293188">
          <w:rPr>
            <w:rFonts w:eastAsia="Times New Roman" w:cs="Times New Roman"/>
            <w:iCs/>
            <w:kern w:val="28"/>
            <w:szCs w:val="24"/>
            <w:lang w:eastAsia="lv-LV"/>
          </w:rPr>
          <w:t>Pakalpojuma sniedzēj</w:t>
        </w:r>
        <w:r>
          <w:rPr>
            <w:rFonts w:eastAsia="Times New Roman" w:cs="Times New Roman"/>
            <w:iCs/>
            <w:kern w:val="28"/>
            <w:szCs w:val="24"/>
            <w:lang w:eastAsia="lv-LV"/>
          </w:rPr>
          <w:t xml:space="preserve">s nodrošina Fizisko personu datu aizsardzības likuma </w:t>
        </w:r>
      </w:ins>
      <w:ins w:id="164" w:author="Una Asarina" w:date="2018-04-13T14:19:00Z">
        <w:r>
          <w:rPr>
            <w:rFonts w:eastAsia="Times New Roman" w:cs="Times New Roman"/>
            <w:iCs/>
            <w:kern w:val="28"/>
            <w:szCs w:val="24"/>
            <w:lang w:eastAsia="lv-LV"/>
          </w:rPr>
          <w:t>prasību ievērošanu, apstrādājot fizisko personu datus, nodrošina to izmantošanu tikai un vienīgi saistībā ar sniegto pak</w:t>
        </w:r>
      </w:ins>
      <w:ins w:id="165" w:author="Una Asarina" w:date="2018-04-13T14:21:00Z">
        <w:r>
          <w:rPr>
            <w:rFonts w:eastAsia="Times New Roman" w:cs="Times New Roman"/>
            <w:iCs/>
            <w:kern w:val="28"/>
            <w:szCs w:val="24"/>
            <w:lang w:eastAsia="lv-LV"/>
          </w:rPr>
          <w:t>a</w:t>
        </w:r>
      </w:ins>
      <w:ins w:id="166" w:author="Una Asarina" w:date="2018-04-13T14:19:00Z">
        <w:r>
          <w:rPr>
            <w:rFonts w:eastAsia="Times New Roman" w:cs="Times New Roman"/>
            <w:iCs/>
            <w:kern w:val="28"/>
            <w:szCs w:val="24"/>
            <w:lang w:eastAsia="lv-LV"/>
          </w:rPr>
          <w:t>lpojumu, k</w:t>
        </w:r>
      </w:ins>
      <w:ins w:id="167" w:author="Una Asarina" w:date="2018-04-13T14:20:00Z">
        <w:r>
          <w:rPr>
            <w:rFonts w:eastAsia="Times New Roman" w:cs="Times New Roman"/>
            <w:iCs/>
            <w:kern w:val="28"/>
            <w:szCs w:val="24"/>
            <w:lang w:eastAsia="lv-LV"/>
          </w:rPr>
          <w:t xml:space="preserve">ā arī </w:t>
        </w:r>
      </w:ins>
      <w:ins w:id="168" w:author="Una Asarina" w:date="2018-04-13T14:22:00Z">
        <w:r>
          <w:rPr>
            <w:rFonts w:eastAsia="Times New Roman" w:cs="Times New Roman"/>
            <w:iCs/>
            <w:kern w:val="28"/>
            <w:szCs w:val="24"/>
            <w:lang w:eastAsia="lv-LV"/>
          </w:rPr>
          <w:t>apņemās</w:t>
        </w:r>
      </w:ins>
      <w:ins w:id="169" w:author="Una Asarina" w:date="2018-04-13T14:20:00Z">
        <w:r>
          <w:rPr>
            <w:rFonts w:eastAsia="Times New Roman" w:cs="Times New Roman"/>
            <w:iCs/>
            <w:kern w:val="28"/>
            <w:szCs w:val="24"/>
            <w:lang w:eastAsia="lv-LV"/>
          </w:rPr>
          <w:t xml:space="preserve"> nodrošināt šo datu drošu apstrādi un u</w:t>
        </w:r>
      </w:ins>
      <w:ins w:id="170" w:author="Una Asarina" w:date="2018-04-13T14:21:00Z">
        <w:r>
          <w:rPr>
            <w:rFonts w:eastAsia="Times New Roman" w:cs="Times New Roman"/>
            <w:iCs/>
            <w:kern w:val="28"/>
            <w:szCs w:val="24"/>
            <w:lang w:eastAsia="lv-LV"/>
          </w:rPr>
          <w:t>z</w:t>
        </w:r>
      </w:ins>
      <w:ins w:id="171" w:author="Una Asarina" w:date="2018-04-13T14:20:00Z">
        <w:r>
          <w:rPr>
            <w:rFonts w:eastAsia="Times New Roman" w:cs="Times New Roman"/>
            <w:iCs/>
            <w:kern w:val="28"/>
            <w:szCs w:val="24"/>
            <w:lang w:eastAsia="lv-LV"/>
          </w:rPr>
          <w:t xml:space="preserve">glabāšanu, </w:t>
        </w:r>
      </w:ins>
      <w:ins w:id="172" w:author="Una Asarina" w:date="2018-04-13T14:21:00Z">
        <w:r>
          <w:rPr>
            <w:rFonts w:eastAsia="Times New Roman" w:cs="Times New Roman"/>
            <w:iCs/>
            <w:kern w:val="28"/>
            <w:szCs w:val="24"/>
            <w:lang w:eastAsia="lv-LV"/>
          </w:rPr>
          <w:t>neizpau</w:t>
        </w:r>
      </w:ins>
      <w:ins w:id="173" w:author="Una Asarina" w:date="2018-04-13T14:22:00Z">
        <w:r>
          <w:rPr>
            <w:rFonts w:eastAsia="Times New Roman" w:cs="Times New Roman"/>
            <w:iCs/>
            <w:kern w:val="28"/>
            <w:szCs w:val="24"/>
            <w:lang w:eastAsia="lv-LV"/>
          </w:rPr>
          <w:t xml:space="preserve">šanu, </w:t>
        </w:r>
      </w:ins>
      <w:ins w:id="174" w:author="Una Asarina" w:date="2018-04-13T14:20:00Z">
        <w:r>
          <w:rPr>
            <w:rFonts w:eastAsia="Times New Roman" w:cs="Times New Roman"/>
            <w:iCs/>
            <w:kern w:val="28"/>
            <w:szCs w:val="24"/>
            <w:lang w:eastAsia="lv-LV"/>
          </w:rPr>
          <w:t>ievērojot normatīvajos aktos noteiktos š</w:t>
        </w:r>
      </w:ins>
      <w:ins w:id="175" w:author="Una Asarina" w:date="2018-04-13T14:21:00Z">
        <w:r>
          <w:rPr>
            <w:rFonts w:eastAsia="Times New Roman" w:cs="Times New Roman"/>
            <w:iCs/>
            <w:kern w:val="28"/>
            <w:szCs w:val="24"/>
            <w:lang w:eastAsia="lv-LV"/>
          </w:rPr>
          <w:t>ā</w:t>
        </w:r>
      </w:ins>
      <w:ins w:id="176" w:author="Una Asarina" w:date="2018-04-13T14:20:00Z">
        <w:r>
          <w:rPr>
            <w:rFonts w:eastAsia="Times New Roman" w:cs="Times New Roman"/>
            <w:iCs/>
            <w:kern w:val="28"/>
            <w:szCs w:val="24"/>
            <w:lang w:eastAsia="lv-LV"/>
          </w:rPr>
          <w:t>du datu uzglab</w:t>
        </w:r>
      </w:ins>
      <w:ins w:id="177" w:author="Una Asarina" w:date="2018-04-13T14:21:00Z">
        <w:r>
          <w:rPr>
            <w:rFonts w:eastAsia="Times New Roman" w:cs="Times New Roman"/>
            <w:iCs/>
            <w:kern w:val="28"/>
            <w:szCs w:val="24"/>
            <w:lang w:eastAsia="lv-LV"/>
          </w:rPr>
          <w:t>āšanas termiņus un nosacījumus.</w:t>
        </w:r>
      </w:ins>
    </w:p>
    <w:p w14:paraId="39163459" w14:textId="6144264E" w:rsidR="00495244" w:rsidRDefault="00495244" w:rsidP="00EB3203">
      <w:pPr>
        <w:spacing w:after="160" w:line="259" w:lineRule="auto"/>
        <w:ind w:right="-238"/>
        <w:jc w:val="left"/>
        <w:rPr>
          <w:rFonts w:eastAsia="Calibri" w:cs="Times New Roman"/>
          <w:szCs w:val="24"/>
        </w:rPr>
      </w:pPr>
    </w:p>
    <w:p w14:paraId="420C596B" w14:textId="4CB2848C" w:rsidR="00191AE0" w:rsidRDefault="00191AE0">
      <w:pPr>
        <w:spacing w:after="160" w:line="259" w:lineRule="auto"/>
        <w:jc w:val="left"/>
        <w:rPr>
          <w:rFonts w:eastAsia="Calibri" w:cs="Times New Roman"/>
          <w:b/>
          <w:szCs w:val="24"/>
        </w:rPr>
      </w:pPr>
      <w:r>
        <w:rPr>
          <w:rFonts w:eastAsia="Calibri" w:cs="Times New Roman"/>
          <w:b/>
          <w:szCs w:val="24"/>
        </w:rPr>
        <w:br w:type="page"/>
      </w:r>
    </w:p>
    <w:p w14:paraId="6ECF34A3" w14:textId="1CE8167A" w:rsidR="005A36BA" w:rsidRPr="005A36BA" w:rsidRDefault="00D411CC" w:rsidP="00567D23">
      <w:pPr>
        <w:pStyle w:val="Style3"/>
        <w:rPr>
          <w:rFonts w:eastAsia="Times New Roman"/>
        </w:rPr>
      </w:pPr>
      <w:bookmarkStart w:id="178" w:name="_Toc510708007"/>
      <w:r>
        <w:rPr>
          <w:rFonts w:eastAsia="Times New Roman"/>
        </w:rPr>
        <w:lastRenderedPageBreak/>
        <w:t>4</w:t>
      </w:r>
      <w:r w:rsidR="005A36BA" w:rsidRPr="005A36BA">
        <w:rPr>
          <w:rFonts w:eastAsia="Times New Roman"/>
        </w:rPr>
        <w:t>.pielikums</w:t>
      </w:r>
      <w:bookmarkEnd w:id="178"/>
    </w:p>
    <w:p w14:paraId="51D3AFA5" w14:textId="77777777" w:rsidR="00102015" w:rsidRDefault="005A36BA" w:rsidP="00102015">
      <w:pPr>
        <w:jc w:val="right"/>
        <w:rPr>
          <w:rFonts w:cs="Times New Roman"/>
          <w:szCs w:val="24"/>
        </w:rPr>
      </w:pPr>
      <w:r w:rsidRPr="005A36BA">
        <w:rPr>
          <w:rFonts w:cs="Times New Roman"/>
          <w:szCs w:val="24"/>
          <w:lang w:eastAsia="lv-LV"/>
        </w:rPr>
        <w:t>Iepirkuma "</w:t>
      </w:r>
      <w:r w:rsidR="00102015" w:rsidRPr="003E0EA9">
        <w:rPr>
          <w:rFonts w:cs="Times New Roman"/>
          <w:szCs w:val="24"/>
        </w:rPr>
        <w:t xml:space="preserve">Pieaugušo neformālās izglītības </w:t>
      </w:r>
    </w:p>
    <w:p w14:paraId="482BB354" w14:textId="7D8426DC" w:rsidR="007D2B3B" w:rsidRDefault="00102015" w:rsidP="00102015">
      <w:pPr>
        <w:jc w:val="right"/>
        <w:rPr>
          <w:rFonts w:cs="Times New Roman"/>
          <w:szCs w:val="24"/>
          <w:lang w:eastAsia="lv-LV"/>
        </w:rPr>
      </w:pPr>
      <w:r w:rsidRPr="003E0EA9">
        <w:rPr>
          <w:rFonts w:cs="Times New Roman"/>
          <w:szCs w:val="24"/>
        </w:rPr>
        <w:t>programmu īstenošana ieslodzījuma vietās</w:t>
      </w:r>
      <w:r w:rsidR="005A36BA" w:rsidRPr="005A36BA">
        <w:rPr>
          <w:rFonts w:cs="Times New Roman"/>
          <w:szCs w:val="24"/>
          <w:lang w:eastAsia="lv-LV"/>
        </w:rPr>
        <w:t xml:space="preserve">" </w:t>
      </w:r>
    </w:p>
    <w:p w14:paraId="4F8B89B6" w14:textId="77777777" w:rsidR="005A36BA" w:rsidRPr="005A36BA" w:rsidRDefault="005A36BA" w:rsidP="00567D23">
      <w:pPr>
        <w:jc w:val="right"/>
        <w:rPr>
          <w:rFonts w:cs="Times New Roman"/>
          <w:szCs w:val="24"/>
          <w:lang w:eastAsia="lv-LV"/>
        </w:rPr>
      </w:pPr>
      <w:r w:rsidRPr="005A36BA">
        <w:rPr>
          <w:rFonts w:cs="Times New Roman"/>
          <w:szCs w:val="24"/>
          <w:lang w:eastAsia="lv-LV"/>
        </w:rPr>
        <w:t xml:space="preserve">Nolikumam (identifikācijas </w:t>
      </w:r>
    </w:p>
    <w:p w14:paraId="372EF00C" w14:textId="40EE815A" w:rsidR="005A36BA" w:rsidRPr="005A36BA" w:rsidRDefault="005A36BA" w:rsidP="00567D23">
      <w:pPr>
        <w:jc w:val="right"/>
        <w:rPr>
          <w:rFonts w:cs="Times New Roman"/>
          <w:szCs w:val="24"/>
        </w:rPr>
      </w:pPr>
      <w:r w:rsidRPr="005A36BA">
        <w:rPr>
          <w:rFonts w:cs="Times New Roman"/>
          <w:szCs w:val="24"/>
          <w:lang w:eastAsia="lv-LV"/>
        </w:rPr>
        <w:t>Nr. IeVP </w:t>
      </w:r>
      <w:r w:rsidR="00AD7834" w:rsidRPr="00792D20">
        <w:rPr>
          <w:lang w:eastAsia="lv-LV"/>
        </w:rPr>
        <w:t>201</w:t>
      </w:r>
      <w:r w:rsidR="00AD7834">
        <w:rPr>
          <w:lang w:eastAsia="lv-LV"/>
        </w:rPr>
        <w:t>8</w:t>
      </w:r>
      <w:r w:rsidR="00AD7834" w:rsidRPr="00792D20">
        <w:rPr>
          <w:lang w:eastAsia="lv-LV"/>
        </w:rPr>
        <w:t>/</w:t>
      </w:r>
      <w:r w:rsidR="002B6B2A">
        <w:rPr>
          <w:rFonts w:eastAsia="Times New Roman" w:cs="Times New Roman"/>
          <w:szCs w:val="24"/>
          <w:lang w:eastAsia="lv-LV"/>
        </w:rPr>
        <w:t>32/</w:t>
      </w:r>
      <w:r w:rsidRPr="005A36BA">
        <w:rPr>
          <w:rFonts w:cs="Times New Roman"/>
          <w:szCs w:val="24"/>
          <w:lang w:eastAsia="lv-LV"/>
        </w:rPr>
        <w:t xml:space="preserve">ESF) </w:t>
      </w:r>
    </w:p>
    <w:p w14:paraId="1EBBC98A" w14:textId="77777777" w:rsidR="005A36BA" w:rsidRPr="005A36BA" w:rsidRDefault="005A36BA" w:rsidP="005A36BA">
      <w:pPr>
        <w:jc w:val="right"/>
        <w:rPr>
          <w:rFonts w:eastAsia="Times New Roman" w:cs="Times New Roman"/>
          <w:b/>
          <w:caps/>
          <w:szCs w:val="24"/>
          <w:lang w:eastAsia="lv-LV"/>
        </w:rPr>
      </w:pPr>
    </w:p>
    <w:p w14:paraId="252F6A0F" w14:textId="77777777" w:rsidR="005A36BA" w:rsidRPr="00C602B2" w:rsidRDefault="005A36BA" w:rsidP="00C602B2">
      <w:pPr>
        <w:jc w:val="center"/>
        <w:rPr>
          <w:b/>
          <w:lang w:eastAsia="lv-LV"/>
        </w:rPr>
      </w:pPr>
      <w:bookmarkStart w:id="179" w:name="_Toc497925120"/>
      <w:bookmarkStart w:id="180" w:name="_Toc497998753"/>
      <w:r w:rsidRPr="00C602B2">
        <w:rPr>
          <w:b/>
          <w:lang w:eastAsia="lv-LV"/>
        </w:rPr>
        <w:t>P</w:t>
      </w:r>
      <w:bookmarkEnd w:id="179"/>
      <w:bookmarkEnd w:id="180"/>
      <w:r w:rsidR="00C602B2">
        <w:rPr>
          <w:b/>
          <w:lang w:eastAsia="lv-LV"/>
        </w:rPr>
        <w:t>IETEIKUMS</w:t>
      </w:r>
    </w:p>
    <w:p w14:paraId="27047A66" w14:textId="1E79335B" w:rsidR="005A36BA" w:rsidRPr="005A36BA" w:rsidRDefault="005A36BA" w:rsidP="005A36BA">
      <w:pPr>
        <w:jc w:val="center"/>
        <w:rPr>
          <w:rFonts w:eastAsia="Times New Roman" w:cs="Times New Roman"/>
          <w:b/>
          <w:szCs w:val="24"/>
        </w:rPr>
      </w:pPr>
      <w:r w:rsidRPr="005A36BA">
        <w:rPr>
          <w:rFonts w:eastAsia="Times New Roman" w:cs="Times New Roman"/>
          <w:bCs/>
          <w:noProof/>
          <w:szCs w:val="24"/>
        </w:rPr>
        <w:t>Iepirkumam</w:t>
      </w:r>
      <w:r w:rsidRPr="005A36BA">
        <w:rPr>
          <w:rFonts w:eastAsia="Times New Roman" w:cs="Times New Roman"/>
          <w:szCs w:val="24"/>
        </w:rPr>
        <w:t xml:space="preserve"> </w:t>
      </w:r>
      <w:r w:rsidRPr="005A36BA">
        <w:rPr>
          <w:rFonts w:eastAsia="Times New Roman" w:cs="Times New Roman"/>
          <w:szCs w:val="24"/>
          <w:lang w:eastAsia="lv-LV"/>
        </w:rPr>
        <w:t>"</w:t>
      </w:r>
      <w:r w:rsidR="0014489A" w:rsidRPr="003E0EA9">
        <w:rPr>
          <w:rFonts w:cs="Times New Roman"/>
          <w:szCs w:val="24"/>
        </w:rPr>
        <w:t>Pieaugušo neformālās izglītības programmu īstenošana ieslodzījuma vietās</w:t>
      </w:r>
      <w:r w:rsidRPr="005A36BA">
        <w:rPr>
          <w:rFonts w:eastAsia="Times New Roman" w:cs="Times New Roman"/>
          <w:szCs w:val="24"/>
          <w:lang w:eastAsia="lv-LV"/>
        </w:rPr>
        <w:t>"</w:t>
      </w:r>
    </w:p>
    <w:p w14:paraId="71D85053" w14:textId="77777777" w:rsidR="005A36BA" w:rsidRPr="005A36BA" w:rsidRDefault="005A36BA" w:rsidP="005A36BA">
      <w:pPr>
        <w:rPr>
          <w:rFonts w:eastAsia="Times New Roman" w:cs="Times New Roman"/>
          <w:i/>
          <w:noProof/>
          <w:sz w:val="22"/>
          <w:lang w:val="de-DE"/>
        </w:rPr>
      </w:pPr>
      <w:r w:rsidRPr="005A36BA">
        <w:rPr>
          <w:rFonts w:eastAsia="Times New Roman" w:cs="Times New Roman"/>
          <w:i/>
          <w:noProof/>
          <w:sz w:val="22"/>
          <w:lang w:val="de-DE"/>
        </w:rPr>
        <w:t>AIZPILDA PRETENDENTS</w:t>
      </w:r>
    </w:p>
    <w:p w14:paraId="128E85FA" w14:textId="77777777" w:rsidR="005A36BA" w:rsidRPr="005A36BA" w:rsidRDefault="005A36BA" w:rsidP="005A36BA">
      <w:pPr>
        <w:tabs>
          <w:tab w:val="left" w:pos="3150"/>
        </w:tabs>
        <w:rPr>
          <w:rFonts w:eastAsia="Times New Roman" w:cs="Times New Roman"/>
          <w:noProof/>
          <w:szCs w:val="24"/>
          <w:lang w:val="de-DE"/>
        </w:rPr>
      </w:pPr>
      <w:r w:rsidRPr="005A36BA">
        <w:rPr>
          <w:rFonts w:eastAsia="Times New Roman" w:cs="Times New Roman"/>
          <w:noProof/>
          <w:szCs w:val="24"/>
          <w:lang w:val="de-DE"/>
        </w:rPr>
        <w:t>___________________</w:t>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t>____________________</w:t>
      </w:r>
    </w:p>
    <w:p w14:paraId="00B68B2F" w14:textId="77777777" w:rsidR="005A36BA" w:rsidRPr="005A36BA" w:rsidRDefault="005A36BA" w:rsidP="005A36BA">
      <w:pPr>
        <w:tabs>
          <w:tab w:val="left" w:pos="3150"/>
        </w:tabs>
        <w:ind w:left="360"/>
        <w:rPr>
          <w:rFonts w:eastAsia="Times New Roman" w:cs="Times New Roman"/>
          <w:noProof/>
          <w:szCs w:val="24"/>
          <w:lang w:val="de-DE"/>
        </w:rPr>
      </w:pPr>
      <w:r w:rsidRPr="005A36BA">
        <w:rPr>
          <w:rFonts w:eastAsia="Times New Roman" w:cs="Times New Roman"/>
          <w:noProof/>
          <w:szCs w:val="24"/>
          <w:lang w:val="de-DE"/>
        </w:rPr>
        <w:t>sastādīšanas vieta</w:t>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t>datums</w:t>
      </w:r>
    </w:p>
    <w:p w14:paraId="760648DC" w14:textId="77777777" w:rsidR="005A36BA" w:rsidRPr="005A36BA" w:rsidRDefault="005A36BA" w:rsidP="005A36BA">
      <w:pPr>
        <w:tabs>
          <w:tab w:val="left" w:pos="3150"/>
        </w:tabs>
        <w:ind w:left="360"/>
        <w:rPr>
          <w:rFonts w:eastAsia="Times New Roman" w:cs="Times New Roman"/>
          <w:b/>
          <w:noProof/>
          <w:color w:val="000000"/>
          <w:szCs w:val="24"/>
          <w:lang w:val="de-DE"/>
        </w:rPr>
      </w:pPr>
    </w:p>
    <w:p w14:paraId="6A26285D" w14:textId="77777777" w:rsidR="005A36BA" w:rsidRPr="005A36BA" w:rsidRDefault="005A36BA" w:rsidP="005A36BA">
      <w:pPr>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59264" behindDoc="0" locked="0" layoutInCell="1" allowOverlap="1" wp14:anchorId="3079FE79" wp14:editId="532439C7">
                <wp:simplePos x="0" y="0"/>
                <wp:positionH relativeFrom="column">
                  <wp:posOffset>0</wp:posOffset>
                </wp:positionH>
                <wp:positionV relativeFrom="paragraph">
                  <wp:posOffset>8255</wp:posOffset>
                </wp:positionV>
                <wp:extent cx="5600700" cy="3429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25825481" w14:textId="77777777" w:rsidR="00A50F60" w:rsidRPr="00560E06" w:rsidRDefault="00A50F60" w:rsidP="005A36BA">
                            <w:pPr>
                              <w:rPr>
                                <w:rFonts w:cs="Times New Roman"/>
                                <w:b/>
                                <w:noProof/>
                                <w:szCs w:val="24"/>
                              </w:rPr>
                            </w:pPr>
                            <w:r w:rsidRPr="00560E06">
                              <w:rPr>
                                <w:rFonts w:cs="Times New Roman"/>
                                <w:b/>
                                <w:noProof/>
                                <w:szCs w:val="24"/>
                              </w:rPr>
                              <w:t>Informācija par Pretendentu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79FE79" id="_x0000_t202" coordsize="21600,21600" o:spt="202" path="m,l,21600r21600,l21600,xe">
                <v:stroke joinstyle="miter"/>
                <v:path gradientshapeok="t" o:connecttype="rect"/>
              </v:shapetype>
              <v:shape id="Text Box 4" o:spid="_x0000_s1026" type="#_x0000_t202" style="position:absolute;left:0;text-align:left;margin-left:0;margin-top:.65pt;width:44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" fillcolor="silver">
                <v:textbox>
                  <w:txbxContent>
                    <w:p w14:paraId="25825481" w14:textId="77777777" w:rsidR="00A50F60" w:rsidRPr="00560E06" w:rsidRDefault="00A50F60" w:rsidP="005A36BA">
                      <w:pPr>
                        <w:rPr>
                          <w:rFonts w:cs="Times New Roman"/>
                          <w:b/>
                          <w:noProof/>
                          <w:szCs w:val="24"/>
                        </w:rPr>
                      </w:pPr>
                      <w:r w:rsidRPr="00560E06">
                        <w:rPr>
                          <w:rFonts w:cs="Times New Roman"/>
                          <w:b/>
                          <w:noProof/>
                          <w:szCs w:val="24"/>
                        </w:rPr>
                        <w:t>Informācija par Pretendentu</w:t>
                      </w:r>
                    </w:p>
                  </w:txbxContent>
                </v:textbox>
              </v:shape>
            </w:pict>
          </mc:Fallback>
        </mc:AlternateContent>
      </w:r>
    </w:p>
    <w:p w14:paraId="54E77AAF" w14:textId="77777777" w:rsidR="005A36BA" w:rsidRPr="005A36BA" w:rsidRDefault="005A36BA" w:rsidP="005A36BA">
      <w:pPr>
        <w:ind w:left="360"/>
        <w:rPr>
          <w:rFonts w:eastAsia="Times New Roman" w:cs="Times New Roman"/>
          <w:noProof/>
          <w:szCs w:val="24"/>
          <w:lang w:val="de-DE"/>
        </w:rPr>
      </w:pPr>
    </w:p>
    <w:p w14:paraId="4F5A71ED"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Pretendents:_______________________________________________________________</w:t>
      </w:r>
    </w:p>
    <w:p w14:paraId="5BD16F95"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 xml:space="preserve">                          </w:t>
      </w:r>
      <w:r w:rsidRPr="005A36BA">
        <w:rPr>
          <w:rFonts w:eastAsia="Times New Roman" w:cs="Times New Roman"/>
          <w:sz w:val="22"/>
          <w:lang w:eastAsia="lv-LV"/>
        </w:rPr>
        <w:t>Nosaukums: (juridiskai personai) vai vārds un uzvārds (fiziskai personai)</w:t>
      </w:r>
    </w:p>
    <w:p w14:paraId="0CB282D8"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Reģ. Nr. vai personas kods:___________________________________________________</w:t>
      </w:r>
    </w:p>
    <w:p w14:paraId="37525889" w14:textId="77777777" w:rsidR="005A36BA" w:rsidRPr="005A36BA" w:rsidRDefault="005A36BA" w:rsidP="005A36BA">
      <w:pPr>
        <w:rPr>
          <w:rFonts w:eastAsia="Times New Roman" w:cs="Times New Roman"/>
          <w:noProof/>
          <w:sz w:val="22"/>
          <w:lang w:val="de-DE"/>
        </w:rPr>
      </w:pPr>
      <w:r w:rsidRPr="005A36BA">
        <w:rPr>
          <w:rFonts w:eastAsia="Times New Roman" w:cs="Times New Roman"/>
          <w:noProof/>
          <w:szCs w:val="24"/>
          <w:lang w:val="de-DE"/>
        </w:rPr>
        <w:t xml:space="preserve">                                      </w:t>
      </w:r>
    </w:p>
    <w:p w14:paraId="6D1B3EDB"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Nodokļu maksātaja reģistrācijas Nr. ____________________________________________</w:t>
      </w:r>
    </w:p>
    <w:p w14:paraId="49475583" w14:textId="77777777" w:rsidR="005A36BA" w:rsidRPr="005A36BA" w:rsidRDefault="005A36BA" w:rsidP="005A36BA">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Jānorāda ir/nav PVN maksātājs _______________________________________________</w:t>
      </w:r>
    </w:p>
    <w:p w14:paraId="50A86977" w14:textId="77777777" w:rsidR="005A36BA" w:rsidRPr="005A36BA" w:rsidRDefault="005A36BA" w:rsidP="005A36BA">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Pārstāvja amats, vārds un uzvārds:_____________________________________________</w:t>
      </w:r>
    </w:p>
    <w:p w14:paraId="67E2E321"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 xml:space="preserve">                                                                                   (juridiskai personai)</w:t>
      </w:r>
    </w:p>
    <w:p w14:paraId="06304E38" w14:textId="77777777" w:rsidR="005A36BA" w:rsidRPr="005A36BA" w:rsidRDefault="005A36BA" w:rsidP="005A36BA">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Juridiskā adrese:___________________________________________________________</w:t>
      </w:r>
    </w:p>
    <w:p w14:paraId="06357D09"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Pasta adrese:______________________________________________________________</w:t>
      </w:r>
    </w:p>
    <w:p w14:paraId="4D0A68B5"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 xml:space="preserve">Tālrunis:_____________________ </w:t>
      </w:r>
      <w:smartTag w:uri="schemas-tilde-lv/tildestengine" w:element="veidnes">
        <w:smartTagPr>
          <w:attr w:name="text" w:val="Fakss"/>
          <w:attr w:name="baseform" w:val="Fakss"/>
          <w:attr w:name="id" w:val="-1"/>
        </w:smartTagPr>
        <w:r w:rsidRPr="005A36BA">
          <w:rPr>
            <w:rFonts w:eastAsia="Times New Roman" w:cs="Times New Roman"/>
            <w:noProof/>
            <w:szCs w:val="24"/>
            <w:lang w:val="de-DE"/>
          </w:rPr>
          <w:t>Fakss</w:t>
        </w:r>
      </w:smartTag>
      <w:r w:rsidRPr="005A36BA">
        <w:rPr>
          <w:rFonts w:eastAsia="Times New Roman" w:cs="Times New Roman"/>
          <w:noProof/>
          <w:szCs w:val="24"/>
          <w:lang w:val="de-DE"/>
        </w:rPr>
        <w:t>: ______________________________________</w:t>
      </w:r>
    </w:p>
    <w:p w14:paraId="235FC890"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E-pasta adrese:____________________________________________________________</w:t>
      </w:r>
    </w:p>
    <w:p w14:paraId="2C9E09DD" w14:textId="77777777" w:rsidR="005A36BA" w:rsidRPr="005A36BA" w:rsidRDefault="005A36BA" w:rsidP="005A36BA">
      <w:pPr>
        <w:tabs>
          <w:tab w:val="left" w:pos="3060"/>
        </w:tabs>
        <w:ind w:left="360"/>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60288" behindDoc="0" locked="0" layoutInCell="1" allowOverlap="1" wp14:anchorId="2FC96E9F" wp14:editId="5DA58FBE">
                <wp:simplePos x="0" y="0"/>
                <wp:positionH relativeFrom="column">
                  <wp:posOffset>0</wp:posOffset>
                </wp:positionH>
                <wp:positionV relativeFrom="paragraph">
                  <wp:posOffset>83820</wp:posOffset>
                </wp:positionV>
                <wp:extent cx="5600700" cy="342900"/>
                <wp:effectExtent l="0" t="0" r="1905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126C476E" w14:textId="70C2E997" w:rsidR="00A50F60" w:rsidRPr="00560E06" w:rsidRDefault="00A50F60" w:rsidP="005A36BA">
                            <w:pPr>
                              <w:ind w:right="-135"/>
                              <w:rPr>
                                <w:rFonts w:cs="Times New Roman"/>
                                <w:b/>
                                <w:noProof/>
                                <w:szCs w:val="24"/>
                              </w:rPr>
                            </w:pPr>
                            <w:r>
                              <w:rPr>
                                <w:rFonts w:cs="Times New Roman"/>
                                <w:b/>
                                <w:noProof/>
                                <w:szCs w:val="24"/>
                              </w:rPr>
                              <w:t>R</w:t>
                            </w:r>
                            <w:r w:rsidRPr="00560E06">
                              <w:rPr>
                                <w:rFonts w:cs="Times New Roman"/>
                                <w:b/>
                                <w:noProof/>
                                <w:szCs w:val="24"/>
                              </w:rPr>
                              <w:t>ekvizīti</w:t>
                            </w:r>
                            <w:r>
                              <w:rPr>
                                <w:rFonts w:cs="Times New Roman"/>
                                <w:b/>
                                <w:noProof/>
                                <w:szCs w:val="24"/>
                              </w:rPr>
                              <w:t xml:space="preserve"> līguma aizpildīšanai </w:t>
                            </w:r>
                            <w:r w:rsidRPr="00B45098">
                              <w:rPr>
                                <w:rFonts w:cs="Times New Roman"/>
                                <w:noProof/>
                                <w:szCs w:val="24"/>
                              </w:rPr>
                              <w:t>(ja tiks nolemts slēgt līgumu)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96E9F" id="Text Box 3" o:spid="_x0000_s1027" type="#_x0000_t202" style="position:absolute;left:0;text-align:left;margin-left:0;margin-top:6.6pt;width:441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" fillcolor="silver">
                <v:textbox>
                  <w:txbxContent>
                    <w:p w14:paraId="126C476E" w14:textId="70C2E997" w:rsidR="00A50F60" w:rsidRPr="00560E06" w:rsidRDefault="00A50F60" w:rsidP="005A36BA">
                      <w:pPr>
                        <w:ind w:right="-135"/>
                        <w:rPr>
                          <w:rFonts w:cs="Times New Roman"/>
                          <w:b/>
                          <w:noProof/>
                          <w:szCs w:val="24"/>
                        </w:rPr>
                      </w:pPr>
                      <w:r>
                        <w:rPr>
                          <w:rFonts w:cs="Times New Roman"/>
                          <w:b/>
                          <w:noProof/>
                          <w:szCs w:val="24"/>
                        </w:rPr>
                        <w:t>R</w:t>
                      </w:r>
                      <w:r w:rsidRPr="00560E06">
                        <w:rPr>
                          <w:rFonts w:cs="Times New Roman"/>
                          <w:b/>
                          <w:noProof/>
                          <w:szCs w:val="24"/>
                        </w:rPr>
                        <w:t>ekvizīti</w:t>
                      </w:r>
                      <w:r>
                        <w:rPr>
                          <w:rFonts w:cs="Times New Roman"/>
                          <w:b/>
                          <w:noProof/>
                          <w:szCs w:val="24"/>
                        </w:rPr>
                        <w:t xml:space="preserve"> līguma aizpildīšanai </w:t>
                      </w:r>
                      <w:r w:rsidRPr="00B45098">
                        <w:rPr>
                          <w:rFonts w:cs="Times New Roman"/>
                          <w:noProof/>
                          <w:szCs w:val="24"/>
                        </w:rPr>
                        <w:t>(ja tiks nolemts slēgt līgumu)</w:t>
                      </w:r>
                    </w:p>
                  </w:txbxContent>
                </v:textbox>
              </v:shape>
            </w:pict>
          </mc:Fallback>
        </mc:AlternateContent>
      </w:r>
    </w:p>
    <w:p w14:paraId="45ED3D0D" w14:textId="77777777" w:rsidR="005A36BA" w:rsidRPr="005A36BA" w:rsidRDefault="005A36BA" w:rsidP="005A36BA">
      <w:pPr>
        <w:ind w:left="360"/>
        <w:rPr>
          <w:rFonts w:eastAsia="Times New Roman" w:cs="Times New Roman"/>
          <w:noProof/>
          <w:szCs w:val="24"/>
          <w:lang w:val="de-DE"/>
        </w:rPr>
      </w:pPr>
    </w:p>
    <w:p w14:paraId="394BE66D" w14:textId="77777777" w:rsidR="005A36BA" w:rsidRPr="005A36BA" w:rsidRDefault="005A36BA" w:rsidP="005A36BA">
      <w:pPr>
        <w:tabs>
          <w:tab w:val="left" w:pos="2160"/>
          <w:tab w:val="left" w:pos="8820"/>
        </w:tabs>
        <w:rPr>
          <w:rFonts w:eastAsia="Times New Roman" w:cs="Times New Roman"/>
          <w:noProof/>
          <w:szCs w:val="24"/>
          <w:lang w:val="de-DE"/>
        </w:rPr>
      </w:pPr>
    </w:p>
    <w:p w14:paraId="2FD3C11C" w14:textId="77777777" w:rsidR="005A36BA" w:rsidRPr="005A36BA" w:rsidRDefault="005A36BA" w:rsidP="005A36BA">
      <w:pPr>
        <w:tabs>
          <w:tab w:val="left" w:pos="2160"/>
          <w:tab w:val="left" w:pos="8820"/>
        </w:tabs>
        <w:rPr>
          <w:rFonts w:eastAsia="Times New Roman" w:cs="Times New Roman"/>
          <w:noProof/>
          <w:szCs w:val="24"/>
          <w:lang w:val="de-DE"/>
        </w:rPr>
      </w:pPr>
      <w:r w:rsidRPr="005A36BA">
        <w:rPr>
          <w:rFonts w:eastAsia="Times New Roman" w:cs="Times New Roman"/>
          <w:noProof/>
          <w:szCs w:val="24"/>
          <w:lang w:val="de-DE"/>
        </w:rPr>
        <w:t>Bankas nosaukums_________________________________________________________</w:t>
      </w:r>
    </w:p>
    <w:p w14:paraId="69A41D05" w14:textId="77777777" w:rsidR="005A36BA" w:rsidRPr="005A36BA" w:rsidRDefault="005A36BA" w:rsidP="005A36BA">
      <w:pPr>
        <w:tabs>
          <w:tab w:val="left" w:pos="2160"/>
          <w:tab w:val="left" w:pos="8820"/>
        </w:tabs>
        <w:rPr>
          <w:rFonts w:eastAsia="Times New Roman" w:cs="Times New Roman"/>
          <w:noProof/>
          <w:szCs w:val="24"/>
          <w:lang w:val="de-DE"/>
        </w:rPr>
      </w:pPr>
      <w:r w:rsidRPr="005A36BA">
        <w:rPr>
          <w:rFonts w:eastAsia="Times New Roman" w:cs="Times New Roman"/>
          <w:noProof/>
          <w:szCs w:val="24"/>
          <w:lang w:val="de-DE"/>
        </w:rPr>
        <w:t>Bankas kods:______________________________________________________________</w:t>
      </w:r>
    </w:p>
    <w:p w14:paraId="57FA3E74" w14:textId="77777777" w:rsidR="005A36BA" w:rsidRPr="005A36BA" w:rsidRDefault="005A36BA" w:rsidP="005A36BA">
      <w:pPr>
        <w:tabs>
          <w:tab w:val="left" w:pos="2160"/>
          <w:tab w:val="left" w:pos="8820"/>
        </w:tabs>
        <w:rPr>
          <w:rFonts w:eastAsia="Times New Roman" w:cs="Times New Roman"/>
          <w:noProof/>
          <w:szCs w:val="24"/>
          <w:lang w:val="de-DE"/>
        </w:rPr>
      </w:pPr>
      <w:r w:rsidRPr="005A36BA">
        <w:rPr>
          <w:rFonts w:eastAsia="Times New Roman" w:cs="Times New Roman"/>
          <w:noProof/>
          <w:szCs w:val="24"/>
          <w:lang w:val="de-DE"/>
        </w:rPr>
        <w:t>Konta numurs:_____________________________________________________________</w:t>
      </w:r>
    </w:p>
    <w:p w14:paraId="363AC8B9" w14:textId="77777777" w:rsidR="005A36BA" w:rsidRPr="005A36BA" w:rsidRDefault="005A36BA" w:rsidP="005A36BA">
      <w:pPr>
        <w:tabs>
          <w:tab w:val="left" w:pos="2160"/>
          <w:tab w:val="left" w:pos="8820"/>
        </w:tabs>
        <w:ind w:left="360"/>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61312" behindDoc="0" locked="0" layoutInCell="1" allowOverlap="1" wp14:anchorId="33885EE4" wp14:editId="11AD15C4">
                <wp:simplePos x="0" y="0"/>
                <wp:positionH relativeFrom="column">
                  <wp:posOffset>0</wp:posOffset>
                </wp:positionH>
                <wp:positionV relativeFrom="paragraph">
                  <wp:posOffset>170180</wp:posOffset>
                </wp:positionV>
                <wp:extent cx="5600700" cy="3429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2B84DC53" w14:textId="77777777" w:rsidR="00A50F60" w:rsidRPr="00560E06" w:rsidRDefault="00A50F60" w:rsidP="005A36BA">
                            <w:pPr>
                              <w:ind w:right="-135"/>
                              <w:rPr>
                                <w:rFonts w:cs="Times New Roman"/>
                                <w:b/>
                                <w:noProof/>
                                <w:szCs w:val="24"/>
                              </w:rPr>
                            </w:pPr>
                            <w:r w:rsidRPr="00560E06">
                              <w:rPr>
                                <w:rFonts w:cs="Times New Roman"/>
                                <w:b/>
                                <w:noProof/>
                                <w:szCs w:val="24"/>
                              </w:rPr>
                              <w:t>Informācija par Pretendenta kontaktpersonu (atbildīgo personu)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85EE4" id="Text Box 1" o:spid="_x0000_s1028" type="#_x0000_t202" style="position:absolute;left:0;text-align:left;margin-left:0;margin-top:13.4pt;width:441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" fillcolor="silver">
                <v:textbox>
                  <w:txbxContent>
                    <w:p w14:paraId="2B84DC53" w14:textId="77777777" w:rsidR="00A50F60" w:rsidRPr="00560E06" w:rsidRDefault="00A50F60" w:rsidP="005A36BA">
                      <w:pPr>
                        <w:ind w:right="-135"/>
                        <w:rPr>
                          <w:rFonts w:cs="Times New Roman"/>
                          <w:b/>
                          <w:noProof/>
                          <w:szCs w:val="24"/>
                        </w:rPr>
                      </w:pPr>
                      <w:r w:rsidRPr="00560E06">
                        <w:rPr>
                          <w:rFonts w:cs="Times New Roman"/>
                          <w:b/>
                          <w:noProof/>
                          <w:szCs w:val="24"/>
                        </w:rPr>
                        <w:t>Informācija par Pretendenta kontaktpersonu (atbildīgo personu)</w:t>
                      </w:r>
                    </w:p>
                  </w:txbxContent>
                </v:textbox>
              </v:shape>
            </w:pict>
          </mc:Fallback>
        </mc:AlternateContent>
      </w:r>
    </w:p>
    <w:p w14:paraId="08334038" w14:textId="77777777" w:rsidR="005A36BA" w:rsidRPr="005A36BA" w:rsidRDefault="005A36BA" w:rsidP="005A36BA">
      <w:pPr>
        <w:tabs>
          <w:tab w:val="left" w:pos="2160"/>
          <w:tab w:val="left" w:pos="8820"/>
        </w:tabs>
        <w:ind w:left="360"/>
        <w:rPr>
          <w:rFonts w:eastAsia="Times New Roman" w:cs="Times New Roman"/>
          <w:noProof/>
          <w:szCs w:val="24"/>
          <w:lang w:val="de-DE"/>
        </w:rPr>
      </w:pPr>
    </w:p>
    <w:p w14:paraId="3133641C" w14:textId="77777777" w:rsidR="005A36BA" w:rsidRPr="005A36BA" w:rsidRDefault="005A36BA" w:rsidP="005A36BA">
      <w:pPr>
        <w:tabs>
          <w:tab w:val="left" w:pos="2160"/>
        </w:tabs>
        <w:rPr>
          <w:rFonts w:eastAsia="Times New Roman" w:cs="Times New Roman"/>
          <w:noProof/>
          <w:szCs w:val="24"/>
          <w:lang w:val="de-DE"/>
        </w:rPr>
      </w:pPr>
    </w:p>
    <w:p w14:paraId="1B944FC1"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Vārds, Uzvārds:____________________________________________________________</w:t>
      </w:r>
    </w:p>
    <w:p w14:paraId="23C460D4"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Ieņemamais amats:__________________________________________________________</w:t>
      </w:r>
    </w:p>
    <w:p w14:paraId="3FC363F5"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 xml:space="preserve">Tālrunis:______________________ </w:t>
      </w:r>
      <w:smartTag w:uri="schemas-tilde-lv/tildestengine" w:element="veidnes">
        <w:smartTagPr>
          <w:attr w:name="id" w:val="-1"/>
          <w:attr w:name="baseform" w:val="Fakss"/>
          <w:attr w:name="text" w:val="Fakss"/>
        </w:smartTagPr>
        <w:r w:rsidRPr="005A36BA">
          <w:rPr>
            <w:rFonts w:eastAsia="Times New Roman" w:cs="Times New Roman"/>
            <w:noProof/>
            <w:szCs w:val="24"/>
            <w:lang w:val="de-DE"/>
          </w:rPr>
          <w:t>Fakss</w:t>
        </w:r>
      </w:smartTag>
      <w:r w:rsidRPr="005A36BA">
        <w:rPr>
          <w:rFonts w:eastAsia="Times New Roman" w:cs="Times New Roman"/>
          <w:noProof/>
          <w:szCs w:val="24"/>
          <w:lang w:val="de-DE"/>
        </w:rPr>
        <w:t>: ______________________________________</w:t>
      </w:r>
    </w:p>
    <w:p w14:paraId="45DE77A9"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E-pasta adrese:_____________________________________________________________</w:t>
      </w:r>
    </w:p>
    <w:p w14:paraId="02A15714" w14:textId="77777777" w:rsidR="005A36BA" w:rsidRPr="005A36BA" w:rsidRDefault="005A36BA" w:rsidP="005A36BA">
      <w:pPr>
        <w:ind w:firstLine="720"/>
        <w:rPr>
          <w:rFonts w:eastAsia="Times New Roman" w:cs="Times New Roman"/>
          <w:szCs w:val="24"/>
        </w:rPr>
      </w:pPr>
    </w:p>
    <w:p w14:paraId="02965517" w14:textId="66FFA801" w:rsidR="005A36BA" w:rsidRPr="005A36BA" w:rsidRDefault="005A36BA" w:rsidP="005A36BA">
      <w:pPr>
        <w:ind w:firstLine="720"/>
        <w:rPr>
          <w:rFonts w:eastAsia="Times New Roman" w:cs="Times New Roman"/>
          <w:noProof/>
          <w:szCs w:val="24"/>
          <w:lang w:val="de-DE"/>
        </w:rPr>
      </w:pPr>
      <w:r w:rsidRPr="005A36BA">
        <w:rPr>
          <w:rFonts w:eastAsia="Times New Roman" w:cs="Times New Roman"/>
          <w:szCs w:val="24"/>
        </w:rPr>
        <w:t xml:space="preserve">Pretendents iesniedz piedāvājumu </w:t>
      </w:r>
      <w:r w:rsidRPr="005A36BA">
        <w:rPr>
          <w:rFonts w:eastAsia="Times New Roman" w:cs="Times New Roman"/>
          <w:bCs/>
          <w:noProof/>
          <w:szCs w:val="24"/>
        </w:rPr>
        <w:t>iepirkumam</w:t>
      </w:r>
      <w:r w:rsidRPr="005A36BA">
        <w:rPr>
          <w:rFonts w:eastAsia="Times New Roman" w:cs="Times New Roman"/>
          <w:szCs w:val="24"/>
        </w:rPr>
        <w:t xml:space="preserve"> </w:t>
      </w:r>
      <w:r w:rsidRPr="00F57342">
        <w:rPr>
          <w:rFonts w:eastAsia="Times New Roman" w:cs="Times New Roman"/>
          <w:szCs w:val="24"/>
          <w:lang w:eastAsia="lv-LV"/>
        </w:rPr>
        <w:t>"</w:t>
      </w:r>
      <w:r w:rsidR="0014489A" w:rsidRPr="003E0EA9">
        <w:rPr>
          <w:rFonts w:cs="Times New Roman"/>
          <w:szCs w:val="24"/>
        </w:rPr>
        <w:t>Pieaugušo neformālās izglītības programmu īstenošana ieslodzījuma vietās</w:t>
      </w:r>
      <w:r w:rsidRPr="005A36BA">
        <w:rPr>
          <w:rFonts w:eastAsia="Times New Roman" w:cs="Times New Roman"/>
          <w:szCs w:val="24"/>
          <w:lang w:eastAsia="lv-LV"/>
        </w:rPr>
        <w:t>"</w:t>
      </w:r>
      <w:r w:rsidRPr="005A36BA">
        <w:rPr>
          <w:rFonts w:eastAsia="Times New Roman" w:cs="Times New Roman"/>
          <w:b/>
          <w:szCs w:val="24"/>
          <w:lang w:eastAsia="lv-LV"/>
        </w:rPr>
        <w:t xml:space="preserve"> par ____________ iepirkuma daļu</w:t>
      </w:r>
      <w:r w:rsidRPr="005A36BA">
        <w:rPr>
          <w:rFonts w:eastAsia="Times New Roman" w:cs="Times New Roman"/>
          <w:szCs w:val="24"/>
          <w:lang w:eastAsia="lv-LV"/>
        </w:rPr>
        <w:t xml:space="preserve"> </w:t>
      </w:r>
      <w:r w:rsidRPr="005A36BA">
        <w:rPr>
          <w:rFonts w:eastAsia="Times New Roman" w:cs="Times New Roman"/>
          <w:i/>
          <w:szCs w:val="24"/>
          <w:lang w:eastAsia="lv-LV"/>
        </w:rPr>
        <w:t>(jānorāda par kuru/ām iepirkuma daļām pretendents iesniedz piedāvājumu)</w:t>
      </w:r>
      <w:r w:rsidRPr="005A36BA">
        <w:rPr>
          <w:rFonts w:eastAsia="Times New Roman" w:cs="Times New Roman"/>
          <w:szCs w:val="24"/>
        </w:rPr>
        <w:t>. Apliecinām, ka visas sniegtās ziņas ir patiesas.</w:t>
      </w:r>
    </w:p>
    <w:p w14:paraId="5C4AF706" w14:textId="77777777" w:rsidR="005A36BA" w:rsidRPr="005A36BA" w:rsidRDefault="005A36BA" w:rsidP="005A36BA">
      <w:pPr>
        <w:ind w:firstLine="720"/>
        <w:rPr>
          <w:rFonts w:eastAsia="Times New Roman" w:cs="Times New Roman"/>
          <w:noProof/>
          <w:szCs w:val="24"/>
          <w:lang w:val="de-DE"/>
        </w:rPr>
      </w:pPr>
    </w:p>
    <w:p w14:paraId="42F37D56" w14:textId="5786638A" w:rsidR="005A36BA" w:rsidRPr="005A36BA" w:rsidRDefault="005A36BA" w:rsidP="005A36BA">
      <w:pPr>
        <w:ind w:firstLine="720"/>
        <w:rPr>
          <w:rFonts w:eastAsia="Times New Roman" w:cs="Times New Roman"/>
          <w:noProof/>
          <w:szCs w:val="24"/>
          <w:lang w:val="de-DE"/>
        </w:rPr>
      </w:pPr>
      <w:r w:rsidRPr="005A36BA">
        <w:rPr>
          <w:rFonts w:eastAsia="Times New Roman" w:cs="Times New Roman"/>
          <w:noProof/>
          <w:szCs w:val="24"/>
          <w:lang w:val="de-DE"/>
        </w:rPr>
        <w:t xml:space="preserve">Apstiprinām, ka esam iepazinušies iepirkuma </w:t>
      </w:r>
      <w:r w:rsidRPr="005A36BA">
        <w:rPr>
          <w:rFonts w:eastAsia="Times New Roman" w:cs="Times New Roman"/>
          <w:szCs w:val="24"/>
          <w:lang w:eastAsia="lv-LV"/>
        </w:rPr>
        <w:t>"</w:t>
      </w:r>
      <w:r w:rsidR="0014489A" w:rsidRPr="003E0EA9">
        <w:rPr>
          <w:rFonts w:cs="Times New Roman"/>
          <w:szCs w:val="24"/>
        </w:rPr>
        <w:t>Pieaugušo neformālās izglītības programmu īstenošana ieslodzījuma vietās</w:t>
      </w:r>
      <w:r w:rsidRPr="005A36BA">
        <w:rPr>
          <w:rFonts w:eastAsia="Times New Roman" w:cs="Times New Roman"/>
          <w:szCs w:val="24"/>
          <w:lang w:eastAsia="lv-LV"/>
        </w:rPr>
        <w:t xml:space="preserve">" </w:t>
      </w:r>
      <w:r w:rsidRPr="005A36BA">
        <w:rPr>
          <w:rFonts w:eastAsia="Times New Roman" w:cs="Times New Roman"/>
          <w:noProof/>
          <w:szCs w:val="24"/>
          <w:lang w:val="de-DE"/>
        </w:rPr>
        <w:t>nolikumu,</w:t>
      </w:r>
      <w:r w:rsidRPr="005A36BA">
        <w:rPr>
          <w:rFonts w:eastAsia="Times New Roman" w:cs="Times New Roman"/>
          <w:noProof/>
          <w:szCs w:val="24"/>
        </w:rPr>
        <w:t xml:space="preserve"> un apņemamies ievērot iepirkuma nolikumā un tā pielikumos ietvertās prasības</w:t>
      </w:r>
      <w:r w:rsidRPr="005A36BA">
        <w:rPr>
          <w:rFonts w:eastAsia="Times New Roman" w:cs="Times New Roman"/>
          <w:noProof/>
          <w:szCs w:val="24"/>
          <w:lang w:val="de-DE"/>
        </w:rPr>
        <w:t>, t.sk. piekrītam līguma noteikumiem, tie ir skaidri un saprotami, iebildumu un pretenziju pret tiem nav, apņemamies izpildīt līguma noteikumus, gadījumā, ja IeVP nolems ar mums noslēgt līgumu.</w:t>
      </w:r>
    </w:p>
    <w:p w14:paraId="121C2E7A" w14:textId="77777777" w:rsidR="005A36BA" w:rsidRPr="005A36BA" w:rsidRDefault="005A36BA" w:rsidP="005A36BA">
      <w:pPr>
        <w:rPr>
          <w:rFonts w:eastAsia="Times New Roman" w:cs="Times New Roman"/>
          <w:noProof/>
          <w:szCs w:val="24"/>
          <w:lang w:val="de-DE"/>
        </w:rPr>
      </w:pPr>
    </w:p>
    <w:p w14:paraId="5E2FB6D1" w14:textId="77777777" w:rsidR="005A36BA" w:rsidRPr="005A36BA" w:rsidRDefault="005A36BA" w:rsidP="005A36BA">
      <w:pPr>
        <w:ind w:firstLine="720"/>
        <w:rPr>
          <w:rFonts w:eastAsia="Times New Roman" w:cs="Times New Roman"/>
          <w:szCs w:val="24"/>
          <w:lang w:eastAsia="lv-LV"/>
        </w:rPr>
      </w:pPr>
    </w:p>
    <w:p w14:paraId="6785481D" w14:textId="77777777" w:rsidR="005A36BA" w:rsidRPr="005A36BA" w:rsidRDefault="005A36BA" w:rsidP="005A36BA">
      <w:pPr>
        <w:ind w:firstLine="720"/>
        <w:rPr>
          <w:rFonts w:eastAsia="Times New Roman" w:cs="Times New Roman"/>
          <w:szCs w:val="24"/>
          <w:lang w:eastAsia="lv-LV"/>
        </w:rPr>
      </w:pPr>
      <w:r w:rsidRPr="005A36BA">
        <w:rPr>
          <w:rFonts w:eastAsia="Times New Roman" w:cs="Times New Roman"/>
          <w:szCs w:val="24"/>
          <w:lang w:eastAsia="lv-LV"/>
        </w:rPr>
        <w:t>Apliecinām, ka Pretendents ir: (pēc vajadzības, atzīmējiet vienu no turpmāk minētajiem, atbilstoši atsaucēs norādītajām uzņēmumu veidus skaidrojošajām definīcijām):</w:t>
      </w:r>
    </w:p>
    <w:p w14:paraId="7F2C78B7" w14:textId="77777777" w:rsidR="005A36BA" w:rsidRPr="005A36BA" w:rsidRDefault="005A36BA" w:rsidP="005A36BA">
      <w:pPr>
        <w:ind w:firstLine="720"/>
        <w:rPr>
          <w:rFonts w:eastAsia="Times New Roman" w:cs="Times New Roman"/>
          <w:szCs w:val="24"/>
          <w:lang w:eastAsia="lv-LV"/>
        </w:rPr>
      </w:pPr>
      <w:r w:rsidRPr="005A36BA">
        <w:rPr>
          <w:rFonts w:eastAsia="Times New Roman" w:cs="Times New Roman"/>
          <w:szCs w:val="24"/>
          <w:lang w:eastAsia="lv-LV"/>
        </w:rPr>
        <w:t xml:space="preserve"> </w:t>
      </w:r>
      <w:r w:rsidRPr="005A36BA">
        <w:rPr>
          <w:rFonts w:ascii="Segoe UI Symbol" w:eastAsia="Times New Roman" w:hAnsi="Segoe UI Symbol" w:cs="Segoe UI Symbol"/>
          <w:szCs w:val="24"/>
          <w:lang w:eastAsia="lv-LV"/>
        </w:rPr>
        <w:t>☐</w:t>
      </w:r>
      <w:r w:rsidRPr="005A36BA">
        <w:rPr>
          <w:rFonts w:eastAsia="Times New Roman" w:cs="Times New Roman"/>
          <w:szCs w:val="24"/>
          <w:lang w:eastAsia="lv-LV"/>
        </w:rPr>
        <w:t xml:space="preserve"> Mazais uzņēmums</w:t>
      </w:r>
      <w:r w:rsidRPr="005A36BA">
        <w:rPr>
          <w:rFonts w:eastAsia="Times New Roman" w:cs="Times New Roman"/>
          <w:szCs w:val="24"/>
          <w:vertAlign w:val="superscript"/>
          <w:lang w:eastAsia="lv-LV"/>
        </w:rPr>
        <w:footnoteReference w:id="4"/>
      </w:r>
    </w:p>
    <w:p w14:paraId="6820122B" w14:textId="77777777" w:rsidR="005A36BA" w:rsidRPr="005A36BA" w:rsidRDefault="005A36BA" w:rsidP="005A36BA">
      <w:pPr>
        <w:ind w:firstLine="720"/>
        <w:rPr>
          <w:rFonts w:eastAsia="Times New Roman" w:cs="Times New Roman"/>
          <w:noProof/>
          <w:szCs w:val="24"/>
          <w:lang w:val="de-DE"/>
        </w:rPr>
      </w:pPr>
      <w:r w:rsidRPr="005A36BA">
        <w:rPr>
          <w:rFonts w:eastAsia="Times New Roman" w:cs="Times New Roman"/>
          <w:szCs w:val="24"/>
          <w:lang w:eastAsia="lv-LV"/>
        </w:rPr>
        <w:t xml:space="preserve"> </w:t>
      </w:r>
      <w:r w:rsidRPr="005A36BA">
        <w:rPr>
          <w:rFonts w:ascii="Segoe UI Symbol" w:eastAsia="Times New Roman" w:hAnsi="Segoe UI Symbol" w:cs="Segoe UI Symbol"/>
          <w:szCs w:val="24"/>
          <w:lang w:eastAsia="lv-LV"/>
        </w:rPr>
        <w:t>☐</w:t>
      </w:r>
      <w:r w:rsidRPr="005A36BA">
        <w:rPr>
          <w:rFonts w:eastAsia="Times New Roman" w:cs="Times New Roman"/>
          <w:szCs w:val="24"/>
          <w:lang w:eastAsia="lv-LV"/>
        </w:rPr>
        <w:t xml:space="preserve"> Vidējais uzņēmums</w:t>
      </w:r>
      <w:r w:rsidRPr="005A36BA">
        <w:rPr>
          <w:rFonts w:eastAsia="Times New Roman" w:cs="Times New Roman"/>
          <w:szCs w:val="24"/>
          <w:vertAlign w:val="superscript"/>
          <w:lang w:eastAsia="lv-LV"/>
        </w:rPr>
        <w:footnoteReference w:id="5"/>
      </w:r>
    </w:p>
    <w:p w14:paraId="3165E80B" w14:textId="77777777" w:rsidR="005A36BA" w:rsidRPr="005A36BA" w:rsidRDefault="005A36BA" w:rsidP="005A36BA">
      <w:pPr>
        <w:pBdr>
          <w:bottom w:val="single" w:sz="12" w:space="1" w:color="auto"/>
        </w:pBdr>
        <w:rPr>
          <w:rFonts w:eastAsia="Times New Roman" w:cs="Times New Roman"/>
          <w:noProof/>
          <w:szCs w:val="24"/>
        </w:rPr>
      </w:pPr>
    </w:p>
    <w:p w14:paraId="65A04105" w14:textId="35B630F4" w:rsidR="00560070" w:rsidRPr="0091259A" w:rsidRDefault="00560070" w:rsidP="005A36BA">
      <w:pPr>
        <w:pBdr>
          <w:bottom w:val="single" w:sz="12" w:space="1" w:color="auto"/>
        </w:pBdr>
        <w:ind w:firstLine="720"/>
        <w:rPr>
          <w:rFonts w:eastAsia="Times New Roman" w:cs="Times New Roman"/>
          <w:iCs/>
          <w:kern w:val="28"/>
          <w:szCs w:val="24"/>
          <w:lang w:eastAsia="lv-LV"/>
        </w:rPr>
      </w:pPr>
      <w:r w:rsidRPr="0091259A">
        <w:rPr>
          <w:rFonts w:eastAsia="Times New Roman" w:cs="Times New Roman"/>
          <w:iCs/>
          <w:kern w:val="28"/>
          <w:szCs w:val="24"/>
          <w:lang w:eastAsia="lv-LV"/>
        </w:rPr>
        <w:t xml:space="preserve">Pretendents apliecina, ka tā iepirkumam piedāvātā/s neformālās izglītības programma/s veido vismaz </w:t>
      </w:r>
      <w:r w:rsidR="009B2B6D">
        <w:rPr>
          <w:rFonts w:eastAsia="Times New Roman" w:cs="Times New Roman"/>
          <w:iCs/>
          <w:kern w:val="28"/>
          <w:szCs w:val="24"/>
          <w:lang w:eastAsia="lv-LV"/>
        </w:rPr>
        <w:t>6</w:t>
      </w:r>
      <w:r w:rsidRPr="0091259A">
        <w:rPr>
          <w:rFonts w:eastAsia="Times New Roman" w:cs="Times New Roman"/>
          <w:iCs/>
          <w:kern w:val="28"/>
          <w:szCs w:val="24"/>
          <w:lang w:eastAsia="lv-LV"/>
        </w:rPr>
        <w:t>0% no praktiskām nodarbībām un, ka tam ir vajadzīgie resursi, tehniskie līdzekļi, materiāli un citi resursi, lai atbilstoši tā piedāvātai programmai īstenotu neformālās izglītības mācības.</w:t>
      </w:r>
    </w:p>
    <w:p w14:paraId="4A017C62" w14:textId="761B8FBF" w:rsidR="00F3742A" w:rsidRPr="0091259A" w:rsidRDefault="00F3742A" w:rsidP="005A36BA">
      <w:pPr>
        <w:pBdr>
          <w:bottom w:val="single" w:sz="12" w:space="1" w:color="auto"/>
        </w:pBdr>
        <w:ind w:firstLine="720"/>
        <w:rPr>
          <w:rFonts w:eastAsia="Times New Roman" w:cs="Times New Roman"/>
          <w:iCs/>
          <w:kern w:val="28"/>
          <w:szCs w:val="24"/>
          <w:lang w:eastAsia="lv-LV"/>
        </w:rPr>
      </w:pPr>
    </w:p>
    <w:p w14:paraId="1A66925E" w14:textId="7EA0D1C6" w:rsidR="00F3742A" w:rsidRPr="0091259A" w:rsidRDefault="00DF5E4A" w:rsidP="005A36BA">
      <w:pPr>
        <w:pBdr>
          <w:bottom w:val="single" w:sz="12" w:space="1" w:color="auto"/>
        </w:pBdr>
        <w:ind w:firstLine="720"/>
        <w:rPr>
          <w:rFonts w:eastAsia="Times New Roman" w:cs="Times New Roman"/>
          <w:bCs/>
          <w:iCs/>
          <w:szCs w:val="24"/>
          <w:lang w:eastAsia="lv-LV"/>
        </w:rPr>
      </w:pPr>
      <w:r w:rsidRPr="0091259A">
        <w:rPr>
          <w:rFonts w:eastAsia="Times New Roman" w:cs="Times New Roman"/>
          <w:iCs/>
          <w:kern w:val="28"/>
          <w:szCs w:val="24"/>
          <w:lang w:eastAsia="lv-LV"/>
        </w:rPr>
        <w:t>Pretendents apliecina</w:t>
      </w:r>
      <w:r w:rsidR="00F3742A" w:rsidRPr="0091259A">
        <w:rPr>
          <w:color w:val="000000"/>
          <w:szCs w:val="24"/>
        </w:rPr>
        <w:t>,</w:t>
      </w:r>
      <w:r w:rsidRPr="0091259A">
        <w:rPr>
          <w:color w:val="000000"/>
          <w:szCs w:val="24"/>
        </w:rPr>
        <w:t xml:space="preserve"> ka tas</w:t>
      </w:r>
      <w:r w:rsidR="00F3742A" w:rsidRPr="0091259A">
        <w:rPr>
          <w:color w:val="000000"/>
          <w:szCs w:val="24"/>
        </w:rPr>
        <w:t xml:space="preserve"> īstenojot piedāvāto </w:t>
      </w:r>
      <w:r w:rsidR="00F3742A" w:rsidRPr="0091259A">
        <w:rPr>
          <w:rFonts w:cs="Times New Roman"/>
          <w:szCs w:val="24"/>
        </w:rPr>
        <w:t xml:space="preserve">neformālās izglītības </w:t>
      </w:r>
      <w:r w:rsidR="00F3742A" w:rsidRPr="0091259A">
        <w:rPr>
          <w:rFonts w:eastAsia="Times New Roman" w:cs="Times New Roman"/>
          <w:szCs w:val="24"/>
          <w:lang w:eastAsia="lv-LV"/>
        </w:rPr>
        <w:t>programmu (</w:t>
      </w:r>
      <w:r w:rsidR="00E33F46">
        <w:rPr>
          <w:rFonts w:eastAsia="Times New Roman" w:cs="Times New Roman"/>
          <w:szCs w:val="24"/>
          <w:lang w:eastAsia="lv-LV"/>
        </w:rPr>
        <w:t xml:space="preserve">t.sk. </w:t>
      </w:r>
      <w:r w:rsidR="00F3742A" w:rsidRPr="0091259A">
        <w:rPr>
          <w:rFonts w:eastAsia="Times New Roman" w:cs="Times New Roman"/>
          <w:szCs w:val="24"/>
          <w:lang w:eastAsia="lv-LV"/>
        </w:rPr>
        <w:t>praktiskās nodarbības), nodrošinās apmācāmos ar tās pilnīgai un kvalitatīvai īstenošanai vajadzīgajiem līdzekļiem, materiāliem un citiem resursiem (piemēram, dāvanu iesaiņošanas</w:t>
      </w:r>
      <w:r w:rsidR="00B83D41">
        <w:rPr>
          <w:rFonts w:eastAsia="Times New Roman" w:cs="Times New Roman"/>
          <w:szCs w:val="24"/>
          <w:lang w:eastAsia="lv-LV"/>
        </w:rPr>
        <w:t>,</w:t>
      </w:r>
      <w:r w:rsidR="00F3742A" w:rsidRPr="0091259A">
        <w:rPr>
          <w:rFonts w:eastAsia="Times New Roman" w:cs="Times New Roman"/>
          <w:szCs w:val="24"/>
          <w:lang w:eastAsia="lv-LV"/>
        </w:rPr>
        <w:t xml:space="preserve"> </w:t>
      </w:r>
      <w:r w:rsidR="00B83D41">
        <w:rPr>
          <w:color w:val="000000"/>
          <w:lang w:eastAsia="lv-LV"/>
        </w:rPr>
        <w:t>koka rotaļlietu</w:t>
      </w:r>
      <w:r w:rsidR="00B83D41" w:rsidRPr="0091259A">
        <w:rPr>
          <w:rFonts w:eastAsia="Times New Roman" w:cs="Times New Roman"/>
          <w:szCs w:val="24"/>
          <w:lang w:eastAsia="lv-LV"/>
        </w:rPr>
        <w:t xml:space="preserve"> </w:t>
      </w:r>
      <w:r w:rsidR="00B83D41">
        <w:rPr>
          <w:rFonts w:eastAsia="Times New Roman" w:cs="Times New Roman"/>
          <w:szCs w:val="24"/>
          <w:lang w:eastAsia="lv-LV"/>
        </w:rPr>
        <w:t>izgatavošana</w:t>
      </w:r>
      <w:r w:rsidR="00B83D41" w:rsidRPr="0091259A">
        <w:rPr>
          <w:rFonts w:eastAsia="Times New Roman" w:cs="Times New Roman"/>
          <w:szCs w:val="24"/>
          <w:lang w:eastAsia="lv-LV"/>
        </w:rPr>
        <w:t xml:space="preserve"> </w:t>
      </w:r>
      <w:r w:rsidR="00F3742A" w:rsidRPr="0091259A">
        <w:rPr>
          <w:rFonts w:eastAsia="Times New Roman" w:cs="Times New Roman"/>
          <w:szCs w:val="24"/>
          <w:lang w:eastAsia="lv-LV"/>
        </w:rPr>
        <w:t>materiāli</w:t>
      </w:r>
      <w:r w:rsidR="00B83D41">
        <w:rPr>
          <w:rFonts w:eastAsia="Times New Roman" w:cs="Times New Roman"/>
          <w:szCs w:val="24"/>
          <w:lang w:eastAsia="lv-LV"/>
        </w:rPr>
        <w:t xml:space="preserve">, </w:t>
      </w:r>
      <w:r w:rsidR="00F3742A" w:rsidRPr="0091259A">
        <w:rPr>
          <w:rFonts w:eastAsia="Times New Roman" w:cs="Times New Roman"/>
          <w:szCs w:val="24"/>
          <w:lang w:eastAsia="lv-LV"/>
        </w:rPr>
        <w:t>u.c.</w:t>
      </w:r>
      <w:r w:rsidR="00B83D41">
        <w:rPr>
          <w:rFonts w:eastAsia="Times New Roman" w:cs="Times New Roman"/>
          <w:szCs w:val="24"/>
          <w:lang w:eastAsia="lv-LV"/>
        </w:rPr>
        <w:t xml:space="preserve"> materiāli, resursi un līdzekļi</w:t>
      </w:r>
      <w:r w:rsidR="00F3742A" w:rsidRPr="0091259A">
        <w:rPr>
          <w:rFonts w:eastAsia="Times New Roman" w:cs="Times New Roman"/>
          <w:szCs w:val="24"/>
          <w:lang w:eastAsia="lv-LV"/>
        </w:rPr>
        <w:t>).</w:t>
      </w:r>
    </w:p>
    <w:p w14:paraId="6054AFAA" w14:textId="77777777" w:rsidR="00560070" w:rsidRPr="0091259A" w:rsidRDefault="00560070" w:rsidP="005A36BA">
      <w:pPr>
        <w:pBdr>
          <w:bottom w:val="single" w:sz="12" w:space="1" w:color="auto"/>
        </w:pBdr>
        <w:ind w:firstLine="720"/>
        <w:rPr>
          <w:rFonts w:eastAsia="Times New Roman" w:cs="Times New Roman"/>
          <w:bCs/>
          <w:iCs/>
          <w:szCs w:val="24"/>
          <w:lang w:eastAsia="lv-LV"/>
        </w:rPr>
      </w:pPr>
    </w:p>
    <w:p w14:paraId="6160B5B2" w14:textId="42B28312" w:rsidR="00D074F1" w:rsidRDefault="00D074F1" w:rsidP="005A36BA">
      <w:pPr>
        <w:pBdr>
          <w:bottom w:val="single" w:sz="12" w:space="1" w:color="auto"/>
        </w:pBdr>
        <w:ind w:firstLine="720"/>
        <w:rPr>
          <w:rFonts w:eastAsia="Times New Roman" w:cs="Times New Roman"/>
          <w:bCs/>
          <w:iCs/>
          <w:szCs w:val="24"/>
          <w:lang w:eastAsia="lv-LV"/>
        </w:rPr>
      </w:pPr>
      <w:r w:rsidRPr="0091259A">
        <w:rPr>
          <w:rFonts w:eastAsia="Times New Roman" w:cs="Times New Roman"/>
          <w:iCs/>
          <w:kern w:val="28"/>
          <w:szCs w:val="24"/>
          <w:lang w:eastAsia="lv-LV"/>
        </w:rPr>
        <w:t>Pretendents apliecina</w:t>
      </w:r>
      <w:r w:rsidRPr="0091259A">
        <w:rPr>
          <w:color w:val="000000"/>
          <w:szCs w:val="24"/>
        </w:rPr>
        <w:t xml:space="preserve">, ka Pretendents uz </w:t>
      </w:r>
      <w:ins w:id="181" w:author="Una Asarina" w:date="2018-04-13T14:06:00Z">
        <w:r w:rsidR="00433E81" w:rsidRPr="00433E81">
          <w:rPr>
            <w:rFonts w:cs="Times New Roman"/>
            <w:color w:val="000000"/>
            <w:szCs w:val="24"/>
          </w:rPr>
          <w:t xml:space="preserve">pakalpojuma uzsākšanas brīdi būs </w:t>
        </w:r>
        <w:r w:rsidR="00433E81" w:rsidRPr="00BB46D1">
          <w:rPr>
            <w:rFonts w:cs="Times New Roman"/>
            <w:color w:val="414142"/>
            <w:szCs w:val="24"/>
          </w:rPr>
          <w:t>reģistrējis personas datu apstrādi Datu valsts inspekcijā vai norīkojis fizisko personu — datu aizsardzības speciālistu</w:t>
        </w:r>
        <w:r w:rsidR="00433E81">
          <w:rPr>
            <w:rFonts w:cs="Times New Roman"/>
            <w:color w:val="414142"/>
            <w:szCs w:val="24"/>
          </w:rPr>
          <w:t xml:space="preserve"> (saskaņā ar</w:t>
        </w:r>
        <w:r w:rsidR="00433E81">
          <w:t xml:space="preserve"> Fizisko personu datu aizsardzības likuma 21.</w:t>
        </w:r>
        <w:r w:rsidR="00433E81" w:rsidRPr="00BB46D1">
          <w:rPr>
            <w:vertAlign w:val="superscript"/>
          </w:rPr>
          <w:t>1</w:t>
        </w:r>
        <w:r w:rsidR="00433E81">
          <w:t xml:space="preserve"> pantu)</w:t>
        </w:r>
      </w:ins>
      <w:del w:id="182" w:author="Una Asarina" w:date="2018-04-13T14:06:00Z">
        <w:r w:rsidRPr="0091259A" w:rsidDel="00433E81">
          <w:rPr>
            <w:color w:val="000000"/>
            <w:szCs w:val="24"/>
          </w:rPr>
          <w:delText>līguma noslēgšanas brīdi būs reģistrēts Latvijas Republikas</w:delText>
        </w:r>
        <w:r w:rsidRPr="0091259A" w:rsidDel="00433E81">
          <w:rPr>
            <w:color w:val="000000"/>
          </w:rPr>
          <w:delText xml:space="preserve"> Datu valsts inspekcijā, kā personas datu apstrādātājs</w:delText>
        </w:r>
      </w:del>
      <w:r w:rsidRPr="0091259A">
        <w:rPr>
          <w:color w:val="000000"/>
        </w:rPr>
        <w:t xml:space="preserve">, lai nodrošinātu fizisko personas datu apstrādi saskaņā ar Fizisko personu datu </w:t>
      </w:r>
      <w:r w:rsidR="00E33F46">
        <w:rPr>
          <w:color w:val="000000"/>
        </w:rPr>
        <w:t>aizsardzība</w:t>
      </w:r>
      <w:r w:rsidRPr="0091259A">
        <w:rPr>
          <w:color w:val="000000"/>
        </w:rPr>
        <w:t>s likumu.</w:t>
      </w:r>
    </w:p>
    <w:p w14:paraId="615463A4" w14:textId="77777777" w:rsidR="00D074F1" w:rsidRDefault="00D074F1" w:rsidP="005A36BA">
      <w:pPr>
        <w:pBdr>
          <w:bottom w:val="single" w:sz="12" w:space="1" w:color="auto"/>
        </w:pBdr>
        <w:ind w:firstLine="720"/>
        <w:rPr>
          <w:rFonts w:eastAsia="Times New Roman" w:cs="Times New Roman"/>
          <w:bCs/>
          <w:iCs/>
          <w:szCs w:val="24"/>
          <w:lang w:eastAsia="lv-LV"/>
        </w:rPr>
      </w:pPr>
    </w:p>
    <w:p w14:paraId="1A481E7C" w14:textId="0F86F919" w:rsidR="005949F8" w:rsidRDefault="005949F8" w:rsidP="005A36BA">
      <w:pPr>
        <w:pBdr>
          <w:bottom w:val="single" w:sz="12" w:space="1" w:color="auto"/>
        </w:pBdr>
        <w:ind w:firstLine="720"/>
        <w:rPr>
          <w:rFonts w:eastAsia="Times New Roman" w:cs="Times New Roman"/>
          <w:bCs/>
          <w:iCs/>
          <w:szCs w:val="24"/>
          <w:lang w:eastAsia="lv-LV"/>
        </w:rPr>
      </w:pPr>
      <w:r>
        <w:t>Ja pretendents</w:t>
      </w:r>
      <w:r w:rsidRPr="00FC444F">
        <w:t xml:space="preserve"> ir nacionāla līmeņa darba devēju organizācijas biedrs</w:t>
      </w:r>
      <w:r>
        <w:t>,</w:t>
      </w:r>
      <w:r w:rsidRPr="00FC444F">
        <w:t xml:space="preserve"> un ir noslēdzis koplīgumu ar arodbiedrību, kas ir nacionāla līmeņa arodbiedrības biedre</w:t>
      </w:r>
      <w:r>
        <w:t xml:space="preserve">, tas šo informāciju norāda šeit: __________________________ </w:t>
      </w:r>
      <w:r w:rsidRPr="005949F8">
        <w:rPr>
          <w:i/>
        </w:rPr>
        <w:t>(ir/nav, jāatzīmē atbilstošais)</w:t>
      </w:r>
      <w:r>
        <w:t xml:space="preserve"> </w:t>
      </w:r>
      <w:r w:rsidRPr="00FC444F">
        <w:t>(ja piedāvājumu iesniegusi personālsabiedrība vai personu apvienība, koplīgumam jābūt noslēgtam ar katru personālsabiedrības biedru un katru personu apvienības dalībnieku)</w:t>
      </w:r>
      <w:r>
        <w:t>.</w:t>
      </w:r>
    </w:p>
    <w:p w14:paraId="190A732E" w14:textId="77777777" w:rsidR="005949F8" w:rsidRDefault="005949F8" w:rsidP="005A36BA">
      <w:pPr>
        <w:pBdr>
          <w:bottom w:val="single" w:sz="12" w:space="1" w:color="auto"/>
        </w:pBdr>
        <w:ind w:firstLine="720"/>
        <w:rPr>
          <w:rFonts w:eastAsia="Times New Roman" w:cs="Times New Roman"/>
          <w:bCs/>
          <w:iCs/>
          <w:szCs w:val="24"/>
          <w:lang w:eastAsia="lv-LV"/>
        </w:rPr>
      </w:pPr>
    </w:p>
    <w:p w14:paraId="2D83C178" w14:textId="4E9DDBEA" w:rsidR="005A36BA" w:rsidRPr="005A36BA" w:rsidRDefault="005A36BA" w:rsidP="005A36BA">
      <w:pPr>
        <w:pBdr>
          <w:bottom w:val="single" w:sz="12" w:space="1" w:color="auto"/>
        </w:pBdr>
        <w:ind w:firstLine="720"/>
        <w:rPr>
          <w:rFonts w:eastAsia="Times New Roman" w:cs="Times New Roman"/>
          <w:bCs/>
          <w:iCs/>
          <w:szCs w:val="24"/>
          <w:lang w:eastAsia="lv-LV"/>
        </w:rPr>
      </w:pPr>
      <w:r w:rsidRPr="005A36BA">
        <w:rPr>
          <w:rFonts w:eastAsia="Times New Roman" w:cs="Times New Roman"/>
          <w:bCs/>
          <w:iCs/>
          <w:szCs w:val="24"/>
          <w:lang w:eastAsia="lv-LV"/>
        </w:rPr>
        <w:t>Pretendents savas kvalifikācijas apliecināšanai balstās uz citas personas iespējām: ____________________________ (jānorāda šo personu nosaukums vai vārds uzvārds un reģistrācijas numurs vai personas kods), kas nodod pretendenta rīcībā šādus resursus ________________________________.</w:t>
      </w:r>
    </w:p>
    <w:p w14:paraId="32A1D968" w14:textId="77777777" w:rsidR="005A36BA" w:rsidRPr="005A36BA" w:rsidRDefault="005A36BA" w:rsidP="005A36BA">
      <w:pPr>
        <w:pBdr>
          <w:bottom w:val="single" w:sz="12" w:space="1" w:color="auto"/>
        </w:pBdr>
        <w:ind w:firstLine="720"/>
        <w:rPr>
          <w:rFonts w:eastAsia="Times New Roman" w:cs="Times New Roman"/>
          <w:bCs/>
          <w:iCs/>
          <w:szCs w:val="24"/>
          <w:lang w:eastAsia="lv-LV"/>
        </w:rPr>
      </w:pPr>
    </w:p>
    <w:p w14:paraId="669CE713" w14:textId="77777777" w:rsidR="005A36BA" w:rsidRPr="005A36BA" w:rsidRDefault="005A36BA" w:rsidP="005A36BA">
      <w:pPr>
        <w:pBdr>
          <w:bottom w:val="single" w:sz="12" w:space="1" w:color="auto"/>
        </w:pBdr>
        <w:rPr>
          <w:rFonts w:eastAsia="Times New Roman" w:cs="Times New Roman"/>
          <w:noProof/>
          <w:szCs w:val="24"/>
        </w:rPr>
      </w:pPr>
    </w:p>
    <w:p w14:paraId="2C599F04" w14:textId="77777777" w:rsidR="005A36BA" w:rsidRPr="005A36BA" w:rsidRDefault="005A36BA" w:rsidP="005A36BA">
      <w:pPr>
        <w:rPr>
          <w:rFonts w:eastAsia="Times New Roman" w:cs="Times New Roman"/>
          <w:i/>
          <w:noProof/>
          <w:szCs w:val="24"/>
        </w:rPr>
      </w:pPr>
      <w:r w:rsidRPr="005A36BA">
        <w:rPr>
          <w:rFonts w:eastAsia="Times New Roman" w:cs="Times New Roman"/>
          <w:noProof/>
          <w:szCs w:val="24"/>
        </w:rPr>
        <w:t xml:space="preserve"> </w:t>
      </w:r>
      <w:r w:rsidRPr="005A36BA">
        <w:rPr>
          <w:rFonts w:eastAsia="Times New Roman" w:cs="Times New Roman"/>
          <w:i/>
          <w:noProof/>
          <w:szCs w:val="24"/>
        </w:rPr>
        <w:t>(pretendenta nosaukums)                                                                              (paraksts)</w:t>
      </w:r>
    </w:p>
    <w:p w14:paraId="05363180" w14:textId="77777777" w:rsidR="005A36BA" w:rsidRPr="005A36BA" w:rsidRDefault="005A36BA" w:rsidP="005A36BA">
      <w:pPr>
        <w:rPr>
          <w:rFonts w:eastAsia="Times New Roman" w:cs="Times New Roman"/>
          <w:i/>
          <w:noProof/>
          <w:szCs w:val="24"/>
        </w:rPr>
      </w:pPr>
    </w:p>
    <w:p w14:paraId="0B15B533" w14:textId="77777777" w:rsidR="005A36BA" w:rsidRPr="005A36BA" w:rsidRDefault="005A36BA" w:rsidP="005A36BA">
      <w:pPr>
        <w:pBdr>
          <w:bottom w:val="single" w:sz="12" w:space="1" w:color="auto"/>
        </w:pBdr>
        <w:rPr>
          <w:rFonts w:eastAsia="Times New Roman" w:cs="Times New Roman"/>
          <w:i/>
          <w:noProof/>
          <w:szCs w:val="24"/>
        </w:rPr>
      </w:pPr>
    </w:p>
    <w:p w14:paraId="5AD513C2" w14:textId="77777777" w:rsidR="005A36BA" w:rsidRPr="005A36BA" w:rsidRDefault="005A36BA" w:rsidP="005A36BA">
      <w:pPr>
        <w:rPr>
          <w:rFonts w:eastAsia="Times New Roman" w:cs="Times New Roman"/>
          <w:szCs w:val="24"/>
          <w:lang w:eastAsia="lv-LV"/>
        </w:rPr>
      </w:pPr>
      <w:r w:rsidRPr="005A36BA">
        <w:rPr>
          <w:rFonts w:eastAsia="Times New Roman" w:cs="Times New Roman"/>
          <w:noProof/>
          <w:szCs w:val="24"/>
        </w:rPr>
        <w:t>(</w:t>
      </w:r>
      <w:r w:rsidRPr="005A36BA">
        <w:rPr>
          <w:rFonts w:eastAsia="Times New Roman" w:cs="Times New Roman"/>
          <w:szCs w:val="24"/>
          <w:lang w:eastAsia="lv-LV"/>
        </w:rPr>
        <w:t>personas, uz kuru iespējām Pretendents balstās nosaukums, reģistrācijas numurs (vai vārds, uzvārds, personas kods))</w:t>
      </w:r>
      <w:r w:rsidRPr="005A36BA">
        <w:rPr>
          <w:rFonts w:eastAsia="Times New Roman" w:cs="Times New Roman"/>
          <w:szCs w:val="24"/>
          <w:vertAlign w:val="superscript"/>
          <w:lang w:eastAsia="lv-LV"/>
        </w:rPr>
        <w:footnoteReference w:id="6"/>
      </w:r>
    </w:p>
    <w:p w14:paraId="3B63D617" w14:textId="77777777" w:rsidR="005A36BA" w:rsidRPr="005A36BA" w:rsidRDefault="005A36BA" w:rsidP="005A36BA">
      <w:pPr>
        <w:rPr>
          <w:rFonts w:eastAsia="Times New Roman" w:cs="Times New Roman"/>
          <w:szCs w:val="24"/>
          <w:lang w:eastAsia="lv-LV"/>
        </w:rPr>
      </w:pPr>
    </w:p>
    <w:p w14:paraId="0018F751" w14:textId="77777777" w:rsidR="005A36BA" w:rsidRPr="005A36BA" w:rsidRDefault="005A36BA" w:rsidP="005A36BA">
      <w:pPr>
        <w:rPr>
          <w:rFonts w:eastAsia="Times New Roman" w:cs="Times New Roman"/>
          <w:i/>
          <w:noProof/>
          <w:szCs w:val="24"/>
        </w:rPr>
      </w:pPr>
      <w:r w:rsidRPr="005A36BA">
        <w:rPr>
          <w:rFonts w:eastAsia="Times New Roman" w:cs="Times New Roman"/>
          <w:szCs w:val="24"/>
          <w:lang w:eastAsia="lv-LV"/>
        </w:rPr>
        <w:t>_____________________</w:t>
      </w:r>
    </w:p>
    <w:p w14:paraId="58D4926D" w14:textId="77777777" w:rsidR="005A36BA" w:rsidRPr="005A36BA" w:rsidRDefault="005A36BA" w:rsidP="005A36BA">
      <w:pPr>
        <w:spacing w:after="160" w:line="259" w:lineRule="auto"/>
        <w:jc w:val="left"/>
        <w:rPr>
          <w:rFonts w:eastAsia="Times New Roman" w:cs="Times New Roman"/>
          <w:i/>
          <w:szCs w:val="24"/>
          <w:lang w:eastAsia="lv-LV"/>
        </w:rPr>
      </w:pPr>
      <w:r w:rsidRPr="005A36BA">
        <w:rPr>
          <w:rFonts w:eastAsia="Times New Roman" w:cs="Times New Roman"/>
          <w:i/>
          <w:noProof/>
          <w:szCs w:val="24"/>
        </w:rPr>
        <w:t>(paraksts)</w:t>
      </w:r>
      <w:r w:rsidRPr="005A36BA">
        <w:rPr>
          <w:rFonts w:eastAsia="Times New Roman" w:cs="Times New Roman"/>
          <w:i/>
          <w:szCs w:val="24"/>
          <w:lang w:eastAsia="lv-LV"/>
        </w:rPr>
        <w:br w:type="page"/>
      </w:r>
    </w:p>
    <w:p w14:paraId="6E023BAF" w14:textId="5278CCCA" w:rsidR="005A36BA" w:rsidRPr="005A36BA" w:rsidRDefault="00D411CC" w:rsidP="00C34F90">
      <w:pPr>
        <w:pStyle w:val="Style3"/>
        <w:rPr>
          <w:rFonts w:eastAsia="Times New Roman"/>
        </w:rPr>
      </w:pPr>
      <w:bookmarkStart w:id="183" w:name="_Toc510708008"/>
      <w:r>
        <w:rPr>
          <w:rFonts w:eastAsia="Times New Roman"/>
        </w:rPr>
        <w:lastRenderedPageBreak/>
        <w:t>5</w:t>
      </w:r>
      <w:r w:rsidR="005A36BA" w:rsidRPr="005A36BA">
        <w:rPr>
          <w:rFonts w:eastAsia="Times New Roman"/>
        </w:rPr>
        <w:t>.pielikums</w:t>
      </w:r>
      <w:bookmarkEnd w:id="183"/>
    </w:p>
    <w:p w14:paraId="23E68CC2" w14:textId="77777777" w:rsidR="001061CC" w:rsidRDefault="005A36BA" w:rsidP="001061CC">
      <w:pPr>
        <w:jc w:val="right"/>
        <w:rPr>
          <w:rFonts w:cs="Times New Roman"/>
          <w:szCs w:val="24"/>
        </w:rPr>
      </w:pPr>
      <w:r w:rsidRPr="005A36BA">
        <w:rPr>
          <w:rFonts w:eastAsia="Times New Roman" w:cs="Times New Roman"/>
          <w:szCs w:val="24"/>
          <w:lang w:eastAsia="lv-LV"/>
        </w:rPr>
        <w:t>Iepirkuma "</w:t>
      </w:r>
      <w:r w:rsidR="001061CC" w:rsidRPr="003E0EA9">
        <w:rPr>
          <w:rFonts w:cs="Times New Roman"/>
          <w:szCs w:val="24"/>
        </w:rPr>
        <w:t xml:space="preserve">Pieaugušo neformālās izglītības </w:t>
      </w:r>
    </w:p>
    <w:p w14:paraId="52D6E725" w14:textId="7F4F651A" w:rsidR="007D2B3B" w:rsidRDefault="001061CC" w:rsidP="001061CC">
      <w:pPr>
        <w:jc w:val="right"/>
        <w:rPr>
          <w:rFonts w:eastAsia="Times New Roman" w:cs="Times New Roman"/>
          <w:szCs w:val="24"/>
          <w:lang w:eastAsia="lv-LV"/>
        </w:rPr>
      </w:pPr>
      <w:r w:rsidRPr="003E0EA9">
        <w:rPr>
          <w:rFonts w:cs="Times New Roman"/>
          <w:szCs w:val="24"/>
        </w:rPr>
        <w:t>programmu īstenošana ieslodzījuma vietās</w:t>
      </w:r>
      <w:r w:rsidR="005A36BA" w:rsidRPr="005A36BA">
        <w:rPr>
          <w:rFonts w:eastAsia="Times New Roman" w:cs="Times New Roman"/>
          <w:szCs w:val="24"/>
          <w:lang w:eastAsia="lv-LV"/>
        </w:rPr>
        <w:t xml:space="preserve">" </w:t>
      </w:r>
    </w:p>
    <w:p w14:paraId="196E48B7"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36E858E4" w14:textId="3F7377DA" w:rsidR="005A36BA" w:rsidRPr="005A36BA" w:rsidRDefault="005A36BA" w:rsidP="005A36BA">
      <w:pPr>
        <w:jc w:val="right"/>
        <w:rPr>
          <w:rFonts w:cs="Times New Roman"/>
          <w:szCs w:val="24"/>
        </w:rPr>
      </w:pPr>
      <w:r w:rsidRPr="005A36BA">
        <w:rPr>
          <w:rFonts w:eastAsia="Times New Roman" w:cs="Times New Roman"/>
          <w:szCs w:val="24"/>
          <w:lang w:eastAsia="lv-LV"/>
        </w:rPr>
        <w:t>Nr. IeVP </w:t>
      </w:r>
      <w:r w:rsidR="00AD7834" w:rsidRPr="00792D20">
        <w:rPr>
          <w:lang w:eastAsia="lv-LV"/>
        </w:rPr>
        <w:t>201</w:t>
      </w:r>
      <w:r w:rsidR="00AD7834">
        <w:rPr>
          <w:lang w:eastAsia="lv-LV"/>
        </w:rPr>
        <w:t>8</w:t>
      </w:r>
      <w:r w:rsidR="00AD7834" w:rsidRPr="00792D20">
        <w:rPr>
          <w:lang w:eastAsia="lv-LV"/>
        </w:rPr>
        <w:t>/</w:t>
      </w:r>
      <w:r w:rsidR="002B6B2A">
        <w:rPr>
          <w:rFonts w:eastAsia="Times New Roman" w:cs="Times New Roman"/>
          <w:szCs w:val="24"/>
          <w:lang w:eastAsia="lv-LV"/>
        </w:rPr>
        <w:t>32/</w:t>
      </w:r>
      <w:r w:rsidRPr="005A36BA">
        <w:rPr>
          <w:rFonts w:eastAsia="Times New Roman" w:cs="Times New Roman"/>
          <w:szCs w:val="24"/>
          <w:lang w:eastAsia="lv-LV"/>
        </w:rPr>
        <w:t xml:space="preserve">ESF) </w:t>
      </w:r>
    </w:p>
    <w:p w14:paraId="0AA6F674" w14:textId="77777777" w:rsidR="005A36BA" w:rsidRPr="005A36BA" w:rsidRDefault="005A36BA" w:rsidP="005A36BA">
      <w:pPr>
        <w:jc w:val="center"/>
        <w:rPr>
          <w:rFonts w:eastAsia="Times New Roman" w:cs="Times New Roman"/>
          <w:b/>
          <w:szCs w:val="24"/>
        </w:rPr>
      </w:pPr>
    </w:p>
    <w:p w14:paraId="42496887" w14:textId="77777777" w:rsidR="005A36BA" w:rsidRPr="005A36BA" w:rsidRDefault="005A36BA" w:rsidP="005A36BA">
      <w:pPr>
        <w:jc w:val="center"/>
        <w:rPr>
          <w:rFonts w:eastAsia="Times New Roman" w:cs="Times New Roman"/>
          <w:b/>
          <w:szCs w:val="24"/>
        </w:rPr>
      </w:pPr>
      <w:r w:rsidRPr="005A36BA">
        <w:rPr>
          <w:rFonts w:eastAsia="Times New Roman" w:cs="Times New Roman"/>
          <w:b/>
          <w:szCs w:val="24"/>
        </w:rPr>
        <w:t>FINANŠU PIEDĀVĀJUMS</w:t>
      </w:r>
    </w:p>
    <w:p w14:paraId="153BD937" w14:textId="77777777" w:rsidR="005A36BA" w:rsidRPr="005A36BA" w:rsidRDefault="005A36BA" w:rsidP="005A36BA">
      <w:pPr>
        <w:jc w:val="center"/>
        <w:rPr>
          <w:rFonts w:eastAsia="Times New Roman" w:cs="Times New Roman"/>
          <w:b/>
          <w:szCs w:val="24"/>
        </w:rPr>
      </w:pPr>
    </w:p>
    <w:p w14:paraId="3408C21D" w14:textId="77777777" w:rsidR="005A36BA" w:rsidRPr="005A36BA" w:rsidRDefault="005A36BA" w:rsidP="005A36BA">
      <w:pPr>
        <w:jc w:val="center"/>
        <w:rPr>
          <w:rFonts w:eastAsia="Times New Roman" w:cs="Times New Roman"/>
          <w:b/>
          <w:szCs w:val="24"/>
        </w:rPr>
      </w:pPr>
      <w:r w:rsidRPr="005A36BA">
        <w:rPr>
          <w:rFonts w:eastAsia="Times New Roman" w:cs="Times New Roman"/>
          <w:szCs w:val="24"/>
        </w:rPr>
        <w:t>Iepirkumam</w:t>
      </w:r>
    </w:p>
    <w:p w14:paraId="4F0B8FAD" w14:textId="4CFF948D" w:rsidR="005A36BA" w:rsidRPr="005A36BA" w:rsidRDefault="005A36BA" w:rsidP="005A36BA">
      <w:pPr>
        <w:jc w:val="center"/>
        <w:rPr>
          <w:rFonts w:eastAsia="Times New Roman" w:cs="Times New Roman"/>
          <w:szCs w:val="24"/>
        </w:rPr>
      </w:pPr>
      <w:r w:rsidRPr="005A36BA">
        <w:rPr>
          <w:rFonts w:eastAsia="Times New Roman" w:cs="Times New Roman"/>
          <w:szCs w:val="24"/>
          <w:lang w:eastAsia="lv-LV"/>
        </w:rPr>
        <w:t>"</w:t>
      </w:r>
      <w:r w:rsidR="001061CC" w:rsidRPr="003E0EA9">
        <w:rPr>
          <w:rFonts w:cs="Times New Roman"/>
          <w:szCs w:val="24"/>
        </w:rPr>
        <w:t>Pieaugušo neformālās izglītības programmu īstenošana ieslodzījuma vietās</w:t>
      </w:r>
      <w:r w:rsidRPr="005A36BA">
        <w:rPr>
          <w:rFonts w:eastAsia="Times New Roman" w:cs="Times New Roman"/>
          <w:szCs w:val="24"/>
          <w:lang w:eastAsia="lv-LV"/>
        </w:rPr>
        <w:t>"</w:t>
      </w:r>
    </w:p>
    <w:p w14:paraId="0993C215" w14:textId="77777777" w:rsidR="005A36BA" w:rsidRPr="005A36BA" w:rsidRDefault="005A36BA" w:rsidP="005A36BA">
      <w:pPr>
        <w:ind w:right="-1" w:firstLine="720"/>
        <w:rPr>
          <w:rFonts w:eastAsia="Times New Roman" w:cs="Times New Roman"/>
          <w:szCs w:val="24"/>
        </w:rPr>
      </w:pPr>
    </w:p>
    <w:p w14:paraId="04895821" w14:textId="3F8C1149" w:rsidR="005A36BA" w:rsidRPr="005A36BA" w:rsidRDefault="005A36BA" w:rsidP="005A36BA">
      <w:pPr>
        <w:ind w:right="-1" w:firstLine="720"/>
        <w:rPr>
          <w:rFonts w:eastAsia="Times New Roman" w:cs="Times New Roman"/>
          <w:szCs w:val="24"/>
        </w:rPr>
      </w:pPr>
      <w:r w:rsidRPr="005A36BA">
        <w:rPr>
          <w:rFonts w:eastAsia="Times New Roman" w:cs="Times New Roman"/>
          <w:szCs w:val="24"/>
        </w:rPr>
        <w:t xml:space="preserve">Saskaņā ar IeVP veiktā iepirkuma </w:t>
      </w:r>
      <w:r w:rsidRPr="005A36BA">
        <w:rPr>
          <w:rFonts w:eastAsia="Times New Roman" w:cs="Times New Roman"/>
          <w:szCs w:val="24"/>
          <w:lang w:eastAsia="lv-LV"/>
        </w:rPr>
        <w:t>"</w:t>
      </w:r>
      <w:r w:rsidR="001061CC" w:rsidRPr="003E0EA9">
        <w:rPr>
          <w:rFonts w:cs="Times New Roman"/>
          <w:szCs w:val="24"/>
        </w:rPr>
        <w:t>Pieaugušo neformālās izglītības programmu īstenošana ieslodzījuma vietās</w:t>
      </w:r>
      <w:r w:rsidRPr="005A36BA">
        <w:rPr>
          <w:rFonts w:eastAsia="Times New Roman" w:cs="Times New Roman"/>
          <w:szCs w:val="24"/>
          <w:lang w:eastAsia="lv-LV"/>
        </w:rPr>
        <w:t>"</w:t>
      </w:r>
      <w:r w:rsidRPr="005A36BA">
        <w:rPr>
          <w:rFonts w:eastAsia="Times New Roman" w:cs="Times New Roman"/>
          <w:szCs w:val="24"/>
        </w:rPr>
        <w:t xml:space="preserve"> Iepirkuma Nolikumu, _____________________________ (</w:t>
      </w:r>
      <w:r w:rsidRPr="005A36BA">
        <w:rPr>
          <w:rFonts w:eastAsia="Times New Roman" w:cs="Times New Roman"/>
          <w:i/>
          <w:szCs w:val="24"/>
        </w:rPr>
        <w:t xml:space="preserve">pretendenta nosaukums) </w:t>
      </w:r>
      <w:r w:rsidRPr="005A36BA">
        <w:rPr>
          <w:rFonts w:eastAsia="Times New Roman" w:cs="Times New Roman"/>
          <w:szCs w:val="24"/>
        </w:rPr>
        <w:t>apstiprinām, ka piekrītam Iepirkuma Nolikumā un tā pielikumos noteiktajām prasībām (noteikumiem), un piedāvājam izpildīt līgumu par šādu pakalpojuma cenu:</w:t>
      </w:r>
    </w:p>
    <w:p w14:paraId="24069BD1" w14:textId="77777777" w:rsidR="005A36BA" w:rsidRPr="005A36BA" w:rsidRDefault="005A36BA" w:rsidP="005A36BA">
      <w:pPr>
        <w:ind w:right="-1"/>
        <w:rPr>
          <w:rFonts w:eastAsia="Times New Roman" w:cs="Times New Roman"/>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678"/>
        <w:gridCol w:w="1843"/>
      </w:tblGrid>
      <w:tr w:rsidR="005A36BA" w:rsidRPr="005129CF" w14:paraId="1837603C" w14:textId="77777777" w:rsidTr="005129CF">
        <w:tc>
          <w:tcPr>
            <w:tcW w:w="2972" w:type="dxa"/>
            <w:shd w:val="clear" w:color="auto" w:fill="auto"/>
            <w:vAlign w:val="center"/>
          </w:tcPr>
          <w:p w14:paraId="2C9472C0" w14:textId="77777777" w:rsidR="005A36BA" w:rsidRPr="005129CF" w:rsidRDefault="005A36BA" w:rsidP="005A36BA">
            <w:pPr>
              <w:suppressAutoHyphens/>
              <w:jc w:val="center"/>
              <w:rPr>
                <w:rFonts w:eastAsia="Times New Roman" w:cs="Times New Roman"/>
                <w:bCs/>
                <w:szCs w:val="24"/>
              </w:rPr>
            </w:pPr>
            <w:r w:rsidRPr="005129CF">
              <w:rPr>
                <w:rFonts w:eastAsia="Times New Roman" w:cs="Times New Roman"/>
                <w:bCs/>
                <w:szCs w:val="24"/>
              </w:rPr>
              <w:t>Pakalpojuma nosaukums</w:t>
            </w:r>
          </w:p>
          <w:p w14:paraId="5602F0B6" w14:textId="77777777" w:rsidR="005A36BA" w:rsidRPr="005129CF" w:rsidRDefault="005A36BA" w:rsidP="005A36BA">
            <w:pPr>
              <w:suppressAutoHyphens/>
              <w:jc w:val="center"/>
              <w:rPr>
                <w:rFonts w:eastAsia="Times New Roman" w:cs="Times New Roman"/>
                <w:bCs/>
                <w:szCs w:val="24"/>
              </w:rPr>
            </w:pPr>
          </w:p>
        </w:tc>
        <w:tc>
          <w:tcPr>
            <w:tcW w:w="4678" w:type="dxa"/>
            <w:shd w:val="clear" w:color="auto" w:fill="auto"/>
            <w:vAlign w:val="center"/>
          </w:tcPr>
          <w:p w14:paraId="49D96277" w14:textId="77777777" w:rsidR="005A36BA" w:rsidRPr="005129CF" w:rsidRDefault="000E4BF2" w:rsidP="005A36BA">
            <w:pPr>
              <w:suppressAutoHyphens/>
              <w:jc w:val="center"/>
              <w:rPr>
                <w:rFonts w:eastAsia="Times New Roman" w:cs="Times New Roman"/>
                <w:szCs w:val="24"/>
              </w:rPr>
            </w:pPr>
            <w:r w:rsidRPr="005129CF">
              <w:rPr>
                <w:rFonts w:eastAsia="Times New Roman" w:cs="Times New Roman"/>
                <w:szCs w:val="24"/>
              </w:rPr>
              <w:t>Vienība</w:t>
            </w:r>
          </w:p>
        </w:tc>
        <w:tc>
          <w:tcPr>
            <w:tcW w:w="1843" w:type="dxa"/>
            <w:shd w:val="clear" w:color="auto" w:fill="auto"/>
          </w:tcPr>
          <w:p w14:paraId="33A33BBC" w14:textId="77777777" w:rsidR="005A36BA" w:rsidRPr="005129CF" w:rsidRDefault="005A36BA" w:rsidP="005A36BA">
            <w:pPr>
              <w:suppressAutoHyphens/>
              <w:jc w:val="center"/>
              <w:rPr>
                <w:rFonts w:eastAsia="Times New Roman" w:cs="Times New Roman"/>
                <w:b/>
                <w:szCs w:val="24"/>
              </w:rPr>
            </w:pPr>
            <w:r w:rsidRPr="005129CF">
              <w:rPr>
                <w:rFonts w:eastAsia="Times New Roman" w:cs="Times New Roman"/>
                <w:b/>
                <w:szCs w:val="24"/>
              </w:rPr>
              <w:t>Cena *,**,</w:t>
            </w:r>
            <w:r w:rsidRPr="005129CF">
              <w:rPr>
                <w:rFonts w:eastAsia="Times New Roman" w:cs="Times New Roman"/>
                <w:szCs w:val="24"/>
              </w:rPr>
              <w:t xml:space="preserve"> EUR bez PVN</w:t>
            </w:r>
          </w:p>
        </w:tc>
      </w:tr>
      <w:tr w:rsidR="005A36BA" w:rsidRPr="005129CF" w14:paraId="7A514D52" w14:textId="77777777" w:rsidTr="005129CF">
        <w:tc>
          <w:tcPr>
            <w:tcW w:w="2972" w:type="dxa"/>
            <w:shd w:val="clear" w:color="auto" w:fill="auto"/>
            <w:vAlign w:val="center"/>
          </w:tcPr>
          <w:p w14:paraId="1F739579" w14:textId="0DFA4A3F" w:rsidR="005A36BA" w:rsidRPr="005129CF" w:rsidRDefault="00E01478" w:rsidP="00FD5829">
            <w:pPr>
              <w:jc w:val="center"/>
              <w:rPr>
                <w:rFonts w:eastAsia="Times New Roman" w:cs="Times New Roman"/>
                <w:szCs w:val="24"/>
              </w:rPr>
            </w:pPr>
            <w:r w:rsidRPr="005129CF">
              <w:rPr>
                <w:u w:val="single"/>
                <w:lang w:eastAsia="lv-LV"/>
              </w:rPr>
              <w:t>1.</w:t>
            </w:r>
            <w:r w:rsidR="00677BEE" w:rsidRPr="005129CF">
              <w:rPr>
                <w:u w:val="single"/>
                <w:lang w:eastAsia="lv-LV"/>
              </w:rPr>
              <w:t>iepirkum</w:t>
            </w:r>
            <w:r w:rsidR="00FD5829" w:rsidRPr="005129CF">
              <w:rPr>
                <w:u w:val="single"/>
                <w:lang w:eastAsia="lv-LV"/>
              </w:rPr>
              <w:t>a</w:t>
            </w:r>
            <w:r w:rsidR="00677BEE" w:rsidRPr="005129CF">
              <w:rPr>
                <w:u w:val="single"/>
                <w:lang w:eastAsia="lv-LV"/>
              </w:rPr>
              <w:t xml:space="preserve"> </w:t>
            </w:r>
            <w:r w:rsidRPr="005129CF">
              <w:rPr>
                <w:u w:val="single"/>
                <w:lang w:eastAsia="lv-LV"/>
              </w:rPr>
              <w:t>daļa</w:t>
            </w:r>
            <w:r w:rsidRPr="005129CF">
              <w:rPr>
                <w:lang w:eastAsia="lv-LV"/>
              </w:rPr>
              <w:t xml:space="preserve"> </w:t>
            </w:r>
            <w:r w:rsidR="008C3C39" w:rsidRPr="00844E5D">
              <w:rPr>
                <w:rFonts w:eastAsia="Times New Roman"/>
                <w:lang w:eastAsia="lv-LV"/>
              </w:rPr>
              <w:t>"</w:t>
            </w:r>
            <w:r w:rsidR="008C3C39" w:rsidRPr="00844E5D">
              <w:t>P</w:t>
            </w:r>
            <w:r w:rsidR="008C3C39" w:rsidRPr="003E0EA9">
              <w:rPr>
                <w:rFonts w:cs="Times New Roman"/>
                <w:szCs w:val="24"/>
              </w:rPr>
              <w:t>ieaugušo neformālās</w:t>
            </w:r>
            <w:r w:rsidR="008C3C39">
              <w:t xml:space="preserve"> </w:t>
            </w:r>
            <w:r w:rsidR="008C3C39" w:rsidRPr="00844E5D">
              <w:rPr>
                <w:iCs/>
                <w:kern w:val="28"/>
                <w:lang w:eastAsia="lv-LV"/>
              </w:rPr>
              <w:t>izglītības programm</w:t>
            </w:r>
            <w:r w:rsidR="008C3C39">
              <w:rPr>
                <w:iCs/>
                <w:kern w:val="28"/>
                <w:lang w:eastAsia="lv-LV"/>
              </w:rPr>
              <w:t xml:space="preserve">as </w:t>
            </w:r>
            <w:r w:rsidR="008C3C39" w:rsidRPr="00844E5D">
              <w:rPr>
                <w:rFonts w:eastAsia="Times New Roman"/>
                <w:lang w:eastAsia="lv-LV"/>
              </w:rPr>
              <w:t>"</w:t>
            </w:r>
            <w:r w:rsidR="008C3C39">
              <w:rPr>
                <w:color w:val="000000"/>
                <w:lang w:eastAsia="lv-LV"/>
              </w:rPr>
              <w:t>Koka rotaļlietu un apģērbu aksesuāru izgatavošana</w:t>
            </w:r>
            <w:r w:rsidR="008C3C39" w:rsidRPr="00844E5D">
              <w:rPr>
                <w:rFonts w:eastAsia="Times New Roman"/>
                <w:lang w:eastAsia="lv-LV"/>
              </w:rPr>
              <w:t>"</w:t>
            </w:r>
            <w:r w:rsidR="008C3C39" w:rsidRPr="00844E5D">
              <w:rPr>
                <w:iCs/>
                <w:kern w:val="28"/>
                <w:lang w:eastAsia="lv-LV"/>
              </w:rPr>
              <w:t xml:space="preserve"> īstenošana</w:t>
            </w:r>
            <w:r w:rsidR="008C3C39" w:rsidRPr="00844E5D">
              <w:rPr>
                <w:rFonts w:cs="Times New Roman"/>
                <w:szCs w:val="24"/>
              </w:rPr>
              <w:t xml:space="preserve"> </w:t>
            </w:r>
            <w:r w:rsidR="008C3C39" w:rsidRPr="00844E5D">
              <w:t xml:space="preserve">ieslodzītajiem </w:t>
            </w:r>
            <w:r w:rsidR="008C3C39" w:rsidRPr="00276D14">
              <w:rPr>
                <w:rFonts w:eastAsia="Calibri"/>
              </w:rPr>
              <w:t>Brasas cietumā</w:t>
            </w:r>
            <w:r w:rsidR="008C3C39" w:rsidRPr="00276D14">
              <w:t xml:space="preserve"> un </w:t>
            </w:r>
            <w:r w:rsidR="008C3C39" w:rsidRPr="00276D14">
              <w:rPr>
                <w:rFonts w:eastAsia="Calibri"/>
              </w:rPr>
              <w:t>Daugavgrīvas cietumā</w:t>
            </w:r>
            <w:r w:rsidR="008C3C39" w:rsidRPr="00844E5D">
              <w:rPr>
                <w:rFonts w:eastAsia="Times New Roman"/>
                <w:lang w:eastAsia="lv-LV"/>
              </w:rPr>
              <w:t>"</w:t>
            </w:r>
          </w:p>
        </w:tc>
        <w:tc>
          <w:tcPr>
            <w:tcW w:w="4678" w:type="dxa"/>
            <w:shd w:val="clear" w:color="auto" w:fill="auto"/>
            <w:vAlign w:val="center"/>
          </w:tcPr>
          <w:p w14:paraId="3039F4DC" w14:textId="77777777" w:rsidR="005A36BA" w:rsidRPr="005129CF" w:rsidRDefault="005A36BA" w:rsidP="009B70B1">
            <w:pPr>
              <w:suppressAutoHyphens/>
              <w:jc w:val="center"/>
              <w:rPr>
                <w:rFonts w:cs="Times New Roman"/>
                <w:szCs w:val="24"/>
              </w:rPr>
            </w:pPr>
            <w:r w:rsidRPr="005129CF">
              <w:rPr>
                <w:rFonts w:cs="Times New Roman"/>
                <w:szCs w:val="24"/>
              </w:rPr>
              <w:t>1 (vienai) apmācāmo grupai</w:t>
            </w:r>
          </w:p>
        </w:tc>
        <w:tc>
          <w:tcPr>
            <w:tcW w:w="1843" w:type="dxa"/>
            <w:shd w:val="clear" w:color="auto" w:fill="auto"/>
          </w:tcPr>
          <w:p w14:paraId="3A7374B6" w14:textId="77777777" w:rsidR="005A36BA" w:rsidRPr="005129CF" w:rsidRDefault="005A36BA" w:rsidP="005A36BA">
            <w:pPr>
              <w:suppressAutoHyphens/>
              <w:jc w:val="left"/>
              <w:rPr>
                <w:rFonts w:eastAsia="Times New Roman" w:cs="Times New Roman"/>
                <w:bCs/>
                <w:szCs w:val="24"/>
              </w:rPr>
            </w:pPr>
          </w:p>
        </w:tc>
      </w:tr>
      <w:tr w:rsidR="005A36BA" w:rsidRPr="005129CF" w14:paraId="5D653E94" w14:textId="77777777" w:rsidTr="005129CF">
        <w:tc>
          <w:tcPr>
            <w:tcW w:w="2972" w:type="dxa"/>
            <w:shd w:val="clear" w:color="auto" w:fill="auto"/>
            <w:vAlign w:val="center"/>
          </w:tcPr>
          <w:p w14:paraId="65CF7FA7" w14:textId="722B8BCD" w:rsidR="005A36BA" w:rsidRPr="005129CF" w:rsidRDefault="00E01478" w:rsidP="00A40575">
            <w:pPr>
              <w:jc w:val="center"/>
              <w:rPr>
                <w:rFonts w:eastAsia="Times New Roman" w:cs="Times New Roman"/>
                <w:szCs w:val="24"/>
              </w:rPr>
            </w:pPr>
            <w:r w:rsidRPr="005129CF">
              <w:rPr>
                <w:u w:val="single"/>
              </w:rPr>
              <w:t>2.</w:t>
            </w:r>
            <w:r w:rsidR="00FD5829" w:rsidRPr="005129CF">
              <w:rPr>
                <w:u w:val="single"/>
                <w:lang w:eastAsia="lv-LV"/>
              </w:rPr>
              <w:t xml:space="preserve">iepirkuma </w:t>
            </w:r>
            <w:r w:rsidRPr="005129CF">
              <w:rPr>
                <w:u w:val="single"/>
              </w:rPr>
              <w:t>daļa</w:t>
            </w:r>
            <w:r w:rsidRPr="005129CF">
              <w:rPr>
                <w:rFonts w:eastAsia="Times New Roman"/>
                <w:lang w:eastAsia="lv-LV"/>
              </w:rPr>
              <w:t xml:space="preserve"> </w:t>
            </w:r>
            <w:r w:rsidR="009F6886" w:rsidRPr="00844E5D">
              <w:rPr>
                <w:rFonts w:eastAsia="Times New Roman"/>
                <w:lang w:eastAsia="lv-LV"/>
              </w:rPr>
              <w:t>"</w:t>
            </w:r>
            <w:r w:rsidR="009F6886" w:rsidRPr="00844E5D">
              <w:t>P</w:t>
            </w:r>
            <w:r w:rsidR="009F6886" w:rsidRPr="003E0EA9">
              <w:rPr>
                <w:rFonts w:cs="Times New Roman"/>
                <w:szCs w:val="24"/>
              </w:rPr>
              <w:t>ieaugušo neformālās</w:t>
            </w:r>
            <w:r w:rsidR="009F6886">
              <w:t xml:space="preserve"> </w:t>
            </w:r>
            <w:r w:rsidR="009F6886" w:rsidRPr="00844E5D">
              <w:rPr>
                <w:iCs/>
                <w:kern w:val="28"/>
                <w:lang w:eastAsia="lv-LV"/>
              </w:rPr>
              <w:t>izglītības programm</w:t>
            </w:r>
            <w:r w:rsidR="009F6886">
              <w:rPr>
                <w:iCs/>
                <w:kern w:val="28"/>
                <w:lang w:eastAsia="lv-LV"/>
              </w:rPr>
              <w:t>as</w:t>
            </w:r>
            <w:r w:rsidR="009F6886" w:rsidRPr="00844E5D">
              <w:rPr>
                <w:iCs/>
                <w:kern w:val="28"/>
                <w:lang w:eastAsia="lv-LV"/>
              </w:rPr>
              <w:t xml:space="preserve"> </w:t>
            </w:r>
            <w:r w:rsidR="009F6886" w:rsidRPr="00844E5D">
              <w:rPr>
                <w:rFonts w:eastAsia="Times New Roman"/>
                <w:lang w:eastAsia="lv-LV"/>
              </w:rPr>
              <w:t>"</w:t>
            </w:r>
            <w:r w:rsidR="009F6886">
              <w:rPr>
                <w:color w:val="000000"/>
                <w:lang w:eastAsia="lv-LV"/>
              </w:rPr>
              <w:t>Stils un imidžs</w:t>
            </w:r>
            <w:r w:rsidR="009F6886" w:rsidRPr="00844E5D">
              <w:rPr>
                <w:rFonts w:eastAsia="Times New Roman"/>
                <w:lang w:eastAsia="lv-LV"/>
              </w:rPr>
              <w:t>"</w:t>
            </w:r>
            <w:r w:rsidR="009F6886" w:rsidRPr="00844E5D">
              <w:rPr>
                <w:iCs/>
                <w:kern w:val="28"/>
                <w:lang w:eastAsia="lv-LV"/>
              </w:rPr>
              <w:t xml:space="preserve"> īstenošana</w:t>
            </w:r>
            <w:r w:rsidR="009F6886" w:rsidRPr="00844E5D">
              <w:rPr>
                <w:rFonts w:cs="Times New Roman"/>
                <w:szCs w:val="24"/>
              </w:rPr>
              <w:t xml:space="preserve"> </w:t>
            </w:r>
            <w:r w:rsidR="009F6886" w:rsidRPr="00844E5D">
              <w:t>ieslodzītaj</w:t>
            </w:r>
            <w:r w:rsidR="009F6886">
              <w:t>ā</w:t>
            </w:r>
            <w:r w:rsidR="009F6886" w:rsidRPr="00844E5D">
              <w:t xml:space="preserve">m </w:t>
            </w:r>
            <w:r w:rsidR="009F6886" w:rsidRPr="00276D14">
              <w:t>Iļģuciema cietumā</w:t>
            </w:r>
            <w:r w:rsidR="009F6886" w:rsidRPr="00844E5D">
              <w:rPr>
                <w:rFonts w:eastAsia="Times New Roman"/>
                <w:lang w:eastAsia="lv-LV"/>
              </w:rPr>
              <w:t>"</w:t>
            </w:r>
          </w:p>
        </w:tc>
        <w:tc>
          <w:tcPr>
            <w:tcW w:w="4678" w:type="dxa"/>
            <w:shd w:val="clear" w:color="auto" w:fill="auto"/>
            <w:vAlign w:val="center"/>
          </w:tcPr>
          <w:p w14:paraId="646114E3" w14:textId="77777777" w:rsidR="005A36BA" w:rsidRPr="005129CF" w:rsidRDefault="005A36BA" w:rsidP="009B70B1">
            <w:pPr>
              <w:suppressAutoHyphens/>
              <w:jc w:val="center"/>
              <w:rPr>
                <w:rFonts w:cs="Times New Roman"/>
                <w:szCs w:val="24"/>
              </w:rPr>
            </w:pPr>
            <w:r w:rsidRPr="005129CF">
              <w:rPr>
                <w:rFonts w:cs="Times New Roman"/>
                <w:szCs w:val="24"/>
              </w:rPr>
              <w:t>1 (vienai) apmācāmo grupai</w:t>
            </w:r>
          </w:p>
        </w:tc>
        <w:tc>
          <w:tcPr>
            <w:tcW w:w="1843" w:type="dxa"/>
            <w:shd w:val="clear" w:color="auto" w:fill="auto"/>
          </w:tcPr>
          <w:p w14:paraId="7B6B45E4" w14:textId="77777777" w:rsidR="005A36BA" w:rsidRPr="005129CF" w:rsidRDefault="005A36BA" w:rsidP="005A36BA">
            <w:pPr>
              <w:suppressAutoHyphens/>
              <w:jc w:val="left"/>
              <w:rPr>
                <w:rFonts w:eastAsia="Times New Roman" w:cs="Times New Roman"/>
                <w:bCs/>
                <w:szCs w:val="24"/>
              </w:rPr>
            </w:pPr>
          </w:p>
        </w:tc>
      </w:tr>
      <w:tr w:rsidR="005A36BA" w:rsidRPr="005129CF" w14:paraId="3175C087" w14:textId="77777777" w:rsidTr="005129CF">
        <w:tc>
          <w:tcPr>
            <w:tcW w:w="2972" w:type="dxa"/>
            <w:shd w:val="clear" w:color="auto" w:fill="auto"/>
            <w:vAlign w:val="center"/>
          </w:tcPr>
          <w:p w14:paraId="711E8CD1" w14:textId="74C39A7C" w:rsidR="005A36BA" w:rsidRPr="005129CF" w:rsidRDefault="00CA42BA" w:rsidP="005A36BA">
            <w:pPr>
              <w:jc w:val="center"/>
              <w:rPr>
                <w:rFonts w:eastAsia="Times New Roman" w:cs="Times New Roman"/>
                <w:szCs w:val="24"/>
              </w:rPr>
            </w:pPr>
            <w:r w:rsidRPr="005129CF">
              <w:rPr>
                <w:u w:val="single"/>
              </w:rPr>
              <w:t>3.</w:t>
            </w:r>
            <w:r w:rsidR="00FD5829" w:rsidRPr="005129CF">
              <w:rPr>
                <w:u w:val="single"/>
                <w:lang w:eastAsia="lv-LV"/>
              </w:rPr>
              <w:t>iepirkuma</w:t>
            </w:r>
            <w:r w:rsidR="00FD5829" w:rsidRPr="005129CF">
              <w:rPr>
                <w:u w:val="single"/>
              </w:rPr>
              <w:t xml:space="preserve"> </w:t>
            </w:r>
            <w:r w:rsidRPr="005129CF">
              <w:rPr>
                <w:u w:val="single"/>
              </w:rPr>
              <w:t>daļa</w:t>
            </w:r>
            <w:r w:rsidRPr="005129CF">
              <w:rPr>
                <w:rFonts w:eastAsia="Times New Roman"/>
                <w:lang w:eastAsia="lv-LV"/>
              </w:rPr>
              <w:t xml:space="preserve"> </w:t>
            </w:r>
            <w:r w:rsidR="001B2D6A" w:rsidRPr="00844E5D">
              <w:rPr>
                <w:rFonts w:eastAsia="Times New Roman"/>
                <w:lang w:eastAsia="lv-LV"/>
              </w:rPr>
              <w:t>"</w:t>
            </w:r>
            <w:r w:rsidR="001B2D6A" w:rsidRPr="00844E5D">
              <w:t>P</w:t>
            </w:r>
            <w:r w:rsidR="001B2D6A" w:rsidRPr="003E0EA9">
              <w:rPr>
                <w:rFonts w:cs="Times New Roman"/>
                <w:szCs w:val="24"/>
              </w:rPr>
              <w:t>ieaugušo neformālās</w:t>
            </w:r>
            <w:r w:rsidR="001B2D6A">
              <w:t xml:space="preserve"> </w:t>
            </w:r>
            <w:r w:rsidR="001B2D6A" w:rsidRPr="00844E5D">
              <w:rPr>
                <w:iCs/>
                <w:kern w:val="28"/>
                <w:lang w:eastAsia="lv-LV"/>
              </w:rPr>
              <w:t>izglītības programm</w:t>
            </w:r>
            <w:r w:rsidR="001B2D6A">
              <w:rPr>
                <w:iCs/>
                <w:kern w:val="28"/>
                <w:lang w:eastAsia="lv-LV"/>
              </w:rPr>
              <w:t>as</w:t>
            </w:r>
            <w:r w:rsidR="001B2D6A" w:rsidRPr="00844E5D">
              <w:rPr>
                <w:iCs/>
                <w:kern w:val="28"/>
                <w:lang w:eastAsia="lv-LV"/>
              </w:rPr>
              <w:t xml:space="preserve"> </w:t>
            </w:r>
            <w:r w:rsidR="001B2D6A" w:rsidRPr="00844E5D">
              <w:rPr>
                <w:rFonts w:eastAsia="Times New Roman"/>
                <w:lang w:eastAsia="lv-LV"/>
              </w:rPr>
              <w:t>"</w:t>
            </w:r>
            <w:r w:rsidR="001B2D6A">
              <w:rPr>
                <w:color w:val="000000"/>
                <w:lang w:eastAsia="lv-LV"/>
              </w:rPr>
              <w:t>Kokgriešana</w:t>
            </w:r>
            <w:r w:rsidR="001B2D6A" w:rsidRPr="00844E5D">
              <w:rPr>
                <w:rFonts w:eastAsia="Times New Roman"/>
                <w:lang w:eastAsia="lv-LV"/>
              </w:rPr>
              <w:t>"</w:t>
            </w:r>
            <w:r w:rsidR="001B2D6A" w:rsidRPr="00844E5D">
              <w:rPr>
                <w:iCs/>
                <w:kern w:val="28"/>
                <w:lang w:eastAsia="lv-LV"/>
              </w:rPr>
              <w:t xml:space="preserve"> īstenošana</w:t>
            </w:r>
            <w:r w:rsidR="001B2D6A" w:rsidRPr="00844E5D">
              <w:rPr>
                <w:rFonts w:cs="Times New Roman"/>
                <w:szCs w:val="24"/>
              </w:rPr>
              <w:t xml:space="preserve"> </w:t>
            </w:r>
            <w:r w:rsidR="001B2D6A" w:rsidRPr="00844E5D">
              <w:t>ieslodzītaj</w:t>
            </w:r>
            <w:r w:rsidR="001B2D6A">
              <w:t>ie</w:t>
            </w:r>
            <w:r w:rsidR="001B2D6A" w:rsidRPr="00844E5D">
              <w:t xml:space="preserve">m </w:t>
            </w:r>
            <w:r w:rsidR="001B2D6A" w:rsidRPr="00EA060B">
              <w:rPr>
                <w:rFonts w:eastAsia="Calibri"/>
              </w:rPr>
              <w:t>Jelgavas cietumā un Liepājas cietumā</w:t>
            </w:r>
            <w:r w:rsidR="001B2D6A" w:rsidRPr="00844E5D">
              <w:rPr>
                <w:rFonts w:eastAsia="Times New Roman"/>
                <w:lang w:eastAsia="lv-LV"/>
              </w:rPr>
              <w:t>"</w:t>
            </w:r>
          </w:p>
        </w:tc>
        <w:tc>
          <w:tcPr>
            <w:tcW w:w="4678" w:type="dxa"/>
            <w:shd w:val="clear" w:color="auto" w:fill="auto"/>
            <w:vAlign w:val="center"/>
          </w:tcPr>
          <w:p w14:paraId="3C0D23F0" w14:textId="77777777" w:rsidR="005A36BA" w:rsidRPr="005129CF" w:rsidRDefault="005A36BA" w:rsidP="009B70B1">
            <w:pPr>
              <w:suppressAutoHyphens/>
              <w:jc w:val="center"/>
              <w:rPr>
                <w:rFonts w:cs="Times New Roman"/>
                <w:szCs w:val="24"/>
              </w:rPr>
            </w:pPr>
            <w:r w:rsidRPr="005129CF">
              <w:rPr>
                <w:rFonts w:cs="Times New Roman"/>
                <w:szCs w:val="24"/>
              </w:rPr>
              <w:t>1 (vienai) apmācāmo grupai</w:t>
            </w:r>
          </w:p>
        </w:tc>
        <w:tc>
          <w:tcPr>
            <w:tcW w:w="1843" w:type="dxa"/>
            <w:shd w:val="clear" w:color="auto" w:fill="auto"/>
          </w:tcPr>
          <w:p w14:paraId="5F288B52" w14:textId="77777777" w:rsidR="005A36BA" w:rsidRPr="005129CF" w:rsidRDefault="005A36BA" w:rsidP="005A36BA">
            <w:pPr>
              <w:suppressAutoHyphens/>
              <w:jc w:val="left"/>
              <w:rPr>
                <w:rFonts w:eastAsia="Times New Roman" w:cs="Times New Roman"/>
                <w:bCs/>
                <w:szCs w:val="24"/>
              </w:rPr>
            </w:pPr>
          </w:p>
        </w:tc>
      </w:tr>
      <w:tr w:rsidR="005A36BA" w:rsidRPr="005129CF" w14:paraId="2F1BC5AD" w14:textId="77777777" w:rsidTr="005129CF">
        <w:tc>
          <w:tcPr>
            <w:tcW w:w="2972" w:type="dxa"/>
            <w:shd w:val="clear" w:color="auto" w:fill="auto"/>
            <w:vAlign w:val="center"/>
          </w:tcPr>
          <w:p w14:paraId="6C9EB5B7" w14:textId="7A8706DA" w:rsidR="005A36BA" w:rsidRPr="005129CF" w:rsidRDefault="00CA42BA" w:rsidP="00E50397">
            <w:pPr>
              <w:jc w:val="center"/>
              <w:rPr>
                <w:rFonts w:eastAsia="Times New Roman" w:cs="Times New Roman"/>
                <w:szCs w:val="24"/>
              </w:rPr>
            </w:pPr>
            <w:r w:rsidRPr="005129CF">
              <w:rPr>
                <w:u w:val="single"/>
              </w:rPr>
              <w:t>4.</w:t>
            </w:r>
            <w:r w:rsidR="0017787F" w:rsidRPr="005129CF">
              <w:rPr>
                <w:u w:val="single"/>
                <w:lang w:eastAsia="lv-LV"/>
              </w:rPr>
              <w:t>iepirkuma</w:t>
            </w:r>
            <w:r w:rsidR="0017787F" w:rsidRPr="005129CF">
              <w:rPr>
                <w:u w:val="single"/>
              </w:rPr>
              <w:t xml:space="preserve"> </w:t>
            </w:r>
            <w:r w:rsidRPr="005129CF">
              <w:rPr>
                <w:u w:val="single"/>
              </w:rPr>
              <w:t>daļa</w:t>
            </w:r>
            <w:r w:rsidRPr="005129CF">
              <w:rPr>
                <w:rFonts w:eastAsia="Times New Roman"/>
                <w:lang w:eastAsia="lv-LV"/>
              </w:rPr>
              <w:t xml:space="preserve"> </w:t>
            </w:r>
            <w:r w:rsidR="0015223A" w:rsidRPr="00844E5D">
              <w:rPr>
                <w:rFonts w:eastAsia="Times New Roman"/>
                <w:lang w:eastAsia="lv-LV"/>
              </w:rPr>
              <w:t>"</w:t>
            </w:r>
            <w:r w:rsidR="0015223A" w:rsidRPr="00844E5D">
              <w:t>P</w:t>
            </w:r>
            <w:r w:rsidR="0015223A" w:rsidRPr="003E0EA9">
              <w:rPr>
                <w:rFonts w:cs="Times New Roman"/>
                <w:szCs w:val="24"/>
              </w:rPr>
              <w:t>ieaugušo neformālās</w:t>
            </w:r>
            <w:r w:rsidR="0015223A">
              <w:t xml:space="preserve"> </w:t>
            </w:r>
            <w:r w:rsidR="0015223A" w:rsidRPr="00844E5D">
              <w:rPr>
                <w:iCs/>
                <w:kern w:val="28"/>
                <w:lang w:eastAsia="lv-LV"/>
              </w:rPr>
              <w:t>izglītības programm</w:t>
            </w:r>
            <w:r w:rsidR="0015223A">
              <w:rPr>
                <w:iCs/>
                <w:kern w:val="28"/>
                <w:lang w:eastAsia="lv-LV"/>
              </w:rPr>
              <w:t xml:space="preserve">as </w:t>
            </w:r>
            <w:r w:rsidR="0015223A" w:rsidRPr="00844E5D">
              <w:rPr>
                <w:rFonts w:eastAsia="Times New Roman"/>
                <w:lang w:eastAsia="lv-LV"/>
              </w:rPr>
              <w:t>"</w:t>
            </w:r>
            <w:r w:rsidR="0015223A">
              <w:rPr>
                <w:color w:val="000000"/>
                <w:lang w:eastAsia="lv-LV"/>
              </w:rPr>
              <w:t>Daiļdārzniecība un ainavu plānošana</w:t>
            </w:r>
            <w:r w:rsidR="0015223A" w:rsidRPr="00844E5D">
              <w:rPr>
                <w:rFonts w:eastAsia="Times New Roman"/>
                <w:lang w:eastAsia="lv-LV"/>
              </w:rPr>
              <w:t>"</w:t>
            </w:r>
            <w:r w:rsidR="0015223A" w:rsidRPr="00844E5D">
              <w:rPr>
                <w:iCs/>
                <w:kern w:val="28"/>
                <w:lang w:eastAsia="lv-LV"/>
              </w:rPr>
              <w:t xml:space="preserve"> īstenošana</w:t>
            </w:r>
            <w:r w:rsidR="0015223A" w:rsidRPr="00844E5D">
              <w:rPr>
                <w:rFonts w:cs="Times New Roman"/>
                <w:szCs w:val="24"/>
              </w:rPr>
              <w:t xml:space="preserve"> </w:t>
            </w:r>
            <w:r w:rsidR="0015223A" w:rsidRPr="00844E5D">
              <w:t xml:space="preserve">ieslodzītajiem </w:t>
            </w:r>
            <w:r w:rsidR="0015223A" w:rsidRPr="008D278D">
              <w:t>Cēsu Audzināšanas iestādē nepilngadīgajiem, Valmieras cietumā, Olaines cietumā</w:t>
            </w:r>
            <w:r w:rsidR="0015223A" w:rsidRPr="008D278D">
              <w:rPr>
                <w:rFonts w:eastAsia="Times New Roman"/>
                <w:lang w:eastAsia="lv-LV"/>
              </w:rPr>
              <w:t xml:space="preserve"> un </w:t>
            </w:r>
            <w:r w:rsidR="0015223A" w:rsidRPr="008D278D">
              <w:rPr>
                <w:rFonts w:eastAsia="Calibri"/>
              </w:rPr>
              <w:t>Rīgas Centrālcietumā</w:t>
            </w:r>
            <w:r w:rsidR="0015223A" w:rsidRPr="00844E5D">
              <w:rPr>
                <w:rFonts w:eastAsia="Times New Roman"/>
                <w:lang w:eastAsia="lv-LV"/>
              </w:rPr>
              <w:t>"</w:t>
            </w:r>
          </w:p>
        </w:tc>
        <w:tc>
          <w:tcPr>
            <w:tcW w:w="4678" w:type="dxa"/>
            <w:shd w:val="clear" w:color="auto" w:fill="auto"/>
            <w:vAlign w:val="center"/>
          </w:tcPr>
          <w:p w14:paraId="1FAE1123" w14:textId="77777777" w:rsidR="005A36BA" w:rsidRPr="005129CF" w:rsidRDefault="005A36BA" w:rsidP="009B70B1">
            <w:pPr>
              <w:suppressAutoHyphens/>
              <w:jc w:val="center"/>
              <w:rPr>
                <w:rFonts w:cs="Times New Roman"/>
                <w:szCs w:val="24"/>
              </w:rPr>
            </w:pPr>
            <w:r w:rsidRPr="005129CF">
              <w:rPr>
                <w:rFonts w:cs="Times New Roman"/>
                <w:szCs w:val="24"/>
              </w:rPr>
              <w:t>1 (vienai) apmācāmo grupai</w:t>
            </w:r>
          </w:p>
        </w:tc>
        <w:tc>
          <w:tcPr>
            <w:tcW w:w="1843" w:type="dxa"/>
            <w:shd w:val="clear" w:color="auto" w:fill="auto"/>
          </w:tcPr>
          <w:p w14:paraId="73D435AB" w14:textId="77777777" w:rsidR="005A36BA" w:rsidRPr="005129CF" w:rsidRDefault="005A36BA" w:rsidP="005A36BA">
            <w:pPr>
              <w:suppressAutoHyphens/>
              <w:jc w:val="left"/>
              <w:rPr>
                <w:rFonts w:eastAsia="Times New Roman" w:cs="Times New Roman"/>
                <w:bCs/>
                <w:szCs w:val="24"/>
              </w:rPr>
            </w:pPr>
          </w:p>
        </w:tc>
      </w:tr>
      <w:tr w:rsidR="005A36BA" w:rsidRPr="005129CF" w14:paraId="151FDB9C" w14:textId="77777777" w:rsidTr="005129CF">
        <w:tc>
          <w:tcPr>
            <w:tcW w:w="2972" w:type="dxa"/>
            <w:shd w:val="clear" w:color="auto" w:fill="auto"/>
            <w:vAlign w:val="center"/>
          </w:tcPr>
          <w:p w14:paraId="653DB25F" w14:textId="29D43F2E" w:rsidR="005A36BA" w:rsidRPr="005129CF" w:rsidRDefault="00CA42BA" w:rsidP="009B75FE">
            <w:pPr>
              <w:jc w:val="center"/>
              <w:rPr>
                <w:rFonts w:eastAsia="Times New Roman" w:cs="Times New Roman"/>
                <w:szCs w:val="24"/>
              </w:rPr>
            </w:pPr>
            <w:r w:rsidRPr="005129CF">
              <w:rPr>
                <w:u w:val="single"/>
              </w:rPr>
              <w:lastRenderedPageBreak/>
              <w:t>5.</w:t>
            </w:r>
            <w:r w:rsidR="00C67DEB" w:rsidRPr="005129CF">
              <w:rPr>
                <w:u w:val="single"/>
                <w:lang w:eastAsia="lv-LV"/>
              </w:rPr>
              <w:t>iepirkuma</w:t>
            </w:r>
            <w:r w:rsidR="00C67DEB" w:rsidRPr="005129CF">
              <w:rPr>
                <w:u w:val="single"/>
              </w:rPr>
              <w:t xml:space="preserve"> </w:t>
            </w:r>
            <w:r w:rsidRPr="005129CF">
              <w:rPr>
                <w:u w:val="single"/>
              </w:rPr>
              <w:t>daļa</w:t>
            </w:r>
            <w:r w:rsidRPr="005129CF">
              <w:rPr>
                <w:rFonts w:eastAsia="Times New Roman"/>
                <w:lang w:eastAsia="lv-LV"/>
              </w:rPr>
              <w:t xml:space="preserve"> </w:t>
            </w:r>
            <w:r w:rsidR="0015223A" w:rsidRPr="00844E5D">
              <w:rPr>
                <w:rFonts w:eastAsia="Times New Roman"/>
                <w:lang w:eastAsia="lv-LV"/>
              </w:rPr>
              <w:t>"</w:t>
            </w:r>
            <w:r w:rsidR="0015223A" w:rsidRPr="00844E5D">
              <w:t>P</w:t>
            </w:r>
            <w:r w:rsidR="0015223A" w:rsidRPr="003E0EA9">
              <w:rPr>
                <w:rFonts w:cs="Times New Roman"/>
                <w:szCs w:val="24"/>
              </w:rPr>
              <w:t>ieaugušo neformālās</w:t>
            </w:r>
            <w:r w:rsidR="0015223A">
              <w:t xml:space="preserve"> </w:t>
            </w:r>
            <w:r w:rsidR="0015223A" w:rsidRPr="00844E5D">
              <w:rPr>
                <w:iCs/>
                <w:kern w:val="28"/>
                <w:lang w:eastAsia="lv-LV"/>
              </w:rPr>
              <w:t>izglītības programm</w:t>
            </w:r>
            <w:r w:rsidR="0015223A">
              <w:rPr>
                <w:iCs/>
                <w:kern w:val="28"/>
                <w:lang w:eastAsia="lv-LV"/>
              </w:rPr>
              <w:t>as</w:t>
            </w:r>
            <w:r w:rsidR="0015223A" w:rsidRPr="00844E5D">
              <w:rPr>
                <w:iCs/>
                <w:kern w:val="28"/>
                <w:lang w:eastAsia="lv-LV"/>
              </w:rPr>
              <w:t xml:space="preserve"> </w:t>
            </w:r>
            <w:r w:rsidR="0015223A" w:rsidRPr="00844E5D">
              <w:rPr>
                <w:rFonts w:eastAsia="Times New Roman"/>
                <w:lang w:eastAsia="lv-LV"/>
              </w:rPr>
              <w:t>"</w:t>
            </w:r>
            <w:r w:rsidR="0015223A">
              <w:rPr>
                <w:color w:val="000000"/>
                <w:lang w:eastAsia="lv-LV"/>
              </w:rPr>
              <w:t>Mēbeļu izgatavošanas tehnoloģija</w:t>
            </w:r>
            <w:r w:rsidR="0015223A" w:rsidRPr="00844E5D">
              <w:rPr>
                <w:rFonts w:eastAsia="Times New Roman"/>
                <w:lang w:eastAsia="lv-LV"/>
              </w:rPr>
              <w:t>"</w:t>
            </w:r>
            <w:r w:rsidR="0015223A" w:rsidRPr="00844E5D">
              <w:rPr>
                <w:iCs/>
                <w:kern w:val="28"/>
                <w:lang w:eastAsia="lv-LV"/>
              </w:rPr>
              <w:t xml:space="preserve"> īstenošana</w:t>
            </w:r>
            <w:r w:rsidR="0015223A" w:rsidRPr="00844E5D">
              <w:rPr>
                <w:rFonts w:cs="Times New Roman"/>
                <w:szCs w:val="24"/>
              </w:rPr>
              <w:t xml:space="preserve"> </w:t>
            </w:r>
            <w:r w:rsidR="0015223A" w:rsidRPr="00844E5D">
              <w:t xml:space="preserve">ieslodzītajiem </w:t>
            </w:r>
            <w:r w:rsidR="0015223A" w:rsidRPr="008D278D">
              <w:t>Jēkabpils cietumā</w:t>
            </w:r>
            <w:r w:rsidR="0015223A">
              <w:rPr>
                <w:rFonts w:eastAsia="Times New Roman"/>
                <w:lang w:eastAsia="lv-LV"/>
              </w:rPr>
              <w:t>"</w:t>
            </w:r>
          </w:p>
        </w:tc>
        <w:tc>
          <w:tcPr>
            <w:tcW w:w="4678" w:type="dxa"/>
            <w:shd w:val="clear" w:color="auto" w:fill="auto"/>
            <w:vAlign w:val="center"/>
          </w:tcPr>
          <w:p w14:paraId="0AF0CCA4" w14:textId="77777777" w:rsidR="005A36BA" w:rsidRPr="005129CF" w:rsidRDefault="005A36BA" w:rsidP="009B70B1">
            <w:pPr>
              <w:suppressAutoHyphens/>
              <w:jc w:val="center"/>
              <w:rPr>
                <w:rFonts w:cs="Times New Roman"/>
                <w:szCs w:val="24"/>
              </w:rPr>
            </w:pPr>
            <w:r w:rsidRPr="005129CF">
              <w:rPr>
                <w:rFonts w:cs="Times New Roman"/>
                <w:szCs w:val="24"/>
              </w:rPr>
              <w:t>1 (vienai) apmācāmo grupai</w:t>
            </w:r>
          </w:p>
        </w:tc>
        <w:tc>
          <w:tcPr>
            <w:tcW w:w="1843" w:type="dxa"/>
            <w:shd w:val="clear" w:color="auto" w:fill="auto"/>
          </w:tcPr>
          <w:p w14:paraId="52E77928" w14:textId="77777777" w:rsidR="005A36BA" w:rsidRPr="005129CF" w:rsidRDefault="005A36BA" w:rsidP="005A36BA">
            <w:pPr>
              <w:suppressAutoHyphens/>
              <w:jc w:val="left"/>
              <w:rPr>
                <w:rFonts w:eastAsia="Times New Roman" w:cs="Times New Roman"/>
                <w:bCs/>
                <w:szCs w:val="24"/>
              </w:rPr>
            </w:pPr>
          </w:p>
        </w:tc>
      </w:tr>
      <w:tr w:rsidR="001B5795" w:rsidRPr="005129CF" w14:paraId="4EDF07ED" w14:textId="77777777" w:rsidTr="005129CF">
        <w:tc>
          <w:tcPr>
            <w:tcW w:w="2972" w:type="dxa"/>
            <w:shd w:val="clear" w:color="auto" w:fill="auto"/>
            <w:vAlign w:val="center"/>
          </w:tcPr>
          <w:p w14:paraId="651E9431" w14:textId="7DF843A8" w:rsidR="001B5795" w:rsidRPr="005129CF" w:rsidRDefault="001B5795" w:rsidP="001B5795">
            <w:pPr>
              <w:jc w:val="center"/>
              <w:rPr>
                <w:u w:val="single"/>
              </w:rPr>
            </w:pPr>
            <w:r w:rsidRPr="005129CF">
              <w:rPr>
                <w:u w:val="single"/>
              </w:rPr>
              <w:t>6.</w:t>
            </w:r>
            <w:r w:rsidRPr="005129CF">
              <w:rPr>
                <w:u w:val="single"/>
                <w:lang w:eastAsia="lv-LV"/>
              </w:rPr>
              <w:t>iepirkuma</w:t>
            </w:r>
            <w:r w:rsidRPr="005129CF">
              <w:rPr>
                <w:u w:val="single"/>
              </w:rPr>
              <w:t xml:space="preserve"> daļa</w:t>
            </w:r>
            <w:r w:rsidRPr="005129CF">
              <w:rPr>
                <w:rFonts w:eastAsia="Times New Roman"/>
                <w:lang w:eastAsia="lv-LV"/>
              </w:rPr>
              <w:t xml:space="preserve"> </w:t>
            </w:r>
            <w:r w:rsidR="0015223A" w:rsidRPr="00844E5D">
              <w:rPr>
                <w:rFonts w:eastAsia="Times New Roman"/>
                <w:lang w:eastAsia="lv-LV"/>
              </w:rPr>
              <w:t>"</w:t>
            </w:r>
            <w:r w:rsidR="0015223A" w:rsidRPr="00844E5D">
              <w:t>P</w:t>
            </w:r>
            <w:r w:rsidR="0015223A" w:rsidRPr="003E0EA9">
              <w:rPr>
                <w:rFonts w:cs="Times New Roman"/>
                <w:szCs w:val="24"/>
              </w:rPr>
              <w:t>ieaugušo neformālās</w:t>
            </w:r>
            <w:r w:rsidR="0015223A">
              <w:t xml:space="preserve"> </w:t>
            </w:r>
            <w:r w:rsidR="0015223A" w:rsidRPr="00844E5D">
              <w:rPr>
                <w:iCs/>
                <w:kern w:val="28"/>
                <w:lang w:eastAsia="lv-LV"/>
              </w:rPr>
              <w:t>izglītības programm</w:t>
            </w:r>
            <w:r w:rsidR="0015223A">
              <w:rPr>
                <w:iCs/>
                <w:kern w:val="28"/>
                <w:lang w:eastAsia="lv-LV"/>
              </w:rPr>
              <w:t xml:space="preserve">as </w:t>
            </w:r>
            <w:r w:rsidR="0015223A" w:rsidRPr="00844E5D">
              <w:rPr>
                <w:rFonts w:eastAsia="Times New Roman"/>
                <w:lang w:eastAsia="lv-LV"/>
              </w:rPr>
              <w:t>"</w:t>
            </w:r>
            <w:r w:rsidR="0015223A" w:rsidRPr="00CF3E7A">
              <w:rPr>
                <w:color w:val="000000"/>
                <w:lang w:eastAsia="lv-LV"/>
              </w:rPr>
              <w:t>Pašgatavotas dāvanas</w:t>
            </w:r>
            <w:r w:rsidR="0015223A" w:rsidRPr="00844E5D">
              <w:rPr>
                <w:rFonts w:eastAsia="Times New Roman"/>
                <w:lang w:eastAsia="lv-LV"/>
              </w:rPr>
              <w:t>"</w:t>
            </w:r>
            <w:r w:rsidR="0015223A" w:rsidRPr="00844E5D">
              <w:rPr>
                <w:iCs/>
                <w:kern w:val="28"/>
                <w:lang w:eastAsia="lv-LV"/>
              </w:rPr>
              <w:t xml:space="preserve"> īstenošana</w:t>
            </w:r>
            <w:r w:rsidR="0015223A" w:rsidRPr="00844E5D">
              <w:rPr>
                <w:rFonts w:cs="Times New Roman"/>
                <w:szCs w:val="24"/>
              </w:rPr>
              <w:t xml:space="preserve"> </w:t>
            </w:r>
            <w:r w:rsidR="0015223A" w:rsidRPr="00844E5D">
              <w:t>ieslodzītajiem</w:t>
            </w:r>
            <w:r w:rsidR="0015223A">
              <w:t xml:space="preserve"> </w:t>
            </w:r>
            <w:r w:rsidR="0015223A" w:rsidRPr="008D278D">
              <w:rPr>
                <w:rFonts w:eastAsia="Calibri"/>
              </w:rPr>
              <w:t>Rīgas Centrālcietumā</w:t>
            </w:r>
            <w:r w:rsidR="0015223A">
              <w:t xml:space="preserve">, Brasas </w:t>
            </w:r>
            <w:r w:rsidR="0015223A" w:rsidRPr="008D278D">
              <w:t>cietumā</w:t>
            </w:r>
            <w:r w:rsidR="0015223A">
              <w:t xml:space="preserve">, </w:t>
            </w:r>
            <w:r w:rsidR="0015223A" w:rsidRPr="00276D14">
              <w:t>Iļģuciema</w:t>
            </w:r>
            <w:r w:rsidR="0015223A">
              <w:t xml:space="preserve"> </w:t>
            </w:r>
            <w:r w:rsidR="0015223A" w:rsidRPr="008D278D">
              <w:t>cietumā</w:t>
            </w:r>
            <w:r w:rsidR="0015223A">
              <w:t>, Jelgavas</w:t>
            </w:r>
            <w:r w:rsidR="0015223A" w:rsidRPr="00410F91">
              <w:t xml:space="preserve"> </w:t>
            </w:r>
            <w:r w:rsidR="0015223A" w:rsidRPr="008D278D">
              <w:t>cietumā</w:t>
            </w:r>
            <w:r w:rsidR="0015223A">
              <w:t xml:space="preserve">, Jēkabpils </w:t>
            </w:r>
            <w:r w:rsidR="0015223A" w:rsidRPr="008D278D">
              <w:t>cietumā</w:t>
            </w:r>
            <w:r w:rsidR="0015223A">
              <w:t>, Daugavgrīvas</w:t>
            </w:r>
            <w:r w:rsidR="0015223A" w:rsidRPr="00410F91">
              <w:t xml:space="preserve"> </w:t>
            </w:r>
            <w:r w:rsidR="0015223A" w:rsidRPr="008D278D">
              <w:t>cietumā</w:t>
            </w:r>
            <w:r w:rsidR="0015223A">
              <w:t xml:space="preserve">, Liepājas </w:t>
            </w:r>
            <w:r w:rsidR="0015223A" w:rsidRPr="008D278D">
              <w:t>cietumā</w:t>
            </w:r>
            <w:r w:rsidR="0015223A">
              <w:t xml:space="preserve">, Valmieras </w:t>
            </w:r>
            <w:r w:rsidR="0015223A" w:rsidRPr="008D278D">
              <w:t>cietumā</w:t>
            </w:r>
            <w:r w:rsidR="0015223A">
              <w:t xml:space="preserve">, Olaines cietumā  un </w:t>
            </w:r>
            <w:r w:rsidR="0015223A" w:rsidRPr="008D278D">
              <w:t>Cēsu Audzināšanas iestādē nepilngadīgajiem</w:t>
            </w:r>
            <w:r w:rsidR="0015223A" w:rsidRPr="00844E5D">
              <w:rPr>
                <w:rFonts w:eastAsia="Times New Roman"/>
                <w:lang w:eastAsia="lv-LV"/>
              </w:rPr>
              <w:t>"</w:t>
            </w:r>
          </w:p>
        </w:tc>
        <w:tc>
          <w:tcPr>
            <w:tcW w:w="4678" w:type="dxa"/>
            <w:shd w:val="clear" w:color="auto" w:fill="auto"/>
            <w:vAlign w:val="center"/>
          </w:tcPr>
          <w:p w14:paraId="6127FCFB" w14:textId="7EE8C9CA" w:rsidR="001B5795" w:rsidRPr="005129CF" w:rsidRDefault="001B5795" w:rsidP="001B5795">
            <w:pPr>
              <w:suppressAutoHyphens/>
              <w:jc w:val="center"/>
              <w:rPr>
                <w:rFonts w:cs="Times New Roman"/>
                <w:szCs w:val="24"/>
              </w:rPr>
            </w:pPr>
            <w:r w:rsidRPr="005129CF">
              <w:rPr>
                <w:rFonts w:cs="Times New Roman"/>
                <w:szCs w:val="24"/>
              </w:rPr>
              <w:t>1 (vienai) apmācāmo grupai</w:t>
            </w:r>
          </w:p>
        </w:tc>
        <w:tc>
          <w:tcPr>
            <w:tcW w:w="1843" w:type="dxa"/>
            <w:shd w:val="clear" w:color="auto" w:fill="auto"/>
          </w:tcPr>
          <w:p w14:paraId="56211993" w14:textId="77777777" w:rsidR="001B5795" w:rsidRPr="005129CF" w:rsidRDefault="001B5795" w:rsidP="001B5795">
            <w:pPr>
              <w:suppressAutoHyphens/>
              <w:jc w:val="left"/>
              <w:rPr>
                <w:rFonts w:eastAsia="Times New Roman" w:cs="Times New Roman"/>
                <w:bCs/>
                <w:szCs w:val="24"/>
              </w:rPr>
            </w:pPr>
          </w:p>
        </w:tc>
      </w:tr>
    </w:tbl>
    <w:p w14:paraId="51AF02AB" w14:textId="77777777" w:rsidR="005D6D6B" w:rsidRPr="005A36BA" w:rsidRDefault="005D6D6B" w:rsidP="005A36BA">
      <w:pPr>
        <w:ind w:right="-1"/>
        <w:rPr>
          <w:rFonts w:eastAsia="Times New Roman" w:cs="Times New Roman"/>
          <w:szCs w:val="24"/>
        </w:rPr>
      </w:pPr>
    </w:p>
    <w:p w14:paraId="48204851" w14:textId="5278104B" w:rsidR="00220234" w:rsidRPr="00B63BA9" w:rsidRDefault="005A36BA" w:rsidP="00220234">
      <w:pPr>
        <w:ind w:right="-1"/>
        <w:rPr>
          <w:rFonts w:eastAsia="Times New Roman" w:cs="Times New Roman"/>
          <w:szCs w:val="24"/>
        </w:rPr>
      </w:pPr>
      <w:r w:rsidRPr="00B63BA9">
        <w:rPr>
          <w:rFonts w:eastAsia="Times New Roman" w:cs="Times New Roman"/>
          <w:szCs w:val="24"/>
        </w:rPr>
        <w:t>*</w:t>
      </w:r>
      <w:r w:rsidR="00220234" w:rsidRPr="00B63BA9">
        <w:t xml:space="preserve"> Finanšu piedāvājumā norādītajā </w:t>
      </w:r>
      <w:r w:rsidR="00220234" w:rsidRPr="00B63BA9">
        <w:rPr>
          <w:u w:val="single"/>
        </w:rPr>
        <w:t>cenā</w:t>
      </w:r>
      <w:r w:rsidR="00220234" w:rsidRPr="00B63BA9">
        <w:t xml:space="preserve"> jāietver visi nodokļi (</w:t>
      </w:r>
      <w:r w:rsidR="00220234" w:rsidRPr="00B63BA9">
        <w:rPr>
          <w:u w:val="single"/>
        </w:rPr>
        <w:t>izņemot PVN</w:t>
      </w:r>
      <w:r w:rsidR="00220234" w:rsidRPr="00B63BA9">
        <w:t xml:space="preserve">) un nodevas, tai skaitā fiziskām personām izmaksājamā atlīdzība, kas ietver iedzīvotāju ienākuma nodokli, darba devēja valsts sociālās apdrošināšanas obligātās iemaksas un darba ņēmēja valsts sociālās apdrošināšanas obligātās iemaksas, kā arī visas ar līguma izpildi saistītās izmaksas un </w:t>
      </w:r>
      <w:r w:rsidR="00220234" w:rsidRPr="00B63BA9">
        <w:rPr>
          <w:bCs/>
        </w:rPr>
        <w:t xml:space="preserve">ar Pakalpojuma sniegšanu saistītie izdevumi (aprēķinot cenu, jāņem vērā visi nolikuma 3.pielikumā </w:t>
      </w:r>
      <w:r w:rsidR="00220234" w:rsidRPr="00B63BA9">
        <w:rPr>
          <w:rFonts w:eastAsia="Times New Roman"/>
          <w:lang w:eastAsia="lv-LV"/>
        </w:rPr>
        <w:t>"</w:t>
      </w:r>
      <w:r w:rsidR="00220234" w:rsidRPr="00B63BA9">
        <w:rPr>
          <w:bCs/>
        </w:rPr>
        <w:t>Tehniskā specifikācija</w:t>
      </w:r>
      <w:r w:rsidR="00220234" w:rsidRPr="00B63BA9">
        <w:rPr>
          <w:rFonts w:eastAsia="Times New Roman"/>
          <w:lang w:eastAsia="lv-LV"/>
        </w:rPr>
        <w:t>"</w:t>
      </w:r>
      <w:r w:rsidR="00220234" w:rsidRPr="00B63BA9">
        <w:rPr>
          <w:bCs/>
        </w:rPr>
        <w:t xml:space="preserve"> paredzētie uzdevumi, arī izmaksas apdrošināšanai pret </w:t>
      </w:r>
      <w:r w:rsidR="00812E7C">
        <w:rPr>
          <w:bCs/>
        </w:rPr>
        <w:t xml:space="preserve">iespējamiem </w:t>
      </w:r>
      <w:r w:rsidR="00220234" w:rsidRPr="00B63BA9">
        <w:rPr>
          <w:bCs/>
        </w:rPr>
        <w:t xml:space="preserve">nelaimes gadījumiem, kā arī visas praktisko nodarbību izmaksas: nepieciešamie materiāli, </w:t>
      </w:r>
      <w:r w:rsidR="004B3654" w:rsidRPr="0091259A">
        <w:rPr>
          <w:rFonts w:eastAsia="Times New Roman" w:cs="Times New Roman"/>
          <w:szCs w:val="24"/>
          <w:lang w:eastAsia="lv-LV"/>
        </w:rPr>
        <w:t>piemēram, dāvanu iesaiņošanas</w:t>
      </w:r>
      <w:r w:rsidR="004B3654">
        <w:rPr>
          <w:rFonts w:eastAsia="Times New Roman" w:cs="Times New Roman"/>
          <w:szCs w:val="24"/>
          <w:lang w:eastAsia="lv-LV"/>
        </w:rPr>
        <w:t>,</w:t>
      </w:r>
      <w:r w:rsidR="004B3654" w:rsidRPr="0091259A">
        <w:rPr>
          <w:rFonts w:eastAsia="Times New Roman" w:cs="Times New Roman"/>
          <w:szCs w:val="24"/>
          <w:lang w:eastAsia="lv-LV"/>
        </w:rPr>
        <w:t xml:space="preserve"> </w:t>
      </w:r>
      <w:r w:rsidR="004B3654">
        <w:rPr>
          <w:color w:val="000000"/>
          <w:lang w:eastAsia="lv-LV"/>
        </w:rPr>
        <w:t>koka rotaļlietu</w:t>
      </w:r>
      <w:r w:rsidR="004B3654" w:rsidRPr="0091259A">
        <w:rPr>
          <w:rFonts w:eastAsia="Times New Roman" w:cs="Times New Roman"/>
          <w:szCs w:val="24"/>
          <w:lang w:eastAsia="lv-LV"/>
        </w:rPr>
        <w:t xml:space="preserve"> </w:t>
      </w:r>
      <w:r w:rsidR="004B3654">
        <w:rPr>
          <w:rFonts w:eastAsia="Times New Roman" w:cs="Times New Roman"/>
          <w:szCs w:val="24"/>
          <w:lang w:eastAsia="lv-LV"/>
        </w:rPr>
        <w:t>izgatavošana</w:t>
      </w:r>
      <w:r w:rsidR="004B3654" w:rsidRPr="0091259A">
        <w:rPr>
          <w:rFonts w:eastAsia="Times New Roman" w:cs="Times New Roman"/>
          <w:szCs w:val="24"/>
          <w:lang w:eastAsia="lv-LV"/>
        </w:rPr>
        <w:t xml:space="preserve"> materiāli</w:t>
      </w:r>
      <w:r w:rsidR="004B3654">
        <w:rPr>
          <w:rFonts w:eastAsia="Times New Roman" w:cs="Times New Roman"/>
          <w:szCs w:val="24"/>
          <w:lang w:eastAsia="lv-LV"/>
        </w:rPr>
        <w:t xml:space="preserve">, </w:t>
      </w:r>
      <w:r w:rsidR="004B3654" w:rsidRPr="0091259A">
        <w:rPr>
          <w:rFonts w:eastAsia="Times New Roman" w:cs="Times New Roman"/>
          <w:szCs w:val="24"/>
          <w:lang w:eastAsia="lv-LV"/>
        </w:rPr>
        <w:t>u.c.</w:t>
      </w:r>
      <w:r w:rsidR="004B3654">
        <w:rPr>
          <w:rFonts w:eastAsia="Times New Roman" w:cs="Times New Roman"/>
          <w:szCs w:val="24"/>
          <w:lang w:eastAsia="lv-LV"/>
        </w:rPr>
        <w:t xml:space="preserve"> materiāli, resursi un līdzekļi mācību programmas pilnvērtīgai un kvalitatīvai īstenošanai,</w:t>
      </w:r>
      <w:r w:rsidR="004B3654" w:rsidRPr="00B63BA9">
        <w:rPr>
          <w:bCs/>
        </w:rPr>
        <w:t xml:space="preserve"> </w:t>
      </w:r>
      <w:r w:rsidR="00220234" w:rsidRPr="00B63BA9">
        <w:rPr>
          <w:bCs/>
        </w:rPr>
        <w:t>instrumenti, speclīdzekļi, spectērpi u.c.), t.sk., administratīvās izmaksas (piemēram, transporta izdevumi, visa veida sakaru izmaksas u.c.). Papildu izmaksas līguma darbības laikā netiks apmaksātas.</w:t>
      </w:r>
    </w:p>
    <w:p w14:paraId="0BFB7DCC" w14:textId="77777777" w:rsidR="00220234" w:rsidRPr="00B63BA9" w:rsidRDefault="00220234" w:rsidP="005A36BA">
      <w:pPr>
        <w:ind w:right="-1"/>
        <w:rPr>
          <w:rFonts w:eastAsia="Times New Roman" w:cs="Times New Roman"/>
          <w:szCs w:val="24"/>
        </w:rPr>
      </w:pPr>
    </w:p>
    <w:p w14:paraId="3619B136" w14:textId="0BEAF66C" w:rsidR="005A36BA" w:rsidRPr="005A36BA" w:rsidRDefault="005A36BA" w:rsidP="005A36BA">
      <w:pPr>
        <w:ind w:right="-1"/>
        <w:rPr>
          <w:rFonts w:eastAsia="Times New Roman" w:cs="Times New Roman"/>
          <w:szCs w:val="24"/>
        </w:rPr>
      </w:pPr>
      <w:r w:rsidRPr="00B63BA9">
        <w:rPr>
          <w:rFonts w:eastAsia="Times New Roman" w:cs="Times New Roman"/>
          <w:szCs w:val="24"/>
        </w:rPr>
        <w:t>**</w:t>
      </w:r>
      <w:r w:rsidRPr="00B63BA9">
        <w:rPr>
          <w:rFonts w:eastAsia="Calibri" w:cs="Times New Roman"/>
          <w:szCs w:val="24"/>
          <w:lang w:eastAsia="lv-LV"/>
        </w:rPr>
        <w:t xml:space="preserve"> Ja Pakalpojumu sniedz fiziskā persona, tad </w:t>
      </w:r>
      <w:r w:rsidR="00745BCD" w:rsidRPr="00B63BA9">
        <w:t xml:space="preserve">finanšu piedāvājumā norādītajā </w:t>
      </w:r>
      <w:r w:rsidR="00745BCD" w:rsidRPr="00B63BA9">
        <w:rPr>
          <w:u w:val="single"/>
        </w:rPr>
        <w:t>cenā</w:t>
      </w:r>
      <w:r w:rsidR="00745BCD" w:rsidRPr="00B63BA9">
        <w:t xml:space="preserve"> jāietver iedzīvotāju ienākuma nodokli, valsts sociālās apdrošināšanas obligātās iemaksas </w:t>
      </w:r>
      <w:r w:rsidR="00745BCD" w:rsidRPr="00B63BA9">
        <w:rPr>
          <w:rFonts w:eastAsia="Calibri" w:cs="Times New Roman"/>
          <w:szCs w:val="24"/>
          <w:lang w:eastAsia="lv-LV"/>
        </w:rPr>
        <w:t xml:space="preserve">un </w:t>
      </w:r>
      <w:r w:rsidRPr="00B63BA9">
        <w:rPr>
          <w:rFonts w:eastAsia="Calibri" w:cs="Times New Roman"/>
          <w:szCs w:val="24"/>
          <w:lang w:eastAsia="lv-LV"/>
        </w:rPr>
        <w:t>Latvijas Republikas normatīvajos aktos noteikto nodokļu un citu obligātu maksājumu pārskaitīšanu valsts budžetā nodrošina fiziskā persona atbilstoši normatīvo aktu prasībām.</w:t>
      </w:r>
    </w:p>
    <w:p w14:paraId="12B02B5B" w14:textId="77777777" w:rsidR="005A36BA" w:rsidRPr="005A36BA" w:rsidRDefault="005A36BA" w:rsidP="005A36BA">
      <w:pPr>
        <w:ind w:right="-1"/>
        <w:rPr>
          <w:rFonts w:eastAsia="Times New Roman" w:cs="Times New Roman"/>
          <w:szCs w:val="24"/>
        </w:rPr>
      </w:pPr>
    </w:p>
    <w:p w14:paraId="0B7BF829" w14:textId="77777777" w:rsidR="005A36BA" w:rsidRPr="005A36BA" w:rsidRDefault="005A36BA" w:rsidP="005A36BA">
      <w:pPr>
        <w:ind w:right="-1"/>
        <w:rPr>
          <w:rFonts w:eastAsia="Times New Roman" w:cs="Times New Roman"/>
          <w:szCs w:val="24"/>
        </w:rPr>
      </w:pPr>
    </w:p>
    <w:p w14:paraId="2DEBF5EB"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 xml:space="preserve">Pretendents:_____________________________________________ </w:t>
      </w:r>
    </w:p>
    <w:p w14:paraId="5045F49D"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 xml:space="preserve">(paraksttiesīgās personas vārds, uzvārds, ieņemamais amats, paraksts) </w:t>
      </w:r>
    </w:p>
    <w:p w14:paraId="26C60660"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Datums:</w:t>
      </w:r>
    </w:p>
    <w:p w14:paraId="15EF5477" w14:textId="77777777" w:rsidR="005A36BA" w:rsidRPr="005A36BA" w:rsidRDefault="005A36BA" w:rsidP="005A36BA">
      <w:pPr>
        <w:ind w:right="-1"/>
        <w:rPr>
          <w:rFonts w:eastAsia="Times New Roman" w:cs="Times New Roman"/>
          <w:szCs w:val="24"/>
        </w:rPr>
      </w:pPr>
    </w:p>
    <w:p w14:paraId="19880691" w14:textId="77777777" w:rsidR="005A36BA" w:rsidRPr="005A36BA" w:rsidRDefault="005A36BA" w:rsidP="005A36BA">
      <w:pPr>
        <w:spacing w:after="160" w:line="259" w:lineRule="auto"/>
        <w:jc w:val="left"/>
        <w:rPr>
          <w:rFonts w:eastAsia="Times New Roman" w:cs="Times New Roman"/>
          <w:i/>
          <w:szCs w:val="24"/>
          <w:lang w:eastAsia="lv-LV"/>
        </w:rPr>
      </w:pPr>
      <w:r w:rsidRPr="005A36BA">
        <w:rPr>
          <w:rFonts w:eastAsia="Times New Roman" w:cs="Times New Roman"/>
          <w:i/>
          <w:szCs w:val="24"/>
          <w:lang w:eastAsia="lv-LV"/>
        </w:rPr>
        <w:br w:type="page"/>
      </w:r>
    </w:p>
    <w:p w14:paraId="12709809" w14:textId="77777777" w:rsidR="005A36BA" w:rsidRPr="005A36BA" w:rsidRDefault="005A36BA" w:rsidP="005A36BA">
      <w:pPr>
        <w:widowControl w:val="0"/>
        <w:tabs>
          <w:tab w:val="left" w:pos="426"/>
        </w:tabs>
        <w:autoSpaceDE w:val="0"/>
        <w:autoSpaceDN w:val="0"/>
        <w:adjustRightInd w:val="0"/>
        <w:ind w:left="-142" w:right="-241"/>
        <w:rPr>
          <w:rFonts w:eastAsia="Calibri" w:cs="Times New Roman"/>
          <w:b/>
          <w:szCs w:val="24"/>
        </w:rPr>
      </w:pPr>
    </w:p>
    <w:p w14:paraId="04853CF5" w14:textId="77389985" w:rsidR="005A36BA" w:rsidRPr="005A36BA" w:rsidRDefault="00D411CC" w:rsidP="00C34F90">
      <w:pPr>
        <w:pStyle w:val="Style3"/>
        <w:rPr>
          <w:rFonts w:eastAsia="Times New Roman"/>
          <w:lang w:eastAsia="lv-LV"/>
        </w:rPr>
      </w:pPr>
      <w:bookmarkStart w:id="184" w:name="_Toc510708009"/>
      <w:r>
        <w:rPr>
          <w:rFonts w:eastAsia="Times New Roman"/>
          <w:lang w:eastAsia="lv-LV"/>
        </w:rPr>
        <w:t>6</w:t>
      </w:r>
      <w:r w:rsidR="005A36BA" w:rsidRPr="005A36BA">
        <w:rPr>
          <w:rFonts w:eastAsia="Times New Roman"/>
          <w:lang w:eastAsia="lv-LV"/>
        </w:rPr>
        <w:t>.pielikums</w:t>
      </w:r>
      <w:bookmarkEnd w:id="184"/>
    </w:p>
    <w:p w14:paraId="17BECF81" w14:textId="77777777" w:rsidR="00E23896" w:rsidRDefault="005A36BA" w:rsidP="00E23896">
      <w:pPr>
        <w:jc w:val="right"/>
        <w:rPr>
          <w:rFonts w:cs="Times New Roman"/>
          <w:szCs w:val="24"/>
        </w:rPr>
      </w:pPr>
      <w:r w:rsidRPr="005A36BA">
        <w:rPr>
          <w:rFonts w:eastAsia="Times New Roman" w:cs="Times New Roman"/>
          <w:szCs w:val="24"/>
          <w:lang w:eastAsia="lv-LV"/>
        </w:rPr>
        <w:t>Iepirkuma "</w:t>
      </w:r>
      <w:r w:rsidR="00E23896" w:rsidRPr="003E0EA9">
        <w:rPr>
          <w:rFonts w:cs="Times New Roman"/>
          <w:szCs w:val="24"/>
        </w:rPr>
        <w:t xml:space="preserve">Pieaugušo neformālās izglītības </w:t>
      </w:r>
    </w:p>
    <w:p w14:paraId="7F1E8535" w14:textId="7ED04A49" w:rsidR="00371BCF" w:rsidRDefault="00E23896" w:rsidP="00E23896">
      <w:pPr>
        <w:jc w:val="right"/>
        <w:rPr>
          <w:rFonts w:eastAsia="Times New Roman" w:cs="Times New Roman"/>
          <w:szCs w:val="24"/>
          <w:lang w:eastAsia="lv-LV"/>
        </w:rPr>
      </w:pPr>
      <w:r w:rsidRPr="003E0EA9">
        <w:rPr>
          <w:rFonts w:cs="Times New Roman"/>
          <w:szCs w:val="24"/>
        </w:rPr>
        <w:t>programmu īstenošana ieslodzījuma vietās</w:t>
      </w:r>
      <w:r w:rsidR="005A36BA" w:rsidRPr="005A36BA">
        <w:rPr>
          <w:rFonts w:eastAsia="Times New Roman" w:cs="Times New Roman"/>
          <w:szCs w:val="24"/>
          <w:lang w:eastAsia="lv-LV"/>
        </w:rPr>
        <w:t xml:space="preserve">" </w:t>
      </w:r>
    </w:p>
    <w:p w14:paraId="50E9363E"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1DD2C942" w14:textId="183CED79" w:rsidR="005A36BA" w:rsidRPr="005A36BA" w:rsidRDefault="005A36BA" w:rsidP="005A36BA">
      <w:pPr>
        <w:jc w:val="right"/>
        <w:rPr>
          <w:rFonts w:cs="Times New Roman"/>
          <w:szCs w:val="24"/>
        </w:rPr>
      </w:pPr>
      <w:r w:rsidRPr="005A36BA">
        <w:rPr>
          <w:rFonts w:eastAsia="Times New Roman" w:cs="Times New Roman"/>
          <w:szCs w:val="24"/>
          <w:lang w:eastAsia="lv-LV"/>
        </w:rPr>
        <w:t>Nr. IeVP </w:t>
      </w:r>
      <w:r w:rsidR="00AD7834" w:rsidRPr="00792D20">
        <w:rPr>
          <w:lang w:eastAsia="lv-LV"/>
        </w:rPr>
        <w:t>201</w:t>
      </w:r>
      <w:r w:rsidR="00AD7834">
        <w:rPr>
          <w:lang w:eastAsia="lv-LV"/>
        </w:rPr>
        <w:t>8</w:t>
      </w:r>
      <w:r w:rsidR="00AD7834" w:rsidRPr="00792D20">
        <w:rPr>
          <w:lang w:eastAsia="lv-LV"/>
        </w:rPr>
        <w:t>/</w:t>
      </w:r>
      <w:r w:rsidR="002B6B2A">
        <w:rPr>
          <w:rFonts w:eastAsia="Times New Roman" w:cs="Times New Roman"/>
          <w:szCs w:val="24"/>
          <w:lang w:eastAsia="lv-LV"/>
        </w:rPr>
        <w:t>32</w:t>
      </w:r>
      <w:r w:rsidR="008430E3">
        <w:rPr>
          <w:rFonts w:eastAsia="Times New Roman"/>
          <w:lang w:eastAsia="lv-LV"/>
        </w:rPr>
        <w:t>/</w:t>
      </w:r>
      <w:r w:rsidRPr="005A36BA">
        <w:rPr>
          <w:rFonts w:eastAsia="Times New Roman" w:cs="Times New Roman"/>
          <w:szCs w:val="24"/>
          <w:lang w:eastAsia="lv-LV"/>
        </w:rPr>
        <w:t xml:space="preserve">ESF) </w:t>
      </w:r>
    </w:p>
    <w:p w14:paraId="3A7FAF8F" w14:textId="0D16ABDA" w:rsidR="005A36BA" w:rsidRDefault="005A36BA" w:rsidP="005A36BA">
      <w:pPr>
        <w:jc w:val="left"/>
        <w:rPr>
          <w:rFonts w:eastAsia="Times New Roman" w:cs="Times New Roman"/>
          <w:szCs w:val="24"/>
          <w:lang w:eastAsia="lv-LV"/>
        </w:rPr>
      </w:pPr>
    </w:p>
    <w:p w14:paraId="39CB7A86" w14:textId="77777777" w:rsidR="00707A3B" w:rsidRPr="005A36BA" w:rsidRDefault="00707A3B" w:rsidP="005A36BA">
      <w:pPr>
        <w:jc w:val="left"/>
        <w:rPr>
          <w:rFonts w:eastAsia="Times New Roman" w:cs="Times New Roman"/>
          <w:szCs w:val="24"/>
          <w:lang w:eastAsia="lv-LV"/>
        </w:rPr>
      </w:pPr>
    </w:p>
    <w:p w14:paraId="4F7EDED5" w14:textId="49C107D8" w:rsidR="005A36BA" w:rsidRPr="005A36BA" w:rsidRDefault="005A36BA" w:rsidP="005A36BA">
      <w:pPr>
        <w:tabs>
          <w:tab w:val="left" w:pos="5387"/>
        </w:tabs>
        <w:spacing w:after="160" w:line="259" w:lineRule="auto"/>
        <w:ind w:right="43"/>
        <w:jc w:val="center"/>
        <w:rPr>
          <w:rFonts w:eastAsia="Calibri" w:cs="Times New Roman"/>
          <w:b/>
          <w:color w:val="000000"/>
          <w:szCs w:val="24"/>
        </w:rPr>
      </w:pPr>
      <w:r w:rsidRPr="005A36BA">
        <w:rPr>
          <w:rFonts w:eastAsia="Times New Roman" w:cs="Times New Roman"/>
          <w:szCs w:val="24"/>
          <w:lang w:eastAsia="lv-LV"/>
        </w:rPr>
        <w:t xml:space="preserve"> </w:t>
      </w:r>
      <w:r w:rsidRPr="005A36BA">
        <w:rPr>
          <w:rFonts w:eastAsia="Calibri" w:cs="Times New Roman"/>
          <w:b/>
          <w:color w:val="000000"/>
          <w:szCs w:val="24"/>
        </w:rPr>
        <w:t>LĪGUMS Nr.</w:t>
      </w:r>
      <w:r w:rsidR="00B05A4C" w:rsidRPr="00B05A4C">
        <w:rPr>
          <w:b/>
          <w:lang w:eastAsia="lv-LV"/>
        </w:rPr>
        <w:t xml:space="preserve"> </w:t>
      </w:r>
      <w:r w:rsidR="00B05A4C" w:rsidRPr="001050D3">
        <w:rPr>
          <w:b/>
          <w:lang w:eastAsia="lv-LV"/>
        </w:rPr>
        <w:t>1/22/2018/_____</w:t>
      </w:r>
      <w:r w:rsidRPr="005A36BA">
        <w:rPr>
          <w:rFonts w:eastAsia="Calibri" w:cs="Times New Roman"/>
          <w:b/>
          <w:color w:val="000000"/>
          <w:szCs w:val="24"/>
        </w:rPr>
        <w:t xml:space="preserve"> (projekts)</w:t>
      </w:r>
    </w:p>
    <w:p w14:paraId="63FF0041" w14:textId="755E1FBB" w:rsidR="00E34249" w:rsidRDefault="00BD303F" w:rsidP="00E34249">
      <w:pPr>
        <w:jc w:val="center"/>
        <w:rPr>
          <w:rFonts w:cs="Times New Roman"/>
          <w:szCs w:val="24"/>
        </w:rPr>
      </w:pPr>
      <w:r w:rsidRPr="00844E5D">
        <w:rPr>
          <w:rFonts w:eastAsia="Times New Roman"/>
          <w:lang w:eastAsia="lv-LV"/>
        </w:rPr>
        <w:t>"</w:t>
      </w:r>
      <w:r w:rsidR="00E34249" w:rsidRPr="003E0EA9">
        <w:rPr>
          <w:rFonts w:cs="Times New Roman"/>
          <w:szCs w:val="24"/>
        </w:rPr>
        <w:t>Pieaugušo neformālās izglītības</w:t>
      </w:r>
    </w:p>
    <w:p w14:paraId="51378212" w14:textId="3471704B" w:rsidR="005A36BA" w:rsidRPr="005A36BA" w:rsidRDefault="00E34249" w:rsidP="00E34249">
      <w:pPr>
        <w:jc w:val="center"/>
        <w:rPr>
          <w:rFonts w:eastAsiaTheme="majorEastAsia"/>
          <w:lang w:eastAsia="lv-LV"/>
        </w:rPr>
      </w:pPr>
      <w:r w:rsidRPr="003E0EA9">
        <w:rPr>
          <w:rFonts w:cs="Times New Roman"/>
          <w:szCs w:val="24"/>
        </w:rPr>
        <w:t>programmu īstenošana ieslodzījuma vietās</w:t>
      </w:r>
      <w:r w:rsidR="0047532A">
        <w:rPr>
          <w:rFonts w:eastAsia="Times New Roman"/>
          <w:lang w:eastAsia="lv-LV"/>
        </w:rPr>
        <w:t>"</w:t>
      </w:r>
    </w:p>
    <w:p w14:paraId="5985CD92" w14:textId="77777777" w:rsidR="005A36BA" w:rsidRPr="005A36BA" w:rsidRDefault="005A36BA" w:rsidP="00567D23">
      <w:pPr>
        <w:rPr>
          <w:rFonts w:eastAsia="Calibri"/>
          <w:color w:val="000000"/>
        </w:rPr>
      </w:pPr>
    </w:p>
    <w:p w14:paraId="7D2C3C7E" w14:textId="6FE3AB9A" w:rsidR="005A36BA" w:rsidRPr="005A36BA" w:rsidRDefault="005A36BA" w:rsidP="00567D23">
      <w:pPr>
        <w:rPr>
          <w:rFonts w:eastAsia="Calibri"/>
          <w:color w:val="000000"/>
        </w:rPr>
      </w:pPr>
      <w:r w:rsidRPr="005A36BA">
        <w:rPr>
          <w:rFonts w:eastAsia="Calibri"/>
          <w:color w:val="000000"/>
        </w:rPr>
        <w:t>Rīgā</w:t>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00990F4C" w:rsidRPr="005A36BA">
        <w:rPr>
          <w:rFonts w:eastAsia="Calibri"/>
          <w:color w:val="000000"/>
        </w:rPr>
        <w:t>201</w:t>
      </w:r>
      <w:r w:rsidR="00990F4C">
        <w:rPr>
          <w:rFonts w:eastAsia="Calibri"/>
          <w:color w:val="000000"/>
        </w:rPr>
        <w:t>8</w:t>
      </w:r>
      <w:r w:rsidRPr="005A36BA">
        <w:rPr>
          <w:rFonts w:eastAsia="Calibri"/>
          <w:color w:val="000000"/>
        </w:rPr>
        <w:t>.gada ____. ____________</w:t>
      </w:r>
    </w:p>
    <w:p w14:paraId="2519A18A" w14:textId="7EE7C490" w:rsidR="005A36BA" w:rsidRDefault="005A36BA" w:rsidP="00567D23">
      <w:pPr>
        <w:rPr>
          <w:rFonts w:eastAsia="Calibri"/>
          <w:color w:val="000000"/>
        </w:rPr>
      </w:pPr>
    </w:p>
    <w:p w14:paraId="1C6CC7D8" w14:textId="77777777" w:rsidR="00707A3B" w:rsidRPr="005A36BA" w:rsidRDefault="00707A3B" w:rsidP="00567D23">
      <w:pPr>
        <w:rPr>
          <w:rFonts w:eastAsia="Calibri"/>
          <w:color w:val="000000"/>
        </w:rPr>
      </w:pPr>
    </w:p>
    <w:p w14:paraId="6356F709" w14:textId="77777777" w:rsidR="005A36BA" w:rsidRPr="005A36BA" w:rsidRDefault="005A36BA" w:rsidP="00567D23">
      <w:pPr>
        <w:ind w:firstLine="720"/>
        <w:rPr>
          <w:rFonts w:eastAsia="Calibri"/>
          <w:color w:val="000000"/>
          <w:spacing w:val="3"/>
        </w:rPr>
      </w:pPr>
      <w:r w:rsidRPr="005A36BA">
        <w:rPr>
          <w:rFonts w:eastAsia="Calibri"/>
          <w:b/>
          <w:color w:val="000000"/>
          <w:spacing w:val="3"/>
        </w:rPr>
        <w:t>Ieslodzījuma vietu pārvalde</w:t>
      </w:r>
      <w:r w:rsidRPr="005A36BA">
        <w:rPr>
          <w:rFonts w:eastAsia="Calibri"/>
          <w:color w:val="000000"/>
          <w:spacing w:val="3"/>
        </w:rPr>
        <w:t xml:space="preserve">, reģistrācijas Nr.90000027165, juridiskā adrese: Stabu iela 89, Rīga, LV-1009, tās priekšnieces Ilonas Spures personā, kura rīkojas uz Ministru kabineta 2005.gada 1.novembra noteikumu Nr.827 </w:t>
      </w:r>
      <w:r w:rsidRPr="005A36BA">
        <w:rPr>
          <w:rFonts w:eastAsia="Times New Roman"/>
          <w:lang w:eastAsia="lv-LV"/>
        </w:rPr>
        <w:t>"</w:t>
      </w:r>
      <w:r w:rsidRPr="005A36BA">
        <w:rPr>
          <w:rFonts w:eastAsia="Calibri"/>
          <w:color w:val="000000"/>
          <w:spacing w:val="3"/>
        </w:rPr>
        <w:t>Ieslodzījuma vietu pārvaldes nolikums</w:t>
      </w:r>
      <w:r w:rsidRPr="005A36BA">
        <w:rPr>
          <w:rFonts w:eastAsia="Times New Roman"/>
          <w:lang w:eastAsia="lv-LV"/>
        </w:rPr>
        <w:t>"</w:t>
      </w:r>
      <w:r w:rsidRPr="005A36BA">
        <w:rPr>
          <w:rFonts w:eastAsia="Calibri"/>
          <w:color w:val="000000"/>
          <w:spacing w:val="3"/>
        </w:rPr>
        <w:t xml:space="preserve"> pamata, turpmāk – </w:t>
      </w:r>
      <w:r w:rsidRPr="005A36BA">
        <w:rPr>
          <w:rFonts w:eastAsia="Calibri"/>
          <w:color w:val="000000"/>
        </w:rPr>
        <w:t>Pasūtītājs</w:t>
      </w:r>
      <w:r w:rsidRPr="005A36BA">
        <w:rPr>
          <w:rFonts w:eastAsia="Calibri"/>
          <w:color w:val="000000"/>
          <w:spacing w:val="3"/>
        </w:rPr>
        <w:t xml:space="preserve">, no vienas puses, un </w:t>
      </w:r>
    </w:p>
    <w:p w14:paraId="1A4FEE30" w14:textId="1D0E7625" w:rsidR="005A36BA" w:rsidRPr="005A36BA" w:rsidRDefault="005A36BA" w:rsidP="00567D23">
      <w:pPr>
        <w:ind w:firstLine="720"/>
        <w:rPr>
          <w:rFonts w:eastAsia="Calibri"/>
          <w:color w:val="000000"/>
          <w:spacing w:val="3"/>
        </w:rPr>
      </w:pPr>
      <w:r w:rsidRPr="005A36BA">
        <w:rPr>
          <w:rFonts w:eastAsia="Calibri"/>
          <w:b/>
          <w:color w:val="000000"/>
          <w:spacing w:val="3"/>
        </w:rPr>
        <w:t>______</w:t>
      </w:r>
      <w:r w:rsidRPr="005A36BA">
        <w:rPr>
          <w:rFonts w:eastAsia="Calibri"/>
          <w:color w:val="000000"/>
          <w:spacing w:val="3"/>
        </w:rPr>
        <w:t>, reģistrācijas Nr.</w:t>
      </w:r>
      <w:r w:rsidRPr="005A36BA">
        <w:rPr>
          <w:rFonts w:eastAsia="Calibri"/>
          <w:color w:val="000000"/>
        </w:rPr>
        <w:t xml:space="preserve"> ____</w:t>
      </w:r>
      <w:r w:rsidRPr="005A36BA">
        <w:rPr>
          <w:rFonts w:eastAsia="Calibri"/>
          <w:color w:val="000000"/>
          <w:spacing w:val="3"/>
        </w:rPr>
        <w:t xml:space="preserve">, juridiskā adrese____, tās ____ personā, kurš rīkojas, pamatojoties uz ___, turpmāk – </w:t>
      </w:r>
      <w:r w:rsidRPr="005A36BA">
        <w:rPr>
          <w:rFonts w:eastAsia="Calibri"/>
          <w:color w:val="000000"/>
        </w:rPr>
        <w:t>Izpildītājs</w:t>
      </w:r>
      <w:r w:rsidRPr="005A36BA">
        <w:rPr>
          <w:rFonts w:eastAsia="Calibri"/>
          <w:color w:val="000000"/>
          <w:spacing w:val="3"/>
        </w:rPr>
        <w:t>, no otras puses, abi kopā saukti Puses, bet katrs atsevišķi – Puse, pamatojoties uz iepirkuma</w:t>
      </w:r>
      <w:r w:rsidRPr="005A36BA">
        <w:rPr>
          <w:rFonts w:eastAsia="Calibri"/>
          <w:color w:val="000000"/>
        </w:rPr>
        <w:t xml:space="preserve"> </w:t>
      </w:r>
      <w:r w:rsidRPr="005A36BA">
        <w:rPr>
          <w:rFonts w:eastAsia="Times New Roman"/>
          <w:lang w:eastAsia="lv-LV"/>
        </w:rPr>
        <w:t>"</w:t>
      </w:r>
      <w:r w:rsidR="00DF62DC" w:rsidRPr="003E0EA9">
        <w:rPr>
          <w:rFonts w:cs="Times New Roman"/>
          <w:szCs w:val="24"/>
        </w:rPr>
        <w:t>Pieaugušo neformālās izglītības programmu īstenošana ieslodzījuma vietās</w:t>
      </w:r>
      <w:r w:rsidRPr="005A36BA">
        <w:rPr>
          <w:rFonts w:eastAsia="Times New Roman"/>
          <w:lang w:eastAsia="lv-LV"/>
        </w:rPr>
        <w:t>"</w:t>
      </w:r>
      <w:r w:rsidRPr="005A36BA">
        <w:rPr>
          <w:rFonts w:eastAsia="Calibri"/>
          <w:color w:val="000000"/>
          <w:spacing w:val="3"/>
        </w:rPr>
        <w:t>, iepirkuma identifikācijas Nr.</w:t>
      </w:r>
      <w:r w:rsidRPr="005A36BA">
        <w:rPr>
          <w:rFonts w:eastAsia="Calibri"/>
          <w:color w:val="000000"/>
        </w:rPr>
        <w:t> IeVP </w:t>
      </w:r>
      <w:r w:rsidR="00990F4C" w:rsidRPr="00792D20">
        <w:rPr>
          <w:lang w:eastAsia="lv-LV"/>
        </w:rPr>
        <w:t>201</w:t>
      </w:r>
      <w:r w:rsidR="00990F4C">
        <w:rPr>
          <w:lang w:eastAsia="lv-LV"/>
        </w:rPr>
        <w:t>8</w:t>
      </w:r>
      <w:r w:rsidR="00990F4C" w:rsidRPr="00792D20">
        <w:rPr>
          <w:lang w:eastAsia="lv-LV"/>
        </w:rPr>
        <w:t>/</w:t>
      </w:r>
      <w:r w:rsidR="002B6B2A">
        <w:rPr>
          <w:rFonts w:eastAsia="Times New Roman" w:cs="Times New Roman"/>
          <w:szCs w:val="24"/>
          <w:lang w:eastAsia="lv-LV"/>
        </w:rPr>
        <w:t>32</w:t>
      </w:r>
      <w:r w:rsidR="008430E3">
        <w:rPr>
          <w:rFonts w:eastAsia="Times New Roman"/>
          <w:lang w:eastAsia="lv-LV"/>
        </w:rPr>
        <w:t>/</w:t>
      </w:r>
      <w:r w:rsidRPr="005A36BA">
        <w:rPr>
          <w:rFonts w:eastAsia="Calibri"/>
          <w:color w:val="000000"/>
        </w:rPr>
        <w:t>ESF</w:t>
      </w:r>
      <w:r w:rsidRPr="005A36BA">
        <w:rPr>
          <w:rFonts w:eastAsia="Calibri"/>
          <w:color w:val="000000"/>
          <w:spacing w:val="-2"/>
        </w:rPr>
        <w:t xml:space="preserve"> (</w:t>
      </w:r>
      <w:r w:rsidRPr="005A36BA">
        <w:rPr>
          <w:rFonts w:eastAsia="Calibri"/>
          <w:color w:val="000000"/>
          <w:spacing w:val="3"/>
        </w:rPr>
        <w:t>turpmāk – Iepirkums)</w:t>
      </w:r>
      <w:r w:rsidRPr="005A36BA">
        <w:rPr>
          <w:rFonts w:eastAsia="Calibri"/>
          <w:color w:val="000000"/>
          <w:spacing w:val="-2"/>
        </w:rPr>
        <w:t xml:space="preserve"> rezultātiem par ____. </w:t>
      </w:r>
      <w:r w:rsidR="0045360A">
        <w:rPr>
          <w:rFonts w:eastAsia="Calibri"/>
          <w:color w:val="000000"/>
          <w:spacing w:val="-2"/>
        </w:rPr>
        <w:t>I</w:t>
      </w:r>
      <w:r w:rsidR="0045360A" w:rsidRPr="005A36BA">
        <w:rPr>
          <w:rFonts w:eastAsia="Calibri"/>
          <w:color w:val="000000"/>
          <w:spacing w:val="-2"/>
        </w:rPr>
        <w:t xml:space="preserve">epirkuma </w:t>
      </w:r>
      <w:r w:rsidRPr="005A36BA">
        <w:rPr>
          <w:rFonts w:eastAsia="Calibri"/>
          <w:color w:val="000000"/>
          <w:spacing w:val="-2"/>
        </w:rPr>
        <w:t>daļu ''__________''</w:t>
      </w:r>
      <w:r w:rsidR="0097353F">
        <w:rPr>
          <w:rFonts w:eastAsia="Calibri"/>
          <w:color w:val="000000"/>
          <w:spacing w:val="-2"/>
        </w:rPr>
        <w:t xml:space="preserve"> </w:t>
      </w:r>
      <w:r w:rsidR="00A87A63">
        <w:rPr>
          <w:i/>
          <w:spacing w:val="-2"/>
        </w:rPr>
        <w:t>[atkarībā no Iepirkuma rezultātiem]</w:t>
      </w:r>
      <w:r w:rsidRPr="005A36BA">
        <w:rPr>
          <w:rFonts w:eastAsia="Calibri"/>
          <w:color w:val="000000"/>
          <w:spacing w:val="3"/>
        </w:rPr>
        <w:t>,</w:t>
      </w:r>
      <w:r w:rsidR="0045360A">
        <w:rPr>
          <w:rFonts w:eastAsia="Calibri"/>
          <w:color w:val="000000"/>
          <w:spacing w:val="3"/>
        </w:rPr>
        <w:t xml:space="preserve"> </w:t>
      </w:r>
      <w:r w:rsidR="0045360A" w:rsidRPr="00497234">
        <w:rPr>
          <w:spacing w:val="-2"/>
        </w:rPr>
        <w:t>Eiropas Sociālā fonda projekt</w:t>
      </w:r>
      <w:r w:rsidR="0097353F">
        <w:rPr>
          <w:spacing w:val="-2"/>
        </w:rPr>
        <w:t xml:space="preserve">a Nr.9.1.2.0/16/I/001 </w:t>
      </w:r>
      <w:r w:rsidR="00E7205A" w:rsidRPr="00844E5D">
        <w:rPr>
          <w:rFonts w:eastAsia="Times New Roman"/>
          <w:lang w:eastAsia="lv-LV"/>
        </w:rPr>
        <w:t>"</w:t>
      </w:r>
      <w:r w:rsidR="0045360A" w:rsidRPr="00497234">
        <w:rPr>
          <w:spacing w:val="-2"/>
        </w:rPr>
        <w:t>Bijušo ieslodzīto integrācija sabiedrībā un darba tirgū</w:t>
      </w:r>
      <w:r w:rsidR="00E7205A" w:rsidRPr="00844E5D">
        <w:rPr>
          <w:rFonts w:eastAsia="Times New Roman"/>
          <w:lang w:eastAsia="lv-LV"/>
        </w:rPr>
        <w:t>"</w:t>
      </w:r>
      <w:r w:rsidR="0097353F">
        <w:rPr>
          <w:rFonts w:eastAsia="Times New Roman"/>
          <w:lang w:eastAsia="lv-LV"/>
        </w:rPr>
        <w:t xml:space="preserve"> ietvaros,</w:t>
      </w:r>
      <w:r w:rsidR="0045360A" w:rsidRPr="00497234">
        <w:rPr>
          <w:spacing w:val="-2"/>
        </w:rPr>
        <w:t xml:space="preserve"> </w:t>
      </w:r>
      <w:r w:rsidRPr="005A36BA">
        <w:rPr>
          <w:rFonts w:eastAsia="Calibri"/>
          <w:color w:val="000000"/>
          <w:spacing w:val="3"/>
        </w:rPr>
        <w:t>bez viltus, maldības vai spaidiem, ievērojot Pušu brīvu gribu, noslēdz šādu līgumu (turpmāk – Līgums):</w:t>
      </w:r>
    </w:p>
    <w:p w14:paraId="077159B8" w14:textId="77777777" w:rsidR="005A36BA" w:rsidRPr="005A36BA" w:rsidRDefault="005A36BA" w:rsidP="00567D23">
      <w:pPr>
        <w:rPr>
          <w:rFonts w:eastAsia="Calibri"/>
          <w:color w:val="000000"/>
          <w:spacing w:val="3"/>
        </w:rPr>
      </w:pPr>
    </w:p>
    <w:p w14:paraId="228B96C0" w14:textId="77777777" w:rsidR="005A36BA" w:rsidRDefault="005A36BA" w:rsidP="008A6CA7">
      <w:pPr>
        <w:pStyle w:val="ListParagraph"/>
        <w:numPr>
          <w:ilvl w:val="0"/>
          <w:numId w:val="30"/>
        </w:numPr>
        <w:jc w:val="center"/>
        <w:rPr>
          <w:rFonts w:eastAsia="Calibri"/>
          <w:b/>
          <w:color w:val="000000"/>
        </w:rPr>
      </w:pPr>
      <w:r w:rsidRPr="008A6CA7">
        <w:rPr>
          <w:rFonts w:eastAsia="Calibri"/>
          <w:b/>
          <w:color w:val="000000"/>
        </w:rPr>
        <w:t>Līguma priekšmets un darbības termiņš</w:t>
      </w:r>
    </w:p>
    <w:p w14:paraId="60231259" w14:textId="77777777" w:rsidR="00213BA1" w:rsidRPr="00213BA1" w:rsidRDefault="00213BA1" w:rsidP="00213BA1">
      <w:pPr>
        <w:jc w:val="center"/>
        <w:rPr>
          <w:rFonts w:eastAsia="Calibri"/>
          <w:b/>
          <w:color w:val="000000"/>
        </w:rPr>
      </w:pPr>
    </w:p>
    <w:p w14:paraId="3C83CEED" w14:textId="29D5D4D7" w:rsidR="005A36BA" w:rsidRDefault="005A36BA" w:rsidP="007E005A">
      <w:pPr>
        <w:pStyle w:val="ListParagraph"/>
        <w:numPr>
          <w:ilvl w:val="1"/>
          <w:numId w:val="30"/>
        </w:numPr>
        <w:tabs>
          <w:tab w:val="left" w:pos="1134"/>
        </w:tabs>
        <w:ind w:left="0" w:firstLine="720"/>
        <w:rPr>
          <w:rFonts w:eastAsia="Calibri"/>
          <w:color w:val="000000"/>
        </w:rPr>
      </w:pPr>
      <w:r w:rsidRPr="007E005A">
        <w:rPr>
          <w:rFonts w:eastAsia="Calibri"/>
          <w:color w:val="000000"/>
        </w:rPr>
        <w:t xml:space="preserve">Pasūtītājs uzdod un apmaksā, bet Izpildītājs ar saviem resursiem un materiāliem sniedz </w:t>
      </w:r>
      <w:r w:rsidR="003B6106">
        <w:rPr>
          <w:rFonts w:cs="Times New Roman"/>
          <w:szCs w:val="24"/>
        </w:rPr>
        <w:t>p</w:t>
      </w:r>
      <w:r w:rsidR="003B6106" w:rsidRPr="003E0EA9">
        <w:rPr>
          <w:rFonts w:cs="Times New Roman"/>
          <w:szCs w:val="24"/>
        </w:rPr>
        <w:t xml:space="preserve">ieaugušo </w:t>
      </w:r>
      <w:r w:rsidR="00DF62DC" w:rsidRPr="003E0EA9">
        <w:rPr>
          <w:rFonts w:cs="Times New Roman"/>
          <w:szCs w:val="24"/>
        </w:rPr>
        <w:t xml:space="preserve">neformālās izglītības programmu </w:t>
      </w:r>
      <w:r w:rsidR="0030318C" w:rsidRPr="0030318C">
        <w:rPr>
          <w:rFonts w:eastAsia="Calibri"/>
          <w:b/>
          <w:color w:val="000000"/>
          <w:spacing w:val="-2"/>
        </w:rPr>
        <w:t xml:space="preserve">''__________'' </w:t>
      </w:r>
      <w:r w:rsidR="00A87A63">
        <w:rPr>
          <w:i/>
          <w:spacing w:val="-2"/>
        </w:rPr>
        <w:t xml:space="preserve">[atkarībā no Iepirkuma rezultātiem] </w:t>
      </w:r>
      <w:r w:rsidR="00394ED8" w:rsidRPr="0030318C">
        <w:rPr>
          <w:b/>
          <w:iCs/>
          <w:kern w:val="28"/>
          <w:lang w:eastAsia="lv-LV"/>
        </w:rPr>
        <w:t>īstenošanas</w:t>
      </w:r>
      <w:r w:rsidRPr="007E005A">
        <w:rPr>
          <w:rFonts w:eastAsia="Calibri"/>
          <w:b/>
          <w:color w:val="000000"/>
        </w:rPr>
        <w:t xml:space="preserve"> pakalpojumu</w:t>
      </w:r>
      <w:r w:rsidRPr="007E005A">
        <w:rPr>
          <w:rFonts w:eastAsia="Calibri"/>
          <w:color w:val="000000"/>
        </w:rPr>
        <w:t xml:space="preserve"> (turpmāk – Pakalpojums) saskaņā ar Līguma noteikumiem, Tehnisko specifikāciju</w:t>
      </w:r>
      <w:r w:rsidR="0045360A">
        <w:rPr>
          <w:rFonts w:eastAsia="Calibri"/>
          <w:color w:val="000000"/>
        </w:rPr>
        <w:t>,</w:t>
      </w:r>
      <w:r w:rsidRPr="007E005A">
        <w:rPr>
          <w:rFonts w:eastAsia="Calibri"/>
          <w:color w:val="000000"/>
        </w:rPr>
        <w:t xml:space="preserve"> </w:t>
      </w:r>
      <w:r w:rsidR="0045360A" w:rsidRPr="00497234">
        <w:t>kas noformēt</w:t>
      </w:r>
      <w:r w:rsidR="0045360A">
        <w:t>a</w:t>
      </w:r>
      <w:r w:rsidR="0045360A" w:rsidRPr="00497234">
        <w:t xml:space="preserve"> kā Līguma </w:t>
      </w:r>
      <w:r w:rsidR="0045360A">
        <w:t>1.</w:t>
      </w:r>
      <w:r w:rsidR="0045360A" w:rsidRPr="00497234">
        <w:t xml:space="preserve">pielikums </w:t>
      </w:r>
      <w:r w:rsidRPr="007E005A">
        <w:rPr>
          <w:rFonts w:eastAsia="Calibri"/>
          <w:color w:val="000000"/>
        </w:rPr>
        <w:t>un Finanšu piedāvājumu</w:t>
      </w:r>
      <w:r w:rsidR="0045360A">
        <w:rPr>
          <w:rFonts w:eastAsia="Calibri"/>
          <w:color w:val="000000"/>
        </w:rPr>
        <w:t>,</w:t>
      </w:r>
      <w:r w:rsidRPr="007E005A">
        <w:rPr>
          <w:rFonts w:eastAsia="Calibri"/>
          <w:color w:val="000000"/>
        </w:rPr>
        <w:t xml:space="preserve"> </w:t>
      </w:r>
      <w:r w:rsidR="0045360A" w:rsidRPr="00497234">
        <w:t>kas noformēt</w:t>
      </w:r>
      <w:r w:rsidR="0045360A">
        <w:t>s</w:t>
      </w:r>
      <w:r w:rsidR="0045360A" w:rsidRPr="00497234">
        <w:t xml:space="preserve"> kā Līguma </w:t>
      </w:r>
      <w:r w:rsidR="0045360A">
        <w:t xml:space="preserve">2.pielikums, </w:t>
      </w:r>
      <w:r w:rsidR="0045360A" w:rsidRPr="00497234">
        <w:t>un ir Līguma neatņemama sastāvdaļa</w:t>
      </w:r>
      <w:r w:rsidRPr="007E005A">
        <w:rPr>
          <w:rFonts w:eastAsia="Calibri"/>
          <w:color w:val="000000"/>
        </w:rPr>
        <w:t>.</w:t>
      </w:r>
    </w:p>
    <w:p w14:paraId="2EB8C923" w14:textId="3CF097F1" w:rsidR="005A36BA" w:rsidRDefault="005A36BA" w:rsidP="007E005A">
      <w:pPr>
        <w:pStyle w:val="ListParagraph"/>
        <w:numPr>
          <w:ilvl w:val="1"/>
          <w:numId w:val="30"/>
        </w:numPr>
        <w:tabs>
          <w:tab w:val="left" w:pos="1134"/>
        </w:tabs>
        <w:ind w:left="0" w:firstLine="720"/>
        <w:rPr>
          <w:rFonts w:eastAsia="Calibri"/>
          <w:color w:val="000000"/>
        </w:rPr>
      </w:pPr>
      <w:r w:rsidRPr="007E005A">
        <w:rPr>
          <w:rFonts w:eastAsia="Calibri"/>
          <w:color w:val="000000"/>
        </w:rPr>
        <w:t xml:space="preserve">Pasūtītājam ir tiesības samazināt Līguma 1.pielikumā minēto Pakalpojuma apjomu </w:t>
      </w:r>
      <w:r w:rsidR="0041020E">
        <w:rPr>
          <w:rFonts w:eastAsia="Calibri"/>
          <w:color w:val="000000"/>
        </w:rPr>
        <w:t xml:space="preserve">gadījumā, ja Pasūtītājam tiek samazināts finansējums. </w:t>
      </w:r>
      <w:r w:rsidRPr="007E005A">
        <w:rPr>
          <w:rFonts w:eastAsia="Calibri"/>
          <w:color w:val="000000"/>
        </w:rPr>
        <w:t>Izpildītājam</w:t>
      </w:r>
      <w:r w:rsidR="0041020E">
        <w:rPr>
          <w:rFonts w:eastAsia="Calibri"/>
          <w:color w:val="000000"/>
        </w:rPr>
        <w:t xml:space="preserve"> šajā gadījum</w:t>
      </w:r>
      <w:r w:rsidRPr="007E005A">
        <w:rPr>
          <w:rFonts w:eastAsia="Calibri"/>
          <w:color w:val="000000"/>
        </w:rPr>
        <w:t xml:space="preserve"> nav tiesību prasīt, lai Pasūtītājs Līguma darbības laikā apmaksātu Pakalpojumu Līguma 1.pielikumā noteiktajā daudzumā.</w:t>
      </w:r>
    </w:p>
    <w:p w14:paraId="020906A1" w14:textId="77777777" w:rsidR="005A36BA" w:rsidRPr="007E005A" w:rsidRDefault="005A36BA" w:rsidP="007E005A">
      <w:pPr>
        <w:pStyle w:val="ListParagraph"/>
        <w:numPr>
          <w:ilvl w:val="1"/>
          <w:numId w:val="30"/>
        </w:numPr>
        <w:tabs>
          <w:tab w:val="left" w:pos="1134"/>
        </w:tabs>
        <w:ind w:left="0" w:firstLine="720"/>
        <w:rPr>
          <w:rFonts w:eastAsia="Calibri"/>
          <w:color w:val="000000"/>
        </w:rPr>
      </w:pPr>
      <w:smartTag w:uri="schemas-tilde-lv/tildestengine" w:element="veidnes">
        <w:smartTagPr>
          <w:attr w:name="id" w:val="-1"/>
          <w:attr w:name="baseform" w:val="Līgums"/>
          <w:attr w:name="text" w:val="Līgums"/>
        </w:smartTagPr>
        <w:r w:rsidRPr="007E005A">
          <w:rPr>
            <w:rFonts w:eastAsia="Calibri"/>
            <w:color w:val="000000"/>
          </w:rPr>
          <w:t>Līgums</w:t>
        </w:r>
      </w:smartTag>
      <w:r w:rsidRPr="007E005A">
        <w:rPr>
          <w:rFonts w:eastAsia="Calibri"/>
          <w:color w:val="000000"/>
        </w:rPr>
        <w:t xml:space="preserve"> stājas spēkā ar tā parakstīšanas brīdi un ir spēkā līdz</w:t>
      </w:r>
      <w:r w:rsidRPr="007E005A">
        <w:rPr>
          <w:rFonts w:eastAsia="Calibri"/>
          <w:b/>
          <w:color w:val="000000"/>
        </w:rPr>
        <w:t xml:space="preserve"> 201</w:t>
      </w:r>
      <w:r w:rsidR="00D4094E">
        <w:rPr>
          <w:rFonts w:eastAsia="Calibri"/>
          <w:b/>
          <w:color w:val="000000"/>
        </w:rPr>
        <w:t>8</w:t>
      </w:r>
      <w:r w:rsidRPr="007E005A">
        <w:rPr>
          <w:rFonts w:eastAsia="Calibri"/>
          <w:b/>
          <w:color w:val="000000"/>
        </w:rPr>
        <w:t>. gada 31. decembrim</w:t>
      </w:r>
      <w:r w:rsidRPr="007E005A">
        <w:rPr>
          <w:rFonts w:eastAsia="Calibri"/>
          <w:color w:val="000000"/>
        </w:rPr>
        <w:t>, bet finanšu norēķinu daļā – līdz pilnīgai saistību izpildei.</w:t>
      </w:r>
    </w:p>
    <w:p w14:paraId="2F5009D5" w14:textId="77777777" w:rsidR="005A36BA" w:rsidRPr="005A36BA" w:rsidRDefault="005A36BA" w:rsidP="00567D23">
      <w:pPr>
        <w:rPr>
          <w:rFonts w:eastAsia="Calibri"/>
          <w:color w:val="000000"/>
        </w:rPr>
      </w:pPr>
    </w:p>
    <w:p w14:paraId="2C9604D4" w14:textId="77777777" w:rsidR="005A36BA" w:rsidRDefault="005A36BA" w:rsidP="008A6CA7">
      <w:pPr>
        <w:pStyle w:val="ListParagraph"/>
        <w:numPr>
          <w:ilvl w:val="0"/>
          <w:numId w:val="30"/>
        </w:numPr>
        <w:jc w:val="center"/>
        <w:rPr>
          <w:rFonts w:eastAsia="Calibri"/>
          <w:b/>
          <w:color w:val="000000"/>
        </w:rPr>
      </w:pPr>
      <w:r w:rsidRPr="008A6CA7">
        <w:rPr>
          <w:rFonts w:eastAsia="Calibri"/>
          <w:b/>
          <w:color w:val="000000"/>
        </w:rPr>
        <w:t>Pušu pienākumi un tiesības</w:t>
      </w:r>
    </w:p>
    <w:p w14:paraId="1243F855" w14:textId="77777777" w:rsidR="00213BA1" w:rsidRPr="00213BA1" w:rsidRDefault="00213BA1" w:rsidP="00213BA1">
      <w:pPr>
        <w:jc w:val="center"/>
        <w:rPr>
          <w:rFonts w:eastAsia="Calibri"/>
          <w:b/>
          <w:color w:val="000000"/>
        </w:rPr>
      </w:pPr>
    </w:p>
    <w:p w14:paraId="549A9B03" w14:textId="77777777" w:rsidR="005A36BA" w:rsidRPr="00213BA1" w:rsidRDefault="005A36BA" w:rsidP="007E005A">
      <w:pPr>
        <w:pStyle w:val="ListParagraph"/>
        <w:numPr>
          <w:ilvl w:val="1"/>
          <w:numId w:val="30"/>
        </w:numPr>
        <w:tabs>
          <w:tab w:val="left" w:pos="1276"/>
        </w:tabs>
        <w:ind w:left="0" w:firstLine="720"/>
        <w:rPr>
          <w:rFonts w:eastAsia="Calibri"/>
          <w:b/>
          <w:color w:val="000000"/>
        </w:rPr>
      </w:pPr>
      <w:r w:rsidRPr="00213BA1">
        <w:rPr>
          <w:rFonts w:eastAsia="Calibri"/>
          <w:b/>
          <w:color w:val="000000"/>
        </w:rPr>
        <w:t>Izpildītāja pienākumi un tiesības</w:t>
      </w:r>
      <w:r w:rsidR="007E005A" w:rsidRPr="00213BA1">
        <w:rPr>
          <w:rFonts w:eastAsia="Calibri"/>
          <w:b/>
          <w:color w:val="000000"/>
        </w:rPr>
        <w:t>:</w:t>
      </w:r>
    </w:p>
    <w:p w14:paraId="4A399C87" w14:textId="77777777" w:rsidR="005A36BA" w:rsidRDefault="005A36BA" w:rsidP="007E005A">
      <w:pPr>
        <w:pStyle w:val="ListParagraph"/>
        <w:numPr>
          <w:ilvl w:val="2"/>
          <w:numId w:val="30"/>
        </w:numPr>
        <w:tabs>
          <w:tab w:val="left" w:pos="1276"/>
        </w:tabs>
        <w:ind w:left="0" w:firstLine="720"/>
        <w:rPr>
          <w:rFonts w:eastAsia="Calibri"/>
          <w:color w:val="000000"/>
        </w:rPr>
      </w:pPr>
      <w:r w:rsidRPr="007E005A">
        <w:rPr>
          <w:rFonts w:eastAsia="Calibri"/>
          <w:color w:val="000000"/>
        </w:rPr>
        <w:t>ar saviem resursiem sniegt kvalitatīvu un Līguma noteikumiem atbilstošu Pakalpojumu;</w:t>
      </w:r>
    </w:p>
    <w:p w14:paraId="1F36CA1A" w14:textId="77777777" w:rsidR="005A36BA" w:rsidRDefault="005A36BA" w:rsidP="007E005A">
      <w:pPr>
        <w:pStyle w:val="ListParagraph"/>
        <w:numPr>
          <w:ilvl w:val="2"/>
          <w:numId w:val="30"/>
        </w:numPr>
        <w:tabs>
          <w:tab w:val="left" w:pos="1276"/>
        </w:tabs>
        <w:ind w:left="0" w:firstLine="720"/>
        <w:rPr>
          <w:rFonts w:eastAsia="Calibri"/>
          <w:color w:val="000000"/>
        </w:rPr>
      </w:pPr>
      <w:r w:rsidRPr="007E005A">
        <w:rPr>
          <w:rFonts w:eastAsia="Calibri"/>
          <w:color w:val="000000"/>
        </w:rPr>
        <w:t>saskaņot ar Pasūtītāju darbinieku sarakstu, kuri sniegs Pakalpojumu, ievērojot Līguma 12.2. punktā minēto;</w:t>
      </w:r>
    </w:p>
    <w:p w14:paraId="13F3FFDF" w14:textId="77777777" w:rsidR="005A36BA" w:rsidRDefault="005A36BA" w:rsidP="007E005A">
      <w:pPr>
        <w:pStyle w:val="ListParagraph"/>
        <w:numPr>
          <w:ilvl w:val="2"/>
          <w:numId w:val="30"/>
        </w:numPr>
        <w:tabs>
          <w:tab w:val="left" w:pos="1276"/>
        </w:tabs>
        <w:ind w:left="0" w:firstLine="720"/>
        <w:rPr>
          <w:rFonts w:eastAsia="Calibri"/>
          <w:color w:val="000000"/>
        </w:rPr>
      </w:pPr>
      <w:r w:rsidRPr="007E005A">
        <w:rPr>
          <w:rFonts w:eastAsia="Calibri"/>
          <w:color w:val="000000"/>
        </w:rPr>
        <w:lastRenderedPageBreak/>
        <w:t>nodrošināt, ka Pakalpojumu sniegs tikai tie Izpildītāja darbinieki, kuri ir norādīti abpusēji saskaņotā darbinieku sarakstā un kuriem ir Pakalpojuma sniegšanai atbilstoša profesionālā izglītība;</w:t>
      </w:r>
    </w:p>
    <w:p w14:paraId="12ABB8E0" w14:textId="77777777" w:rsidR="005A36B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color w:val="000000"/>
        </w:rPr>
        <w:t>atbildēt par Latvijas Republikā spēkā esošo normatīvo aktu, kas attiecas uz Pakalpojuma sniegšanu ievērošanu, tai skaitā savu darbinieku instruktāžu;</w:t>
      </w:r>
    </w:p>
    <w:p w14:paraId="60E018F4" w14:textId="77777777" w:rsidR="005A36B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color w:val="000000"/>
        </w:rPr>
        <w:t>nodrošināt Pakalpojuma sniegšanai nepieciešamos tehniskos palīglīdzekļus (ja tādi būs nepieciešami), kas saistīti ar Pakalpojuma sniegšanu;</w:t>
      </w:r>
    </w:p>
    <w:p w14:paraId="102A2F98" w14:textId="77777777" w:rsidR="007E005A" w:rsidRDefault="007E005A" w:rsidP="00567D23">
      <w:pPr>
        <w:pStyle w:val="ListParagraph"/>
        <w:numPr>
          <w:ilvl w:val="2"/>
          <w:numId w:val="30"/>
        </w:numPr>
        <w:tabs>
          <w:tab w:val="left" w:pos="1276"/>
        </w:tabs>
        <w:ind w:left="0" w:firstLine="720"/>
        <w:rPr>
          <w:rFonts w:eastAsia="Calibri"/>
          <w:color w:val="000000"/>
        </w:rPr>
      </w:pPr>
      <w:r w:rsidRPr="007E005A">
        <w:rPr>
          <w:rFonts w:eastAsia="Calibri"/>
          <w:color w:val="000000"/>
        </w:rPr>
        <w:t>Pakalpojuma sniegšanas laikā pielietot tikai tos līdzekļus, kuri atbilst normatīvajos aktos noteiktajām prasībām un tos ir atļauts izmantot Latvijas Republikā;</w:t>
      </w:r>
    </w:p>
    <w:p w14:paraId="3D70A3B9" w14:textId="77777777" w:rsidR="005A36BA" w:rsidRPr="007E005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rPr>
        <w:t>sniegt Pakalpojumu tikai ieslodzījuma vietas ierādītās telpās;</w:t>
      </w:r>
    </w:p>
    <w:p w14:paraId="2545D151" w14:textId="77777777" w:rsidR="005A36BA" w:rsidRPr="007E005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iCs/>
          <w:kern w:val="28"/>
          <w:lang w:eastAsia="lv-LV"/>
        </w:rPr>
        <w:t xml:space="preserve">sadarbībā ar Pasūtītāja pārstāvjiem izstrādāt </w:t>
      </w:r>
      <w:r w:rsidR="00CA4016">
        <w:rPr>
          <w:rFonts w:eastAsia="Calibri"/>
          <w:iCs/>
          <w:kern w:val="28"/>
          <w:lang w:eastAsia="lv-LV"/>
        </w:rPr>
        <w:t>Pakalpojuma</w:t>
      </w:r>
      <w:r w:rsidRPr="007E005A">
        <w:rPr>
          <w:rFonts w:eastAsia="Calibri"/>
          <w:iCs/>
          <w:kern w:val="28"/>
          <w:lang w:eastAsia="lv-LV"/>
        </w:rPr>
        <w:t xml:space="preserve"> </w:t>
      </w:r>
      <w:r w:rsidRPr="007E005A">
        <w:rPr>
          <w:rFonts w:eastAsia="Calibri"/>
        </w:rPr>
        <w:t>ī</w:t>
      </w:r>
      <w:r w:rsidRPr="007E005A">
        <w:rPr>
          <w:rFonts w:eastAsia="Calibri"/>
          <w:iCs/>
          <w:kern w:val="28"/>
          <w:lang w:eastAsia="lv-LV"/>
        </w:rPr>
        <w:t xml:space="preserve">stenošanas grafiku, ievērojot Tehniskajā specifikācijā noteiktos termiņus (sk. 1.pielikums). </w:t>
      </w:r>
      <w:r w:rsidRPr="007E005A">
        <w:rPr>
          <w:rFonts w:eastAsia="Calibri"/>
        </w:rPr>
        <w:t xml:space="preserve">Grafiks tiek saskaņots ar attiecīgās ieslodzījuma vietas priekšnieku </w:t>
      </w:r>
      <w:r w:rsidRPr="007E005A">
        <w:rPr>
          <w:rFonts w:eastAsia="Calibri"/>
          <w:iCs/>
          <w:kern w:val="28"/>
          <w:lang w:eastAsia="lv-LV"/>
        </w:rPr>
        <w:t>vai personu, kura viņu aizvieto</w:t>
      </w:r>
      <w:r w:rsidR="00600A45">
        <w:rPr>
          <w:rFonts w:eastAsia="Calibri"/>
          <w:iCs/>
          <w:kern w:val="28"/>
          <w:lang w:eastAsia="lv-LV"/>
        </w:rPr>
        <w:t>,</w:t>
      </w:r>
      <w:r w:rsidR="00600A45" w:rsidRPr="00600A45">
        <w:rPr>
          <w:rFonts w:eastAsia="Calibri"/>
          <w:iCs/>
          <w:kern w:val="28"/>
          <w:lang w:eastAsia="lv-LV"/>
        </w:rPr>
        <w:t xml:space="preserve"> </w:t>
      </w:r>
      <w:r w:rsidR="00600A45">
        <w:rPr>
          <w:rFonts w:eastAsia="Calibri"/>
          <w:iCs/>
          <w:kern w:val="28"/>
          <w:lang w:eastAsia="lv-LV"/>
        </w:rPr>
        <w:t>un Pasūtītāju</w:t>
      </w:r>
      <w:r w:rsidRPr="007E005A">
        <w:rPr>
          <w:rFonts w:eastAsia="Calibri"/>
        </w:rPr>
        <w:t>;</w:t>
      </w:r>
    </w:p>
    <w:p w14:paraId="027BD37E" w14:textId="24EF51B9" w:rsidR="005A36BA" w:rsidRPr="007E005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iCs/>
          <w:kern w:val="28"/>
          <w:lang w:eastAsia="lv-LV"/>
        </w:rPr>
        <w:t xml:space="preserve">saskaņot ar </w:t>
      </w:r>
      <w:r w:rsidR="007E2239">
        <w:rPr>
          <w:rFonts w:eastAsia="Calibri"/>
          <w:iCs/>
          <w:kern w:val="28"/>
          <w:lang w:eastAsia="lv-LV"/>
        </w:rPr>
        <w:t>Pasūtītāju</w:t>
      </w:r>
      <w:r w:rsidR="007E2239" w:rsidRPr="007E005A">
        <w:rPr>
          <w:rFonts w:eastAsia="Calibri"/>
          <w:iCs/>
          <w:kern w:val="28"/>
          <w:lang w:eastAsia="lv-LV"/>
        </w:rPr>
        <w:t xml:space="preserve"> </w:t>
      </w:r>
      <w:r w:rsidRPr="007E005A">
        <w:rPr>
          <w:rFonts w:eastAsia="Calibri"/>
          <w:iCs/>
          <w:kern w:val="28"/>
          <w:lang w:eastAsia="lv-LV"/>
        </w:rPr>
        <w:t xml:space="preserve">ieslodzījuma vietas administrāciju </w:t>
      </w:r>
      <w:r w:rsidR="004D15AD">
        <w:rPr>
          <w:rFonts w:eastAsia="Calibri"/>
          <w:iCs/>
          <w:kern w:val="28"/>
          <w:lang w:eastAsia="lv-LV"/>
        </w:rPr>
        <w:t>pieaugušo neformālās</w:t>
      </w:r>
      <w:r w:rsidRPr="007E005A">
        <w:rPr>
          <w:rFonts w:eastAsia="Calibri"/>
          <w:iCs/>
          <w:kern w:val="28"/>
          <w:lang w:eastAsia="lv-LV"/>
        </w:rPr>
        <w:t xml:space="preserve"> izglītības programmas īstenošanai ieslodzījuma vietā nepieciešamo materiālu ienešanu un iznešanu;</w:t>
      </w:r>
    </w:p>
    <w:p w14:paraId="636D2BB0" w14:textId="522B6865" w:rsidR="005A36BA" w:rsidRPr="007E005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bCs/>
        </w:rPr>
        <w:t>ieslodzītajām personām, kuras apguvušas</w:t>
      </w:r>
      <w:r w:rsidRPr="007E005A">
        <w:rPr>
          <w:rFonts w:eastAsia="Calibri"/>
          <w:iCs/>
          <w:kern w:val="28"/>
          <w:lang w:eastAsia="lv-LV"/>
        </w:rPr>
        <w:t xml:space="preserve"> </w:t>
      </w:r>
      <w:r w:rsidR="004D15AD">
        <w:rPr>
          <w:rFonts w:eastAsia="Calibri"/>
          <w:iCs/>
          <w:kern w:val="28"/>
          <w:lang w:eastAsia="lv-LV"/>
        </w:rPr>
        <w:t>pieaugušo neformālās</w:t>
      </w:r>
      <w:r w:rsidRPr="007E005A">
        <w:rPr>
          <w:rFonts w:eastAsia="Calibri"/>
          <w:bCs/>
        </w:rPr>
        <w:t xml:space="preserve"> izglītības programmu, izsniegt </w:t>
      </w:r>
      <w:r w:rsidR="00EC7C32" w:rsidRPr="00293188">
        <w:rPr>
          <w:rFonts w:eastAsia="Times New Roman" w:cs="Times New Roman"/>
          <w:bCs/>
          <w:szCs w:val="24"/>
        </w:rPr>
        <w:t xml:space="preserve">apliecību par </w:t>
      </w:r>
      <w:r w:rsidR="00EC7C32">
        <w:rPr>
          <w:rFonts w:eastAsia="Times New Roman" w:cs="Times New Roman"/>
          <w:szCs w:val="24"/>
        </w:rPr>
        <w:t>neformālās</w:t>
      </w:r>
      <w:r w:rsidR="00EC7C32" w:rsidRPr="00293188">
        <w:rPr>
          <w:rFonts w:eastAsia="Times New Roman" w:cs="Times New Roman"/>
          <w:bCs/>
          <w:szCs w:val="24"/>
        </w:rPr>
        <w:t xml:space="preserve"> izglītības programmas apguvi</w:t>
      </w:r>
      <w:r w:rsidRPr="007E005A">
        <w:rPr>
          <w:rFonts w:eastAsia="Calibri"/>
          <w:bCs/>
        </w:rPr>
        <w:t>.</w:t>
      </w:r>
    </w:p>
    <w:p w14:paraId="6E31F181" w14:textId="77777777" w:rsidR="0064741F" w:rsidRPr="006C7E9B" w:rsidRDefault="0064741F" w:rsidP="004533DA">
      <w:pPr>
        <w:ind w:right="509" w:firstLine="709"/>
        <w:jc w:val="left"/>
      </w:pPr>
      <w:r w:rsidRPr="006C7E9B">
        <w:t>2.1.</w:t>
      </w:r>
      <w:r>
        <w:t>11</w:t>
      </w:r>
      <w:r w:rsidRPr="006C7E9B">
        <w:t xml:space="preserve">. ievērot Latvijas Republikā spēkā esošo normatīvo aktu prasības, kas aizliedz ievest ieslodzījuma vietas teritorijā aizliegtas vielas un priekšmetus, izņemot </w:t>
      </w:r>
      <w:r>
        <w:t>priekšmetus</w:t>
      </w:r>
      <w:r w:rsidRPr="006C7E9B">
        <w:t>, kas saistīt</w:t>
      </w:r>
      <w:r>
        <w:t>as</w:t>
      </w:r>
      <w:r w:rsidRPr="006C7E9B">
        <w:t xml:space="preserve"> ar Līguma priekšmetu.</w:t>
      </w:r>
    </w:p>
    <w:p w14:paraId="0D0AC84B" w14:textId="77777777" w:rsidR="007E005A" w:rsidRPr="007E005A" w:rsidRDefault="007E005A" w:rsidP="007E005A">
      <w:pPr>
        <w:tabs>
          <w:tab w:val="left" w:pos="1276"/>
        </w:tabs>
        <w:rPr>
          <w:rFonts w:eastAsia="Calibri"/>
          <w:color w:val="000000"/>
        </w:rPr>
      </w:pPr>
    </w:p>
    <w:p w14:paraId="71B2A468" w14:textId="77777777" w:rsidR="005A36BA" w:rsidRPr="00213BA1" w:rsidRDefault="005A36BA" w:rsidP="004C7A42">
      <w:pPr>
        <w:pStyle w:val="ListParagraph"/>
        <w:numPr>
          <w:ilvl w:val="1"/>
          <w:numId w:val="30"/>
        </w:numPr>
        <w:tabs>
          <w:tab w:val="left" w:pos="1134"/>
          <w:tab w:val="left" w:pos="1418"/>
        </w:tabs>
        <w:ind w:left="0" w:firstLine="720"/>
        <w:rPr>
          <w:rFonts w:eastAsia="Calibri"/>
          <w:b/>
          <w:color w:val="000000"/>
        </w:rPr>
      </w:pPr>
      <w:r w:rsidRPr="00213BA1">
        <w:rPr>
          <w:rFonts w:eastAsia="Calibri"/>
          <w:b/>
          <w:color w:val="000000"/>
        </w:rPr>
        <w:t>Pasūtītāja pienākumi un tiesības:</w:t>
      </w:r>
    </w:p>
    <w:p w14:paraId="6D5A2EB4" w14:textId="77777777" w:rsidR="005A36BA"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nodrošināt Izpildītāju ar telpām un iepazīstināt Izpildītāju ar tehnisko informāciju, kas Izpildītājam nepieciešama Pakalpojuma sniegšanai;</w:t>
      </w:r>
    </w:p>
    <w:p w14:paraId="37BE9239" w14:textId="77777777" w:rsidR="005A36BA"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organizēt Izpildītāja iekļūšanu ieslodzījuma vietā un koordinēt ar Izpildītāja drošību saistītos jautājumus attiecīgajā ieslodzījuma vietā;</w:t>
      </w:r>
    </w:p>
    <w:p w14:paraId="24FC5EAA" w14:textId="77777777" w:rsidR="005A36BA"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iepazīstināt Izpildītāju ar noteikumiem, kas jāievēro ieslodzījuma vietā;</w:t>
      </w:r>
    </w:p>
    <w:p w14:paraId="00C85DF4" w14:textId="77777777" w:rsidR="005A36BA" w:rsidRPr="004C7A42"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rPr>
        <w:t>sniegt palīdzību mācību procesa organizēšanā, darba aizsardzības (darba drošības, sanitāri higiēnisko un ugunsdrošības noteikumu) un iekšējās kārtības noteikumu ievērošanā, nodrošina mācību telpu uzkopšanu un ieslodzīto personu uzvedības uzraudzīšanu mācību procesa laikā;</w:t>
      </w:r>
    </w:p>
    <w:p w14:paraId="21C903FA" w14:textId="77777777" w:rsidR="005A36BA" w:rsidRPr="004C7A42"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rPr>
        <w:t xml:space="preserve">nodrošināt </w:t>
      </w:r>
      <w:r w:rsidR="006A58EA" w:rsidRPr="004C7A42">
        <w:rPr>
          <w:rFonts w:eastAsia="Calibri"/>
        </w:rPr>
        <w:t>Izpildītāj</w:t>
      </w:r>
      <w:r w:rsidR="006A58EA">
        <w:rPr>
          <w:rFonts w:eastAsia="Calibri"/>
        </w:rPr>
        <w:t>a</w:t>
      </w:r>
      <w:r w:rsidR="006A58EA" w:rsidRPr="004C7A42">
        <w:rPr>
          <w:rFonts w:eastAsia="Calibri"/>
        </w:rPr>
        <w:t xml:space="preserve"> </w:t>
      </w:r>
      <w:r w:rsidR="006A58EA">
        <w:rPr>
          <w:rFonts w:eastAsia="Calibri"/>
        </w:rPr>
        <w:t>personāla</w:t>
      </w:r>
      <w:r w:rsidR="006A58EA" w:rsidRPr="004C7A42">
        <w:rPr>
          <w:rFonts w:eastAsia="Calibri"/>
        </w:rPr>
        <w:t xml:space="preserve"> </w:t>
      </w:r>
      <w:r w:rsidRPr="004C7A42">
        <w:rPr>
          <w:rFonts w:eastAsia="Calibri"/>
        </w:rPr>
        <w:t>drošību mācību procesa laikā ieslodzījuma vietas teritorijā;</w:t>
      </w:r>
    </w:p>
    <w:p w14:paraId="37AA595A" w14:textId="77777777" w:rsidR="005A36BA" w:rsidRPr="004C7A42"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rPr>
        <w:t xml:space="preserve">nodrošināt Izpildītāja </w:t>
      </w:r>
      <w:r w:rsidR="006A58EA">
        <w:rPr>
          <w:rFonts w:eastAsia="Calibri"/>
        </w:rPr>
        <w:t>personāla</w:t>
      </w:r>
      <w:r w:rsidR="006A58EA" w:rsidRPr="004C7A42" w:rsidDel="006A58EA">
        <w:rPr>
          <w:rFonts w:eastAsia="Calibri"/>
        </w:rPr>
        <w:t xml:space="preserve"> </w:t>
      </w:r>
      <w:r w:rsidRPr="004C7A42">
        <w:rPr>
          <w:rFonts w:eastAsia="Calibri"/>
        </w:rPr>
        <w:t xml:space="preserve"> iekļūšanu un mācību materiālu ienešanu (pārvietošanu) ieslodzījuma vietas teritorijā, ēkās un mācību telpās;</w:t>
      </w:r>
    </w:p>
    <w:p w14:paraId="1D329446" w14:textId="77777777" w:rsidR="005A36BA" w:rsidRPr="004C7A42"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rPr>
        <w:t>Nodrošināt ieslodzīto ierašanos mācību telpās atbilstoši izstrādātajam nodarbības grafikam;</w:t>
      </w:r>
    </w:p>
    <w:p w14:paraId="386EF0A3" w14:textId="77777777" w:rsidR="005A36BA" w:rsidRPr="004C7A42"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rPr>
        <w:t>sniegt Izpildītājam organizatoriskajam darbam un mācību procesam nepieciešamo informāciju par ieslodzītajām personām;</w:t>
      </w:r>
    </w:p>
    <w:p w14:paraId="13126154" w14:textId="0C106336" w:rsidR="005A36BA" w:rsidRPr="004C7A42" w:rsidRDefault="005A36BA" w:rsidP="00567D23">
      <w:pPr>
        <w:pStyle w:val="ListParagraph"/>
        <w:numPr>
          <w:ilvl w:val="2"/>
          <w:numId w:val="30"/>
        </w:numPr>
        <w:tabs>
          <w:tab w:val="left" w:pos="1134"/>
          <w:tab w:val="left" w:pos="1418"/>
        </w:tabs>
        <w:ind w:left="0" w:firstLine="720"/>
        <w:rPr>
          <w:rFonts w:eastAsia="Calibri"/>
          <w:color w:val="000000"/>
        </w:rPr>
      </w:pPr>
      <w:r w:rsidRPr="004C7A42">
        <w:rPr>
          <w:rFonts w:eastAsia="Calibri"/>
          <w:bCs/>
        </w:rPr>
        <w:t>Pasūtītājs ir atbildīgs par Izpildītāja materiāltehniskiem līdzekļiem</w:t>
      </w:r>
      <w:r w:rsidR="00D62861">
        <w:rPr>
          <w:rFonts w:eastAsia="Calibri"/>
          <w:bCs/>
        </w:rPr>
        <w:t>,</w:t>
      </w:r>
      <w:r w:rsidR="00F654BA">
        <w:rPr>
          <w:rFonts w:eastAsia="Calibri"/>
          <w:bCs/>
        </w:rPr>
        <w:t xml:space="preserve"> </w:t>
      </w:r>
      <w:r w:rsidRPr="004C7A42">
        <w:rPr>
          <w:rFonts w:eastAsia="Calibri"/>
          <w:bCs/>
        </w:rPr>
        <w:t>kuri glabājās ieslodzījuma vietas telpās un kas nodoti mācību procesa nodrošināšanai. Izpildītāja materiāltehnisko līdzekļu nodošanu Puses noformē ar pieņemšanas - nodošanas aktu;</w:t>
      </w:r>
    </w:p>
    <w:p w14:paraId="432C8B43" w14:textId="77777777" w:rsidR="005A36BA" w:rsidRDefault="005A36BA" w:rsidP="00567D23">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pārbaudīt Izpildītāja sniegtā Pakalpojuma norises gaitu un izpildi, kā arī pieprasīt no Izpildītāja nepieciešamās atskaites un paskaidrojumus par sniegto Pakalpojumu;</w:t>
      </w:r>
    </w:p>
    <w:p w14:paraId="1EE76893" w14:textId="77777777" w:rsidR="005A36BA" w:rsidRDefault="005A36BA" w:rsidP="00567D23">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veikt samaksu par savlaicīgi un kvalitatīvi, Līguma noteikumiem atbilstoši sniegtu Pakalpojumu Līgumā noteiktajā kārtībā;</w:t>
      </w:r>
    </w:p>
    <w:p w14:paraId="2EA3A413" w14:textId="77777777" w:rsidR="005A36BA" w:rsidRDefault="005A36BA" w:rsidP="00567D23">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nodrošināt iespēju Izpildītāja darbiniekiem, kuri sniedz Pakalpojumu un ir norādīti abpusēji saskaņotā darbinieku sarakstā, iekļūt un atrasties Pakalpojuma izpildes vietā abpusēji saskaņotā laikā.</w:t>
      </w:r>
    </w:p>
    <w:p w14:paraId="56DA2A1E" w14:textId="2EC98F82" w:rsidR="009926F2" w:rsidRDefault="009926F2" w:rsidP="00567D23">
      <w:pPr>
        <w:pStyle w:val="ListParagraph"/>
        <w:numPr>
          <w:ilvl w:val="2"/>
          <w:numId w:val="30"/>
        </w:numPr>
        <w:tabs>
          <w:tab w:val="left" w:pos="1134"/>
          <w:tab w:val="left" w:pos="1418"/>
        </w:tabs>
        <w:ind w:left="0" w:firstLine="720"/>
        <w:rPr>
          <w:rFonts w:eastAsia="Calibri"/>
          <w:color w:val="000000"/>
        </w:rPr>
      </w:pPr>
      <w:r>
        <w:rPr>
          <w:rFonts w:eastAsia="Calibri"/>
          <w:color w:val="000000"/>
        </w:rPr>
        <w:t xml:space="preserve">Pasūtītājam ir tiesības piedalīties </w:t>
      </w:r>
      <w:r w:rsidR="004D15AD">
        <w:rPr>
          <w:rFonts w:eastAsia="Calibri"/>
          <w:iCs/>
          <w:kern w:val="28"/>
          <w:lang w:eastAsia="lv-LV"/>
        </w:rPr>
        <w:t>pieaugušo neformālās</w:t>
      </w:r>
      <w:r>
        <w:rPr>
          <w:rFonts w:eastAsia="Calibri"/>
          <w:color w:val="000000"/>
        </w:rPr>
        <w:t xml:space="preserve"> izglītības programmas nodarbībās.</w:t>
      </w:r>
    </w:p>
    <w:p w14:paraId="0A8EAA1A" w14:textId="77777777" w:rsidR="004C7A42" w:rsidRDefault="004C7A42" w:rsidP="004C7A42">
      <w:pPr>
        <w:tabs>
          <w:tab w:val="left" w:pos="1134"/>
          <w:tab w:val="left" w:pos="1418"/>
        </w:tabs>
        <w:rPr>
          <w:rFonts w:eastAsia="Calibri"/>
          <w:color w:val="000000"/>
        </w:rPr>
      </w:pPr>
    </w:p>
    <w:p w14:paraId="1E205BD3" w14:textId="77777777" w:rsidR="0012787F" w:rsidRPr="004C7A42" w:rsidRDefault="0012787F" w:rsidP="004C7A42">
      <w:pPr>
        <w:tabs>
          <w:tab w:val="left" w:pos="1134"/>
          <w:tab w:val="left" w:pos="1418"/>
        </w:tabs>
        <w:rPr>
          <w:rFonts w:eastAsia="Calibri"/>
          <w:color w:val="000000"/>
        </w:rPr>
      </w:pPr>
    </w:p>
    <w:p w14:paraId="5A6F5FDA" w14:textId="77777777" w:rsidR="005A36BA" w:rsidRDefault="005A36BA" w:rsidP="008A6CA7">
      <w:pPr>
        <w:pStyle w:val="ListParagraph"/>
        <w:numPr>
          <w:ilvl w:val="0"/>
          <w:numId w:val="30"/>
        </w:numPr>
        <w:jc w:val="center"/>
        <w:rPr>
          <w:rFonts w:eastAsia="Calibri"/>
          <w:b/>
          <w:color w:val="000000"/>
        </w:rPr>
      </w:pPr>
      <w:r w:rsidRPr="008A6CA7">
        <w:rPr>
          <w:rFonts w:eastAsia="Calibri"/>
          <w:b/>
          <w:color w:val="000000"/>
        </w:rPr>
        <w:t>Pakalpojuma sniegšanas un pieņemšanas kārtība</w:t>
      </w:r>
    </w:p>
    <w:p w14:paraId="7DBD22DB" w14:textId="77777777" w:rsidR="004C7A42" w:rsidRPr="004C7A42" w:rsidRDefault="004C7A42" w:rsidP="004C7A42">
      <w:pPr>
        <w:jc w:val="center"/>
        <w:rPr>
          <w:rFonts w:eastAsia="Calibri"/>
          <w:b/>
          <w:color w:val="000000"/>
        </w:rPr>
      </w:pPr>
    </w:p>
    <w:p w14:paraId="5BEF24A4"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Izpildītājs 10 (desmit) darba dienu laikā pēc Līguma stāšanās spēkā iesniedz Pasūtītājam saskaņošanai darbinieku sarakstu, kuri sniegs Pakalpojumu, un veic grozījumus sarakstā atbilstoši Pasūtītāja norādījumiem.</w:t>
      </w:r>
    </w:p>
    <w:p w14:paraId="005D95CD" w14:textId="77777777" w:rsidR="004C7A42"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Pēc Pakalpojuma sniegšanas Izpildītājs 2 (divu) darba dienu laikā iesniedz Līguma 11.1.punktā norādītai Pasūtītāja atbildīgai personai aizpildītu Pakalpojuma pieņemšanas – nodošanas aktu, kurā norāda sniegtā Pakalpojuma apjomu.</w:t>
      </w:r>
    </w:p>
    <w:p w14:paraId="2148945E"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 xml:space="preserve"> Līguma 11.1.punktā norādītā Pasūtītāja atbildīgā persona 2 (divu) darba dienu laikā pēc Līguma 3.2. punktā norādītā Pakalpojuma pieņemšanas – nodošanas akta saņemšanas paraksta to vai rakstiski iesniedz Izpildītājam atteikumu pieņemt Pakalpojumu.</w:t>
      </w:r>
    </w:p>
    <w:p w14:paraId="7870AB25"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Pakalpojums tiek uzskatīts par sniegtu pēc Pakalpojuma pieņemšanas – nodošanas akta abpusējas parakstīšanas.</w:t>
      </w:r>
    </w:p>
    <w:p w14:paraId="1562A03B" w14:textId="77777777" w:rsidR="004C7A42" w:rsidRDefault="004C7A42" w:rsidP="004C7A42">
      <w:pPr>
        <w:tabs>
          <w:tab w:val="left" w:pos="1134"/>
        </w:tabs>
        <w:ind w:firstLine="720"/>
        <w:rPr>
          <w:rFonts w:eastAsia="Calibri"/>
          <w:b/>
          <w:color w:val="000000"/>
        </w:rPr>
      </w:pPr>
    </w:p>
    <w:p w14:paraId="03A9BF98" w14:textId="77777777" w:rsidR="0012787F" w:rsidRPr="004C7A42" w:rsidRDefault="0012787F" w:rsidP="004C7A42">
      <w:pPr>
        <w:tabs>
          <w:tab w:val="left" w:pos="1134"/>
        </w:tabs>
        <w:ind w:firstLine="720"/>
        <w:rPr>
          <w:rFonts w:eastAsia="Calibri"/>
          <w:b/>
          <w:color w:val="000000"/>
        </w:rPr>
      </w:pPr>
    </w:p>
    <w:p w14:paraId="2227DAA0" w14:textId="77777777" w:rsidR="005A36BA" w:rsidRDefault="005A36BA" w:rsidP="004C7A42">
      <w:pPr>
        <w:pStyle w:val="ListParagraph"/>
        <w:numPr>
          <w:ilvl w:val="0"/>
          <w:numId w:val="30"/>
        </w:numPr>
        <w:tabs>
          <w:tab w:val="left" w:pos="1134"/>
        </w:tabs>
        <w:ind w:left="0" w:firstLine="720"/>
        <w:jc w:val="center"/>
        <w:rPr>
          <w:rFonts w:eastAsia="Calibri"/>
          <w:b/>
          <w:color w:val="000000"/>
        </w:rPr>
      </w:pPr>
      <w:r w:rsidRPr="008A6CA7">
        <w:rPr>
          <w:rFonts w:eastAsia="Calibri"/>
          <w:b/>
          <w:color w:val="000000"/>
        </w:rPr>
        <w:t>Līguma kopējā summa un norēķinu kārtība</w:t>
      </w:r>
    </w:p>
    <w:p w14:paraId="6DFAECA3" w14:textId="77777777" w:rsidR="004C7A42" w:rsidRPr="004C7A42" w:rsidRDefault="004C7A42" w:rsidP="004C7A42">
      <w:pPr>
        <w:tabs>
          <w:tab w:val="left" w:pos="1134"/>
        </w:tabs>
        <w:ind w:firstLine="720"/>
        <w:jc w:val="center"/>
        <w:rPr>
          <w:rFonts w:eastAsia="Calibri"/>
          <w:b/>
          <w:color w:val="000000"/>
        </w:rPr>
      </w:pPr>
    </w:p>
    <w:p w14:paraId="4E55121D" w14:textId="44165CB3" w:rsidR="005A36BA" w:rsidRPr="004C7A42" w:rsidRDefault="008568C4" w:rsidP="004C7A42">
      <w:pPr>
        <w:pStyle w:val="ListParagraph"/>
        <w:numPr>
          <w:ilvl w:val="1"/>
          <w:numId w:val="30"/>
        </w:numPr>
        <w:tabs>
          <w:tab w:val="left" w:pos="1134"/>
        </w:tabs>
        <w:ind w:left="0" w:firstLine="720"/>
        <w:rPr>
          <w:rFonts w:eastAsia="Calibri"/>
          <w:color w:val="000000"/>
        </w:rPr>
      </w:pPr>
      <w:r w:rsidRPr="00236636">
        <w:rPr>
          <w:rFonts w:eastAsia="Calibri"/>
          <w:b/>
          <w:color w:val="000000"/>
        </w:rPr>
        <w:t xml:space="preserve">Līgumcena </w:t>
      </w:r>
      <w:r w:rsidRPr="004C7A42">
        <w:rPr>
          <w:rFonts w:eastAsia="Calibri"/>
          <w:color w:val="000000"/>
        </w:rPr>
        <w:t xml:space="preserve">par laicīgi un kvalitatīvi sniegtu Pakalpojumu un ar Pakalpojuma sniegšanai nepieciešamiem līdzekļiem, </w:t>
      </w:r>
      <w:r>
        <w:rPr>
          <w:rFonts w:eastAsia="Calibri"/>
          <w:color w:val="000000"/>
        </w:rPr>
        <w:t xml:space="preserve">materiāliem, </w:t>
      </w:r>
      <w:r w:rsidRPr="004C7A42">
        <w:rPr>
          <w:rFonts w:eastAsia="Calibri"/>
          <w:color w:val="000000"/>
        </w:rPr>
        <w:t xml:space="preserve">palīgmateriāliem un citiem saistītiem izdevumiem, ir līdz </w:t>
      </w:r>
      <w:r>
        <w:rPr>
          <w:rFonts w:eastAsia="Calibri"/>
          <w:color w:val="000000"/>
        </w:rPr>
        <w:t xml:space="preserve"> </w:t>
      </w:r>
      <w:r w:rsidR="005A36BA" w:rsidRPr="00D522D8">
        <w:rPr>
          <w:rFonts w:eastAsia="Calibri"/>
          <w:b/>
          <w:color w:val="000000"/>
        </w:rPr>
        <w:t xml:space="preserve">________ EUR </w:t>
      </w:r>
      <w:r w:rsidR="005A36BA" w:rsidRPr="004C7A42">
        <w:rPr>
          <w:rFonts w:eastAsia="Calibri"/>
          <w:color w:val="000000"/>
        </w:rPr>
        <w:t>(</w:t>
      </w:r>
      <w:r w:rsidR="005A36BA" w:rsidRPr="004C7A42">
        <w:rPr>
          <w:rFonts w:eastAsia="Calibri"/>
          <w:i/>
          <w:color w:val="000000"/>
        </w:rPr>
        <w:t>________ euro un ______ centi</w:t>
      </w:r>
      <w:r w:rsidR="005A36BA" w:rsidRPr="004C7A42">
        <w:rPr>
          <w:rFonts w:eastAsia="Calibri"/>
          <w:color w:val="000000"/>
        </w:rPr>
        <w:t xml:space="preserve">), </w:t>
      </w:r>
      <w:r>
        <w:rPr>
          <w:rFonts w:eastAsia="Calibri"/>
          <w:color w:val="000000"/>
        </w:rPr>
        <w:t>bez pievienotās vērtības nodokļa (turpmāk – PVN)</w:t>
      </w:r>
      <w:r w:rsidR="005A36BA" w:rsidRPr="004C7A42">
        <w:rPr>
          <w:rFonts w:eastAsia="Calibri"/>
          <w:color w:val="000000"/>
        </w:rPr>
        <w:t>.</w:t>
      </w:r>
    </w:p>
    <w:p w14:paraId="30A4C7C4" w14:textId="75932454"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 xml:space="preserve">Puses piemēro </w:t>
      </w:r>
      <w:r w:rsidR="00A87A63">
        <w:rPr>
          <w:rFonts w:eastAsia="Calibri"/>
          <w:color w:val="000000"/>
        </w:rPr>
        <w:t>PVN</w:t>
      </w:r>
      <w:r w:rsidRPr="004C7A42">
        <w:rPr>
          <w:rFonts w:eastAsia="Calibri"/>
          <w:color w:val="000000"/>
        </w:rPr>
        <w:t xml:space="preserve"> saskaņā ar spēkā esošo Latvijas Republikas normatīvajos aktos noteikto kārtību un apmēru.</w:t>
      </w:r>
    </w:p>
    <w:p w14:paraId="3C906CE4" w14:textId="3AF8C5A2"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t xml:space="preserve">Izpildītājs, pēc Pakalpojuma sniegšanas un </w:t>
      </w:r>
      <w:r w:rsidRPr="00C35290">
        <w:t>Līguma 3.2.punktā</w:t>
      </w:r>
      <w:r w:rsidRPr="004C7A42">
        <w:t xml:space="preserve"> minētā Pakalpojuma pieņemšanas – nodošanas akta parakstīšanas, iesniedz Līguma 11.1.punktā norādītajai Pasūtītāja atbildīgajai personai rēķinu par sniegto Pakalpojumu, kurā Izpildītājs norāda </w:t>
      </w:r>
      <w:r w:rsidRPr="004C7A42">
        <w:rPr>
          <w:rFonts w:eastAsia="Calibri"/>
          <w:color w:val="000000"/>
        </w:rPr>
        <w:t xml:space="preserve">Līguma noslēgšanas datumu un numuru, sniegtā Pakalpojuma apjomu, Pakalpojuma cenu, </w:t>
      </w:r>
      <w:r w:rsidR="00977CD4">
        <w:rPr>
          <w:rFonts w:eastAsia="Calibri"/>
          <w:color w:val="000000"/>
        </w:rPr>
        <w:t>PVN</w:t>
      </w:r>
      <w:r w:rsidRPr="004C7A42">
        <w:rPr>
          <w:rFonts w:eastAsia="Calibri"/>
          <w:color w:val="000000"/>
        </w:rPr>
        <w:t xml:space="preserve"> likmi un kopējo summu, kā arī Līguma 4.7. punktā norādīto informāciju.</w:t>
      </w:r>
    </w:p>
    <w:p w14:paraId="0BAE33A2"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 xml:space="preserve"> </w:t>
      </w:r>
      <w:r w:rsidRPr="004C7A42">
        <w:t xml:space="preserve">Pasūtītājs samaksā par </w:t>
      </w:r>
      <w:r w:rsidRPr="004C7A42">
        <w:rPr>
          <w:color w:val="000000"/>
        </w:rPr>
        <w:t>Līguma</w:t>
      </w:r>
      <w:r w:rsidRPr="004C7A42">
        <w:t xml:space="preserve"> noteikumiem un Latvijas Republikas normatīvajiem aktiem atbilstošu sniegto Pakalpojumu pēc atbilstoši Līguma 3.3.punktā minētā Pakalpojuma pieņemšanas – nodošanas akta abpusējas parakstīšanas, veicot pārskaitījumu uz Līgumā norādīto Izpildītāja norēķinu kontu</w:t>
      </w:r>
      <w:r w:rsidRPr="004C7A42">
        <w:rPr>
          <w:rFonts w:eastAsia="Calibri"/>
          <w:color w:val="000000"/>
        </w:rPr>
        <w:t>.</w:t>
      </w:r>
    </w:p>
    <w:p w14:paraId="34FF884C"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t>Pasūtītājs</w:t>
      </w:r>
      <w:r w:rsidRPr="004C7A42">
        <w:rPr>
          <w:color w:val="000000"/>
        </w:rPr>
        <w:t xml:space="preserve"> veic apmaksu par Pakalpojumu 30 (trīsdesmit) kalendāro dienu laikā pēc Līguma 4.3.punktā norādītā rēķina saņemšanas un </w:t>
      </w:r>
      <w:r w:rsidRPr="004C7A42">
        <w:t>Pakalpojuma pieņemšanas – nodošanas akta abpusējas parakstīšanas.</w:t>
      </w:r>
    </w:p>
    <w:p w14:paraId="4A1C9929"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Par samaksas dienu tiek uzskatīta diena, kad Pasūtītājs veic pārskaitījumu uz Līgumā norādīto Izpildītāja norēķinu kontu.</w:t>
      </w:r>
    </w:p>
    <w:p w14:paraId="462C93A9" w14:textId="77777777" w:rsidR="005A36BA" w:rsidRPr="00213BA1" w:rsidRDefault="005A36BA" w:rsidP="00213BA1">
      <w:pPr>
        <w:pStyle w:val="ListParagraph"/>
        <w:numPr>
          <w:ilvl w:val="1"/>
          <w:numId w:val="30"/>
        </w:numPr>
        <w:tabs>
          <w:tab w:val="left" w:pos="1134"/>
        </w:tabs>
        <w:ind w:left="0" w:firstLine="720"/>
        <w:rPr>
          <w:rFonts w:eastAsia="Calibri"/>
          <w:color w:val="000000"/>
        </w:rPr>
      </w:pPr>
      <w:r w:rsidRPr="00213BA1">
        <w:rPr>
          <w:rFonts w:eastAsia="Calibri"/>
        </w:rPr>
        <w:t>Līguma kopējās summas apmaksa tiek veikta no Eiropas Sociālā fonda projekta "Bijušo ieslodzīto integrācija sabiedrībā un darba tirgū" (Nr. 9.1.2.0/16.I/001) finanšu līdzekļiem. Izpildītājam rēķinā jānorāda atsauce uz Līgumu un finansējuma avotu.</w:t>
      </w:r>
    </w:p>
    <w:p w14:paraId="37298519" w14:textId="0B95D2B2" w:rsidR="005A36BA" w:rsidRPr="00E60C21" w:rsidRDefault="000B7393" w:rsidP="00213BA1">
      <w:pPr>
        <w:pStyle w:val="ListParagraph"/>
        <w:numPr>
          <w:ilvl w:val="1"/>
          <w:numId w:val="30"/>
        </w:numPr>
        <w:tabs>
          <w:tab w:val="left" w:pos="1134"/>
        </w:tabs>
        <w:ind w:left="0" w:firstLine="720"/>
        <w:rPr>
          <w:rFonts w:eastAsia="Calibri"/>
          <w:color w:val="000000"/>
        </w:rPr>
      </w:pPr>
      <w:r w:rsidRPr="00213BA1">
        <w:t>Pasūtītājs</w:t>
      </w:r>
      <w:r w:rsidRPr="00213BA1">
        <w:rPr>
          <w:rFonts w:eastAsia="Calibri"/>
        </w:rPr>
        <w:t xml:space="preserve"> ir tiesīgs veikt apmaksu Izpildītājam daļās: par katras apmācību grupas apmācību, ievērojot to, ka Pakalpojums sniegts atbilstoši Līguma noteikumiem</w:t>
      </w:r>
      <w:r w:rsidR="005A36BA" w:rsidRPr="00213BA1">
        <w:rPr>
          <w:rFonts w:eastAsia="Calibri"/>
        </w:rPr>
        <w:t>.</w:t>
      </w:r>
    </w:p>
    <w:p w14:paraId="559803EF" w14:textId="51689C2B" w:rsidR="00514BC9" w:rsidRDefault="00514BC9" w:rsidP="00514BC9">
      <w:pPr>
        <w:tabs>
          <w:tab w:val="left" w:pos="1134"/>
        </w:tabs>
        <w:rPr>
          <w:rFonts w:eastAsia="Calibri"/>
          <w:color w:val="000000"/>
        </w:rPr>
      </w:pPr>
    </w:p>
    <w:p w14:paraId="353BF271" w14:textId="77777777" w:rsidR="00AC0D9E" w:rsidRDefault="00AC0D9E" w:rsidP="00514BC9">
      <w:pPr>
        <w:tabs>
          <w:tab w:val="left" w:pos="1134"/>
        </w:tabs>
        <w:rPr>
          <w:rFonts w:eastAsia="Calibri"/>
          <w:color w:val="000000"/>
        </w:rPr>
      </w:pPr>
    </w:p>
    <w:p w14:paraId="4908B7D0" w14:textId="77777777" w:rsidR="005A36BA" w:rsidRDefault="005A36BA" w:rsidP="00213BA1">
      <w:pPr>
        <w:pStyle w:val="ListParagraph"/>
        <w:numPr>
          <w:ilvl w:val="0"/>
          <w:numId w:val="30"/>
        </w:numPr>
        <w:tabs>
          <w:tab w:val="left" w:pos="1134"/>
        </w:tabs>
        <w:ind w:left="0" w:firstLine="720"/>
        <w:jc w:val="center"/>
        <w:rPr>
          <w:rFonts w:eastAsia="Calibri"/>
          <w:b/>
          <w:color w:val="000000"/>
        </w:rPr>
      </w:pPr>
      <w:r w:rsidRPr="008A6CA7">
        <w:rPr>
          <w:rFonts w:eastAsia="Calibri"/>
          <w:b/>
          <w:color w:val="000000"/>
        </w:rPr>
        <w:t>Pušu atbildība</w:t>
      </w:r>
    </w:p>
    <w:p w14:paraId="6E808724" w14:textId="3AA04423" w:rsidR="009C6658" w:rsidRDefault="009C6658" w:rsidP="00213BA1">
      <w:pPr>
        <w:tabs>
          <w:tab w:val="left" w:pos="1134"/>
        </w:tabs>
        <w:ind w:firstLine="720"/>
        <w:jc w:val="center"/>
        <w:rPr>
          <w:rFonts w:eastAsia="Calibri"/>
          <w:b/>
          <w:color w:val="000000"/>
        </w:rPr>
      </w:pPr>
    </w:p>
    <w:p w14:paraId="3162C044" w14:textId="77777777" w:rsidR="00AC0D9E" w:rsidRPr="009C6658" w:rsidRDefault="00AC0D9E" w:rsidP="00213BA1">
      <w:pPr>
        <w:tabs>
          <w:tab w:val="left" w:pos="1134"/>
        </w:tabs>
        <w:ind w:firstLine="720"/>
        <w:jc w:val="center"/>
        <w:rPr>
          <w:rFonts w:eastAsia="Calibri"/>
          <w:b/>
          <w:color w:val="000000"/>
        </w:rPr>
      </w:pPr>
    </w:p>
    <w:p w14:paraId="53CD7573" w14:textId="13E995DF"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rPr>
        <w:t xml:space="preserve">Ja Izpildītājs neuzsāk, un/vai nesniedz Pakalpojumu Līgumā (t.sk. pielikumos) norādītajos termiņos, tad tas maksā Pasūtītājam līgumsodu 0,5% (nulle komats pieci procenti) </w:t>
      </w:r>
      <w:r w:rsidRPr="009C6658">
        <w:rPr>
          <w:rFonts w:eastAsia="Calibri"/>
        </w:rPr>
        <w:lastRenderedPageBreak/>
        <w:t>apmērā no Līgum</w:t>
      </w:r>
      <w:r w:rsidR="004C61EC">
        <w:rPr>
          <w:rFonts w:eastAsia="Calibri"/>
        </w:rPr>
        <w:t>cen</w:t>
      </w:r>
      <w:r w:rsidRPr="009C6658">
        <w:rPr>
          <w:rFonts w:eastAsia="Calibri"/>
        </w:rPr>
        <w:t xml:space="preserve">as par katru nokavēto dienu, bet ne vairāk, kā 10% (desmit procenti) no </w:t>
      </w:r>
      <w:r w:rsidR="004C61EC" w:rsidRPr="009C6658">
        <w:rPr>
          <w:rFonts w:eastAsia="Calibri"/>
        </w:rPr>
        <w:t>Līgum</w:t>
      </w:r>
      <w:r w:rsidR="004C61EC">
        <w:rPr>
          <w:rFonts w:eastAsia="Calibri"/>
        </w:rPr>
        <w:t>cen</w:t>
      </w:r>
      <w:r w:rsidR="004C61EC" w:rsidRPr="009C6658">
        <w:rPr>
          <w:rFonts w:eastAsia="Calibri"/>
        </w:rPr>
        <w:t>as</w:t>
      </w:r>
      <w:r w:rsidRPr="009C6658">
        <w:rPr>
          <w:rFonts w:eastAsia="Calibri"/>
        </w:rPr>
        <w:t>.</w:t>
      </w:r>
    </w:p>
    <w:p w14:paraId="0C1FA2E8" w14:textId="1762A4EF"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 xml:space="preserve">Ja Pasūtītājs nesamaksā par </w:t>
      </w:r>
      <w:r w:rsidR="00E71E03">
        <w:rPr>
          <w:rFonts w:eastAsia="Calibri"/>
          <w:color w:val="000000"/>
        </w:rPr>
        <w:t xml:space="preserve">atbilstoši Līguma noteikumiem </w:t>
      </w:r>
      <w:r w:rsidRPr="009C6658">
        <w:rPr>
          <w:rFonts w:eastAsia="Calibri"/>
          <w:color w:val="000000"/>
        </w:rPr>
        <w:t xml:space="preserve">sniegto Pakalpojumu Līgumā noteiktajā termiņā, tad tas maksā Izpildītājam līgumsodu 0,5% (nulle komats pieci procenti) apmērā no </w:t>
      </w:r>
      <w:r w:rsidR="00E71E03" w:rsidRPr="009C6658">
        <w:rPr>
          <w:rFonts w:eastAsia="Calibri"/>
        </w:rPr>
        <w:t>Līgum</w:t>
      </w:r>
      <w:r w:rsidR="00E71E03">
        <w:rPr>
          <w:rFonts w:eastAsia="Calibri"/>
        </w:rPr>
        <w:t>cen</w:t>
      </w:r>
      <w:r w:rsidR="00E71E03" w:rsidRPr="009C6658">
        <w:rPr>
          <w:rFonts w:eastAsia="Calibri"/>
        </w:rPr>
        <w:t>as</w:t>
      </w:r>
      <w:r w:rsidRPr="009C6658">
        <w:rPr>
          <w:rFonts w:eastAsia="Calibri"/>
          <w:color w:val="000000"/>
        </w:rPr>
        <w:t xml:space="preserve"> par katru nokavēto dienu, bet ne vairāk, kā 10% (desmit procenti) no </w:t>
      </w:r>
      <w:r w:rsidR="00E71E03" w:rsidRPr="009C6658">
        <w:rPr>
          <w:rFonts w:eastAsia="Calibri"/>
        </w:rPr>
        <w:t>Līgum</w:t>
      </w:r>
      <w:r w:rsidR="00E71E03">
        <w:rPr>
          <w:rFonts w:eastAsia="Calibri"/>
        </w:rPr>
        <w:t>cen</w:t>
      </w:r>
      <w:r w:rsidR="00E71E03" w:rsidRPr="009C6658">
        <w:rPr>
          <w:rFonts w:eastAsia="Calibri"/>
        </w:rPr>
        <w:t>as</w:t>
      </w:r>
      <w:r w:rsidRPr="009C6658">
        <w:rPr>
          <w:rFonts w:eastAsia="Calibri"/>
          <w:color w:val="000000"/>
        </w:rPr>
        <w:t xml:space="preserve">. </w:t>
      </w:r>
    </w:p>
    <w:p w14:paraId="34B967DD"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Līgumsoda samaksa neatbrīvo Puses no saistību pilnīgas izpildes.</w:t>
      </w:r>
    </w:p>
    <w:p w14:paraId="47D24AFF" w14:textId="207D18B3" w:rsidR="005A36BA" w:rsidRDefault="005A36BA" w:rsidP="00213BA1">
      <w:pPr>
        <w:tabs>
          <w:tab w:val="left" w:pos="1134"/>
        </w:tabs>
        <w:ind w:firstLine="720"/>
        <w:rPr>
          <w:rFonts w:eastAsia="Calibri"/>
          <w:color w:val="000000"/>
        </w:rPr>
      </w:pPr>
    </w:p>
    <w:p w14:paraId="7A2961A4" w14:textId="77777777" w:rsidR="008728E7" w:rsidRPr="005A36BA" w:rsidRDefault="008728E7" w:rsidP="00213BA1">
      <w:pPr>
        <w:tabs>
          <w:tab w:val="left" w:pos="1134"/>
        </w:tabs>
        <w:ind w:firstLine="720"/>
        <w:rPr>
          <w:rFonts w:eastAsia="Calibri"/>
          <w:color w:val="000000"/>
        </w:rPr>
      </w:pPr>
    </w:p>
    <w:p w14:paraId="6993FDF0" w14:textId="77777777" w:rsidR="005A36BA" w:rsidRDefault="005A36BA" w:rsidP="00213BA1">
      <w:pPr>
        <w:pStyle w:val="ListParagraph"/>
        <w:numPr>
          <w:ilvl w:val="0"/>
          <w:numId w:val="30"/>
        </w:numPr>
        <w:tabs>
          <w:tab w:val="left" w:pos="1134"/>
        </w:tabs>
        <w:ind w:left="0" w:firstLine="720"/>
        <w:jc w:val="center"/>
        <w:rPr>
          <w:rFonts w:eastAsia="Calibri"/>
          <w:b/>
          <w:color w:val="000000"/>
        </w:rPr>
      </w:pPr>
      <w:r w:rsidRPr="00213BA1">
        <w:rPr>
          <w:rFonts w:eastAsia="Calibri"/>
          <w:b/>
          <w:color w:val="000000"/>
        </w:rPr>
        <w:t>Kvalitāte</w:t>
      </w:r>
    </w:p>
    <w:p w14:paraId="6D81D034" w14:textId="77777777" w:rsidR="00F57342" w:rsidRPr="00F57342" w:rsidRDefault="00F57342" w:rsidP="00F57342">
      <w:pPr>
        <w:tabs>
          <w:tab w:val="left" w:pos="1134"/>
        </w:tabs>
        <w:jc w:val="center"/>
        <w:rPr>
          <w:rFonts w:eastAsia="Calibri"/>
          <w:b/>
          <w:color w:val="000000"/>
        </w:rPr>
      </w:pPr>
    </w:p>
    <w:p w14:paraId="281D49F0"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 xml:space="preserve">Ar Līguma prasībām atbilstošu Pakalpojumu Līguma ietvaros saprotams Pakalpojums, kas atbilst Līguma noteikumiem, tajā skaitā pielikumiem. </w:t>
      </w:r>
    </w:p>
    <w:p w14:paraId="06AA3729"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Kvalitatīvs Pakalpojums Līguma izpratnē ir Pakalpojums, kas sniegts atbilstoši normatīvajos aktos noteiktām prasībām attiecībā uz Pakalpojuma sniegšanu, kā arī vispārpieņemtai labai praksei, Pakalpojuma sniegšanas nozarē.</w:t>
      </w:r>
    </w:p>
    <w:p w14:paraId="4B12D17F" w14:textId="4C3EC393" w:rsidR="005A36BA" w:rsidRDefault="005A36BA" w:rsidP="00213BA1">
      <w:pPr>
        <w:tabs>
          <w:tab w:val="left" w:pos="1134"/>
        </w:tabs>
        <w:ind w:firstLine="720"/>
        <w:rPr>
          <w:rFonts w:eastAsia="Calibri"/>
          <w:color w:val="000000"/>
        </w:rPr>
      </w:pPr>
    </w:p>
    <w:p w14:paraId="1EE1B732" w14:textId="7BDE37AF" w:rsidR="008728E7" w:rsidRDefault="008728E7" w:rsidP="00213BA1">
      <w:pPr>
        <w:tabs>
          <w:tab w:val="left" w:pos="1134"/>
        </w:tabs>
        <w:ind w:firstLine="720"/>
        <w:rPr>
          <w:rFonts w:eastAsia="Calibri"/>
          <w:color w:val="000000"/>
        </w:rPr>
      </w:pPr>
    </w:p>
    <w:p w14:paraId="170B25F2" w14:textId="77777777" w:rsidR="008728E7" w:rsidRPr="005A36BA" w:rsidRDefault="008728E7" w:rsidP="00213BA1">
      <w:pPr>
        <w:tabs>
          <w:tab w:val="left" w:pos="1134"/>
        </w:tabs>
        <w:ind w:firstLine="720"/>
        <w:rPr>
          <w:rFonts w:eastAsia="Calibri"/>
          <w:color w:val="000000"/>
        </w:rPr>
      </w:pPr>
    </w:p>
    <w:p w14:paraId="2BFBD86B" w14:textId="77777777" w:rsidR="005A36BA" w:rsidRPr="00213BA1" w:rsidRDefault="005A36BA" w:rsidP="00213BA1">
      <w:pPr>
        <w:pStyle w:val="ListParagraph"/>
        <w:numPr>
          <w:ilvl w:val="0"/>
          <w:numId w:val="30"/>
        </w:numPr>
        <w:tabs>
          <w:tab w:val="left" w:pos="1134"/>
        </w:tabs>
        <w:ind w:left="0" w:firstLine="720"/>
        <w:jc w:val="center"/>
        <w:rPr>
          <w:rFonts w:eastAsia="Calibri"/>
          <w:b/>
          <w:color w:val="000000"/>
        </w:rPr>
      </w:pPr>
      <w:r w:rsidRPr="00213BA1">
        <w:rPr>
          <w:rFonts w:eastAsia="Calibri"/>
          <w:b/>
          <w:color w:val="000000"/>
        </w:rPr>
        <w:t>Nepārvarama vara</w:t>
      </w:r>
    </w:p>
    <w:p w14:paraId="77AA4E32" w14:textId="77777777" w:rsidR="009C6658" w:rsidRPr="009C6658" w:rsidRDefault="009C6658" w:rsidP="00213BA1">
      <w:pPr>
        <w:tabs>
          <w:tab w:val="left" w:pos="1134"/>
        </w:tabs>
        <w:ind w:firstLine="720"/>
        <w:rPr>
          <w:rFonts w:eastAsia="Calibri"/>
          <w:color w:val="000000"/>
        </w:rPr>
      </w:pPr>
    </w:p>
    <w:p w14:paraId="5B86BF63"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Ja Puses nevar pilnīgi vai daļēji izpildīt savas saistības tādu apstākļu dēļ, kurus izraisījusi nepārvarama vara, piemēram, ugunsgrēks, plūdi, eksplozija, militāra akcija, blokāde, streiks un citi apstākļi, kas tiek klasificēti kā nepārvaramas varas apstākļi un kuru dēļ nav iespējama Līguma izpilde, un, ko Pusēm nebija iespējams ne paredzēt, ne novērst, Puses tiek atbrīvotas no atbildības par Līguma saistību nepildīšanu.</w:t>
      </w:r>
    </w:p>
    <w:p w14:paraId="5B69101B"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Ja Līguma 7.1. 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7.1.punktā minēto apstākļu iestāšanās brīdim.</w:t>
      </w:r>
    </w:p>
    <w:p w14:paraId="689BBF29"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spacing w:val="-2"/>
        </w:rPr>
        <w:t>Puse</w:t>
      </w:r>
      <w:r w:rsidRPr="009C6658">
        <w:rPr>
          <w:rFonts w:eastAsia="Calibri"/>
          <w:color w:val="000000"/>
        </w:rPr>
        <w:t xml:space="preserve">, kurai kļuvis neiespējami izpildīt saistības Līguma 7.1.punktā minēto apstākļu dēļ, 10 (desmit) kalendāro dienu laikā rakstiski paziņo otrai </w:t>
      </w:r>
      <w:r w:rsidRPr="009C6658">
        <w:rPr>
          <w:rFonts w:eastAsia="Calibri"/>
          <w:color w:val="000000"/>
          <w:spacing w:val="-2"/>
        </w:rPr>
        <w:t>Pusei</w:t>
      </w:r>
      <w:r w:rsidRPr="009C6658">
        <w:rPr>
          <w:rFonts w:eastAsia="Calibri"/>
          <w:color w:val="000000"/>
        </w:rPr>
        <w:t xml:space="preserve"> par šādu apstākļu rašanos vai izbeigšanos. Nepārvaramas varas apstākļi jāpamato ar attiecīgas valsts vai pašvaldības institūcijas izsniegto dokumentu, ja šādus apstākļus var apliecināt valsts vai pašvaldības institūcija.</w:t>
      </w:r>
    </w:p>
    <w:p w14:paraId="3A01828E" w14:textId="4A57B5E3" w:rsidR="005A36BA" w:rsidRDefault="005A36BA" w:rsidP="00213BA1">
      <w:pPr>
        <w:tabs>
          <w:tab w:val="left" w:pos="1134"/>
        </w:tabs>
        <w:ind w:firstLine="720"/>
        <w:rPr>
          <w:rFonts w:eastAsia="Calibri"/>
          <w:color w:val="000000"/>
        </w:rPr>
      </w:pPr>
    </w:p>
    <w:p w14:paraId="21E991F8" w14:textId="77777777" w:rsidR="00707A3B" w:rsidRPr="005A36BA" w:rsidRDefault="00707A3B" w:rsidP="00213BA1">
      <w:pPr>
        <w:tabs>
          <w:tab w:val="left" w:pos="1134"/>
        </w:tabs>
        <w:ind w:firstLine="720"/>
        <w:rPr>
          <w:rFonts w:eastAsia="Calibri"/>
          <w:color w:val="000000"/>
        </w:rPr>
      </w:pPr>
    </w:p>
    <w:p w14:paraId="66FA4252" w14:textId="77777777" w:rsidR="005A36BA" w:rsidRPr="00213BA1" w:rsidRDefault="005A36BA" w:rsidP="00213BA1">
      <w:pPr>
        <w:pStyle w:val="ListParagraph"/>
        <w:numPr>
          <w:ilvl w:val="0"/>
          <w:numId w:val="30"/>
        </w:numPr>
        <w:tabs>
          <w:tab w:val="left" w:pos="1134"/>
        </w:tabs>
        <w:ind w:left="0" w:firstLine="720"/>
        <w:jc w:val="center"/>
        <w:rPr>
          <w:rFonts w:eastAsia="Calibri"/>
          <w:b/>
          <w:color w:val="000000"/>
        </w:rPr>
      </w:pPr>
      <w:r w:rsidRPr="00213BA1">
        <w:rPr>
          <w:rFonts w:eastAsia="Calibri"/>
          <w:b/>
          <w:color w:val="000000"/>
        </w:rPr>
        <w:t>Līguma grozīšana un izbeigšana</w:t>
      </w:r>
    </w:p>
    <w:p w14:paraId="29CF4198" w14:textId="77777777" w:rsidR="009C6658" w:rsidRPr="009C6658" w:rsidRDefault="009C6658" w:rsidP="00213BA1">
      <w:pPr>
        <w:tabs>
          <w:tab w:val="left" w:pos="1134"/>
        </w:tabs>
        <w:ind w:firstLine="720"/>
        <w:rPr>
          <w:rFonts w:eastAsia="Calibri"/>
          <w:color w:val="000000"/>
        </w:rPr>
      </w:pPr>
    </w:p>
    <w:p w14:paraId="0F143D16"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Līgumu var grozīt, papildināt ar Pušu rakstveida vienošanos. Visi Līguma grozījumi un papildinājumi ir spēkā, ja tie ir noformēti rakstveidā un tos parakstījušas abas Puses. Ar parakstīšanas brīdi Līguma grozījumi un papildinājumi kļūst par Līguma neatņemamu sastāvdaļu. Līguma grozījumi tiek veikti atbilstoši Publisko iepirkumu likuma regulējumam.</w:t>
      </w:r>
    </w:p>
    <w:p w14:paraId="167838CE"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Pasūtītājs ir tiesīgs vienpusēji lauzt Līgumu, neatlīdzinot Izpildītājam nekādus zaudējumus šādos gadījumos:</w:t>
      </w:r>
    </w:p>
    <w:p w14:paraId="1D27F913" w14:textId="77777777" w:rsidR="005A36BA" w:rsidRPr="009C6658" w:rsidRDefault="005A36BA" w:rsidP="00213BA1">
      <w:pPr>
        <w:pStyle w:val="ListParagraph"/>
        <w:numPr>
          <w:ilvl w:val="2"/>
          <w:numId w:val="30"/>
        </w:numPr>
        <w:tabs>
          <w:tab w:val="left" w:pos="1134"/>
        </w:tabs>
        <w:ind w:left="0" w:firstLine="720"/>
        <w:rPr>
          <w:rFonts w:eastAsia="Calibri"/>
          <w:color w:val="000000"/>
        </w:rPr>
      </w:pPr>
      <w:r w:rsidRPr="009C6658">
        <w:rPr>
          <w:rFonts w:eastAsia="Calibri"/>
          <w:color w:val="000000"/>
        </w:rPr>
        <w:t>ja Izpildītājs vairāk nekā 1 (vienu) reizi ir nokavējis Pakalpojuma uzsākšanas un/vai sniegšanas termiņu;</w:t>
      </w:r>
    </w:p>
    <w:p w14:paraId="218B1742" w14:textId="77777777" w:rsidR="005A36BA" w:rsidRPr="009C6658" w:rsidRDefault="005A36BA" w:rsidP="00213BA1">
      <w:pPr>
        <w:pStyle w:val="ListParagraph"/>
        <w:numPr>
          <w:ilvl w:val="2"/>
          <w:numId w:val="30"/>
        </w:numPr>
        <w:tabs>
          <w:tab w:val="left" w:pos="1134"/>
        </w:tabs>
        <w:ind w:left="0" w:firstLine="720"/>
        <w:rPr>
          <w:rFonts w:eastAsia="Calibri"/>
          <w:color w:val="000000"/>
        </w:rPr>
      </w:pPr>
      <w:r w:rsidRPr="009C6658">
        <w:rPr>
          <w:rFonts w:eastAsia="Calibri"/>
          <w:color w:val="000000"/>
        </w:rPr>
        <w:t>ja Izpildītājs sniedz Pakalpojumu neatbilstoši Līguma noteikumiem un šī neatbilstība nav vai nevar tikt novērsta Līgumā paredzētajā termiņā;</w:t>
      </w:r>
    </w:p>
    <w:p w14:paraId="70081225" w14:textId="77777777" w:rsidR="005A36BA" w:rsidRPr="009C6658" w:rsidRDefault="005A36BA" w:rsidP="00213BA1">
      <w:pPr>
        <w:pStyle w:val="ListParagraph"/>
        <w:numPr>
          <w:ilvl w:val="2"/>
          <w:numId w:val="30"/>
        </w:numPr>
        <w:tabs>
          <w:tab w:val="left" w:pos="1134"/>
        </w:tabs>
        <w:ind w:left="0" w:firstLine="720"/>
        <w:rPr>
          <w:rFonts w:eastAsia="Calibri"/>
          <w:color w:val="000000"/>
        </w:rPr>
      </w:pPr>
      <w:r w:rsidRPr="009C6658">
        <w:rPr>
          <w:rFonts w:eastAsia="Calibri"/>
          <w:color w:val="000000"/>
        </w:rPr>
        <w:lastRenderedPageBreak/>
        <w:t>ja Izpildītājs pirms Līguma noslēgšanas, tā noslēgšanas vai izpildes laikā sniedzis nepatiesas vai nepilnīgas ziņas vai apliecinājumus;</w:t>
      </w:r>
    </w:p>
    <w:p w14:paraId="00AD071D" w14:textId="77777777" w:rsidR="005A36BA" w:rsidRPr="006C4488"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Izpildītājs Līguma noslēgšanas vai Līguma izpildes laikā veicis prettiesisku darbību;</w:t>
      </w:r>
    </w:p>
    <w:p w14:paraId="08F685C8"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ir pasludināts Izpildītāja maksātnespējas process vai iestājas citi apstākļi, kas liedz vai liegs Izpildītājam turpināt Līguma izpildi vai kas negatīvi ietekmē Pasūtītāja tiesības, kuras izriet no Līguma;</w:t>
      </w:r>
    </w:p>
    <w:p w14:paraId="7476FD81"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Izpildītājs Pasūtītājam ir nodarījis zaudējumus;</w:t>
      </w:r>
    </w:p>
    <w:p w14:paraId="13E83DE2" w14:textId="4441C6DE" w:rsidR="005A36BA" w:rsidRPr="006C4488"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 xml:space="preserve">ja </w:t>
      </w:r>
      <w:r w:rsidRPr="006C4488">
        <w:rPr>
          <w:rFonts w:eastAsia="Calibri"/>
        </w:rPr>
        <w:t xml:space="preserve">Eiropas Sociālā fonda projekta </w:t>
      </w:r>
      <w:r w:rsidR="00096BF5" w:rsidRPr="006C4488">
        <w:rPr>
          <w:rFonts w:eastAsia="Calibri"/>
        </w:rPr>
        <w:t>"</w:t>
      </w:r>
      <w:r w:rsidRPr="006C4488">
        <w:rPr>
          <w:rFonts w:eastAsia="Calibri"/>
        </w:rPr>
        <w:t xml:space="preserve">Bijušo ieslodzīto integrācija sabiedrībā un darba tirgū" (Nr. 9.1.2.0/16/I/001) ietvaros vadībā iesaistīta iestāde saistībā ar Izpildītāja darbību vai bezdarbību ir noteikusi ārvalstu finanšu instrumenta finansēta projekta izmaksu korekciju vairāk nekā 25 % (divdesmit pieci procenti) apmērā no </w:t>
      </w:r>
      <w:r w:rsidR="00F958CF" w:rsidRPr="009C6658">
        <w:rPr>
          <w:rFonts w:eastAsia="Calibri"/>
        </w:rPr>
        <w:t>Līgum</w:t>
      </w:r>
      <w:r w:rsidR="00F958CF">
        <w:rPr>
          <w:rFonts w:eastAsia="Calibri"/>
        </w:rPr>
        <w:t>cen</w:t>
      </w:r>
      <w:r w:rsidR="00F958CF" w:rsidRPr="009C6658">
        <w:rPr>
          <w:rFonts w:eastAsia="Calibri"/>
        </w:rPr>
        <w:t>as</w:t>
      </w:r>
      <w:r w:rsidRPr="006C4488">
        <w:rPr>
          <w:rFonts w:eastAsia="Calibri"/>
        </w:rPr>
        <w:t>;</w:t>
      </w:r>
    </w:p>
    <w:p w14:paraId="4F9AB448"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Izpildītājs ir patvaļīgi pārtraucis Līguma izpildi, tai skaitā Izpildītājs nav sasniedzams juridiskajā adresē vai deklarētajā dzīvesvietā;</w:t>
      </w:r>
    </w:p>
    <w:p w14:paraId="7D031C4C"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ārvalstu finanšu instrumenta vadībā iesaistīta iestāde konstatējusi normatīvo aktu pārkāpumus Līguma noslēgšanas vai izpildes gaitā, un to dēļ tiek piemērota projekta izmaksu korekcija 100 % (viens simts procentu) apmērā;</w:t>
      </w:r>
    </w:p>
    <w:p w14:paraId="7B619042"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Latvijas Republikas Ministru kabinets ir pieņēmis lēmumu par attiecīgā struktūrfondu plānošanas perioda prioritāšu pārskatīšanu, un tādēļ Pasūtītājam ir būtiski samazināts vai atņemts ārvalstu finanšu instrumenta finansējums, ko Pakalpojuma ņēmējs gribēja izmantot Līgumā paredzēto maksājuma saistību segšanai;</w:t>
      </w:r>
    </w:p>
    <w:p w14:paraId="68E82F88"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Līguma izpildi padara neiespējamu nepārvarama vara.</w:t>
      </w:r>
    </w:p>
    <w:p w14:paraId="2E74627A"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Pirms Līguma laušanas, pamatojoties uz Līguma 8.2.2. apakšpunktu, Pasūtītājs iesniedz Izpildītājam pretenziju par sniegtā Pakalpojuma kvalitāti.</w:t>
      </w:r>
    </w:p>
    <w:p w14:paraId="41F2B5A4"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 xml:space="preserve">Līguma 8.2.punktā noteiktajos gadījumos </w:t>
      </w:r>
      <w:smartTag w:uri="schemas-tilde-lv/tildestengine" w:element="veidnes">
        <w:smartTagPr>
          <w:attr w:name="text" w:val="Līgums"/>
          <w:attr w:name="baseform" w:val="līgum|s"/>
          <w:attr w:name="id" w:val="-1"/>
        </w:smartTagPr>
        <w:r w:rsidRPr="006C4488">
          <w:rPr>
            <w:rFonts w:eastAsia="Calibri"/>
            <w:color w:val="000000"/>
          </w:rPr>
          <w:t>Līgums</w:t>
        </w:r>
      </w:smartTag>
      <w:r w:rsidRPr="006C4488">
        <w:rPr>
          <w:rFonts w:eastAsia="Calibri"/>
          <w:color w:val="000000"/>
        </w:rPr>
        <w:t xml:space="preserve"> uzskatāms par izbeigtu 7. (septītajā) darba dienā pēc Pasūtītāja paziņojuma par atkāpšanos (ierakstīts sūtījums) izsūtīšanas dienas.</w:t>
      </w:r>
    </w:p>
    <w:p w14:paraId="172F2DD2" w14:textId="77777777" w:rsidR="005A36BA" w:rsidRPr="006C4488"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Katrai no Pusēm ir tiesības izbeigt Līgumu pirms termiņa vienpusēji, brīdinot par to otro Pusi vismaz 30 (trīsdesmit) kalendāras dienas iepriekš.</w:t>
      </w:r>
    </w:p>
    <w:p w14:paraId="07FD9195" w14:textId="0D108505" w:rsidR="005A36BA" w:rsidRDefault="005A36BA" w:rsidP="00213BA1">
      <w:pPr>
        <w:tabs>
          <w:tab w:val="left" w:pos="1134"/>
        </w:tabs>
        <w:ind w:firstLine="720"/>
        <w:rPr>
          <w:rFonts w:eastAsia="Calibri"/>
          <w:color w:val="000000"/>
        </w:rPr>
      </w:pPr>
    </w:p>
    <w:p w14:paraId="4DCBD779" w14:textId="77777777" w:rsidR="00707A3B" w:rsidRDefault="00707A3B" w:rsidP="00213BA1">
      <w:pPr>
        <w:tabs>
          <w:tab w:val="left" w:pos="1134"/>
        </w:tabs>
        <w:ind w:firstLine="720"/>
        <w:rPr>
          <w:rFonts w:eastAsia="Calibri"/>
          <w:color w:val="000000"/>
        </w:rPr>
      </w:pPr>
    </w:p>
    <w:p w14:paraId="25C6AEC3" w14:textId="77777777" w:rsidR="00F57342" w:rsidRPr="005A36BA" w:rsidRDefault="00F57342" w:rsidP="00213BA1">
      <w:pPr>
        <w:tabs>
          <w:tab w:val="left" w:pos="1134"/>
        </w:tabs>
        <w:ind w:firstLine="720"/>
        <w:rPr>
          <w:rFonts w:eastAsia="Calibri"/>
          <w:color w:val="000000"/>
        </w:rPr>
      </w:pPr>
    </w:p>
    <w:p w14:paraId="522B3A11" w14:textId="77777777" w:rsidR="005A36BA" w:rsidRPr="00213BA1" w:rsidRDefault="005A36BA" w:rsidP="00213BA1">
      <w:pPr>
        <w:pStyle w:val="ListParagraph"/>
        <w:numPr>
          <w:ilvl w:val="0"/>
          <w:numId w:val="30"/>
        </w:numPr>
        <w:tabs>
          <w:tab w:val="left" w:pos="1134"/>
        </w:tabs>
        <w:ind w:left="0" w:firstLine="720"/>
        <w:jc w:val="center"/>
        <w:rPr>
          <w:rFonts w:eastAsia="Calibri"/>
          <w:b/>
          <w:color w:val="000000"/>
        </w:rPr>
      </w:pPr>
      <w:r w:rsidRPr="00213BA1">
        <w:rPr>
          <w:rFonts w:eastAsia="Calibri"/>
          <w:b/>
          <w:bCs/>
          <w:color w:val="000000"/>
        </w:rPr>
        <w:t>Apakšuzņēmēju nomaiņas kārtība</w:t>
      </w:r>
    </w:p>
    <w:p w14:paraId="5F5F861A" w14:textId="05C73A5D" w:rsidR="006C4488" w:rsidRDefault="006C4488" w:rsidP="00213BA1">
      <w:pPr>
        <w:tabs>
          <w:tab w:val="left" w:pos="1134"/>
        </w:tabs>
        <w:ind w:firstLine="720"/>
        <w:rPr>
          <w:rFonts w:eastAsia="Calibri"/>
          <w:color w:val="000000"/>
        </w:rPr>
      </w:pPr>
    </w:p>
    <w:p w14:paraId="4716A8BF" w14:textId="77777777" w:rsidR="00707A3B" w:rsidRPr="006C4488" w:rsidRDefault="00707A3B" w:rsidP="00213BA1">
      <w:pPr>
        <w:tabs>
          <w:tab w:val="left" w:pos="1134"/>
        </w:tabs>
        <w:ind w:firstLine="720"/>
        <w:rPr>
          <w:rFonts w:eastAsia="Calibri"/>
          <w:color w:val="000000"/>
        </w:rPr>
      </w:pPr>
    </w:p>
    <w:p w14:paraId="6EA86ACF" w14:textId="77777777" w:rsidR="005A36BA" w:rsidRPr="006C4488" w:rsidRDefault="005A36BA" w:rsidP="00213BA1">
      <w:pPr>
        <w:pStyle w:val="ListParagraph"/>
        <w:numPr>
          <w:ilvl w:val="1"/>
          <w:numId w:val="30"/>
        </w:numPr>
        <w:tabs>
          <w:tab w:val="left" w:pos="1134"/>
        </w:tabs>
        <w:ind w:left="0" w:firstLine="720"/>
        <w:rPr>
          <w:rFonts w:eastAsia="Calibri"/>
          <w:color w:val="000000"/>
        </w:rPr>
      </w:pPr>
      <w:r w:rsidRPr="006C4488">
        <w:rPr>
          <w:bCs/>
        </w:rPr>
        <w:t>Izpildītājam ir pienākums saskaņot ar Pasūtītāju Izpildītāja Iepirkumā iesniegtajā piedāvājumā norādītā personāla un apakšuzņēmēju nomaiņu un papildu apakšuzņēmēju iesaistīšanu Līguma izpildē.</w:t>
      </w:r>
    </w:p>
    <w:p w14:paraId="4E167F75" w14:textId="77777777" w:rsidR="006C4488" w:rsidRPr="006C4488" w:rsidRDefault="005A36BA" w:rsidP="00213BA1">
      <w:pPr>
        <w:pStyle w:val="ListParagraph"/>
        <w:numPr>
          <w:ilvl w:val="1"/>
          <w:numId w:val="30"/>
        </w:numPr>
        <w:tabs>
          <w:tab w:val="left" w:pos="1134"/>
        </w:tabs>
        <w:ind w:left="0" w:firstLine="720"/>
        <w:rPr>
          <w:rFonts w:eastAsia="Calibri"/>
          <w:color w:val="000000"/>
        </w:rPr>
      </w:pPr>
      <w:r w:rsidRPr="006C4488">
        <w:rPr>
          <w:bCs/>
        </w:rPr>
        <w:t>Pasūtītājs pieņem lēmumu atļaut, vai atteikt lūgtās izmaiņas, ievērojot arī Publisko iepirkumu likuma 62. pantā, noteiktos ierobežojumus, ne vēlāk kā 5 (piecu) darbdienu laikā pēc tam, kad saņēmis visu informāciju un dokumentus, kas nepieciešami lēmuma pieņemšanai, un par to rakstiski informē Izpildītāju.</w:t>
      </w:r>
    </w:p>
    <w:p w14:paraId="502499DF" w14:textId="77777777" w:rsidR="005A36BA" w:rsidRDefault="005A36BA" w:rsidP="00213BA1">
      <w:pPr>
        <w:tabs>
          <w:tab w:val="left" w:pos="1134"/>
        </w:tabs>
        <w:ind w:firstLine="720"/>
        <w:rPr>
          <w:bCs/>
        </w:rPr>
      </w:pPr>
      <w:r w:rsidRPr="006C4488">
        <w:rPr>
          <w:bCs/>
        </w:rPr>
        <w:t xml:space="preserve"> </w:t>
      </w:r>
    </w:p>
    <w:p w14:paraId="272FEF35" w14:textId="77777777" w:rsidR="00F57342" w:rsidRPr="006C4488" w:rsidRDefault="00F57342" w:rsidP="00213BA1">
      <w:pPr>
        <w:tabs>
          <w:tab w:val="left" w:pos="1134"/>
        </w:tabs>
        <w:ind w:firstLine="720"/>
        <w:rPr>
          <w:rFonts w:eastAsia="Calibri"/>
          <w:color w:val="000000"/>
        </w:rPr>
      </w:pPr>
    </w:p>
    <w:p w14:paraId="74F88D02" w14:textId="77777777" w:rsidR="005A36BA" w:rsidRDefault="005A36BA" w:rsidP="00213BA1">
      <w:pPr>
        <w:pStyle w:val="ListParagraph"/>
        <w:numPr>
          <w:ilvl w:val="0"/>
          <w:numId w:val="30"/>
        </w:numPr>
        <w:tabs>
          <w:tab w:val="left" w:pos="1134"/>
        </w:tabs>
        <w:ind w:left="0" w:firstLine="720"/>
        <w:jc w:val="center"/>
        <w:rPr>
          <w:rFonts w:eastAsia="Calibri"/>
          <w:b/>
          <w:color w:val="000000"/>
        </w:rPr>
      </w:pPr>
      <w:r w:rsidRPr="008A6CA7">
        <w:rPr>
          <w:rFonts w:eastAsia="Calibri"/>
          <w:b/>
          <w:color w:val="000000"/>
        </w:rPr>
        <w:t>Strīdu izskatīšanas kārtība</w:t>
      </w:r>
    </w:p>
    <w:p w14:paraId="7E466DE0" w14:textId="77777777" w:rsidR="00213BA1" w:rsidRPr="00213BA1" w:rsidRDefault="00213BA1" w:rsidP="00213BA1">
      <w:pPr>
        <w:tabs>
          <w:tab w:val="left" w:pos="1134"/>
        </w:tabs>
        <w:jc w:val="center"/>
        <w:rPr>
          <w:rFonts w:eastAsia="Calibri"/>
          <w:b/>
          <w:color w:val="000000"/>
        </w:rPr>
      </w:pPr>
    </w:p>
    <w:p w14:paraId="6EF216CB" w14:textId="77777777" w:rsidR="005A36BA" w:rsidRPr="006C4488" w:rsidRDefault="005A36BA" w:rsidP="00213BA1">
      <w:pPr>
        <w:pStyle w:val="ListParagraph"/>
        <w:numPr>
          <w:ilvl w:val="1"/>
          <w:numId w:val="30"/>
        </w:numPr>
        <w:tabs>
          <w:tab w:val="left" w:pos="1134"/>
        </w:tabs>
        <w:ind w:left="0" w:firstLine="720"/>
        <w:rPr>
          <w:rFonts w:eastAsia="Calibri"/>
          <w:color w:val="000000"/>
        </w:rPr>
      </w:pPr>
      <w:r w:rsidRPr="006C4488">
        <w:rPr>
          <w:rFonts w:eastAsia="Calibri"/>
          <w:noProof/>
          <w:color w:val="000000"/>
        </w:rPr>
        <w:t xml:space="preserve">Noteikumus, kas nav atrunāti Līgumā, Puses izpilda saskaņā ar </w:t>
      </w:r>
      <w:r w:rsidRPr="006C4488">
        <w:rPr>
          <w:rFonts w:eastAsia="Calibri"/>
          <w:color w:val="000000"/>
        </w:rPr>
        <w:t xml:space="preserve">Ministru kabineta 2016.gada 20.septembra instrukcijas Nr.3 </w:t>
      </w:r>
      <w:r w:rsidRPr="006C4488">
        <w:rPr>
          <w:rFonts w:eastAsia="Times New Roman"/>
          <w:lang w:eastAsia="lv-LV"/>
        </w:rPr>
        <w:t>"</w:t>
      </w:r>
      <w:r w:rsidRPr="006C4488">
        <w:rPr>
          <w:rFonts w:eastAsia="Calibri"/>
          <w:color w:val="000000"/>
        </w:rPr>
        <w:t>Ārvalstu finanšu instrumentu finansētu civiltiesisku līgumu izstrādes un slēgšanas instrukcija valsts tiešās pārvaldes iestādēs</w:t>
      </w:r>
      <w:r w:rsidRPr="006C4488">
        <w:rPr>
          <w:rFonts w:eastAsia="Times New Roman"/>
          <w:lang w:eastAsia="lv-LV"/>
        </w:rPr>
        <w:t>"</w:t>
      </w:r>
      <w:r w:rsidRPr="006C4488">
        <w:rPr>
          <w:rFonts w:eastAsia="Calibri"/>
          <w:color w:val="000000"/>
        </w:rPr>
        <w:t xml:space="preserve"> </w:t>
      </w:r>
      <w:r w:rsidRPr="006C4488">
        <w:rPr>
          <w:rFonts w:eastAsia="Calibri"/>
          <w:noProof/>
          <w:color w:val="000000"/>
        </w:rPr>
        <w:t>prasībām.</w:t>
      </w:r>
    </w:p>
    <w:p w14:paraId="586163A7" w14:textId="77777777" w:rsidR="005A36BA" w:rsidRPr="006C4488"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lastRenderedPageBreak/>
        <w:t>Strīdus un nesaskaņas, kas var rasties Līguma darbības laikā, Puses risina savstarpēju pārrunu ceļā. Ja Pušu starpā vienošanos panākt nav iespējams, strīdi izskatāmi Latvijas Republikas normatīvajos aktos paredzētajā kārtībā Latvijas Republikas tiesā.</w:t>
      </w:r>
    </w:p>
    <w:p w14:paraId="2B38EBE4" w14:textId="77777777" w:rsidR="006C4488" w:rsidRPr="006C4488" w:rsidRDefault="006C4488" w:rsidP="00213BA1">
      <w:pPr>
        <w:tabs>
          <w:tab w:val="left" w:pos="1134"/>
        </w:tabs>
        <w:ind w:firstLine="720"/>
        <w:rPr>
          <w:rFonts w:eastAsia="Calibri"/>
          <w:b/>
          <w:color w:val="000000"/>
        </w:rPr>
      </w:pPr>
    </w:p>
    <w:p w14:paraId="41BE44B9" w14:textId="77777777" w:rsidR="005A36BA" w:rsidRDefault="005A36BA" w:rsidP="00213BA1">
      <w:pPr>
        <w:pStyle w:val="ListParagraph"/>
        <w:numPr>
          <w:ilvl w:val="0"/>
          <w:numId w:val="30"/>
        </w:numPr>
        <w:tabs>
          <w:tab w:val="left" w:pos="1134"/>
        </w:tabs>
        <w:ind w:left="0" w:firstLine="720"/>
        <w:jc w:val="center"/>
        <w:rPr>
          <w:rFonts w:eastAsia="Calibri"/>
          <w:b/>
          <w:color w:val="000000"/>
        </w:rPr>
      </w:pPr>
      <w:r w:rsidRPr="008A6CA7">
        <w:rPr>
          <w:rFonts w:eastAsia="Calibri"/>
          <w:b/>
          <w:color w:val="000000"/>
        </w:rPr>
        <w:t>Par Līguma izpildi atbildīgās personas:</w:t>
      </w:r>
    </w:p>
    <w:p w14:paraId="3B5F3E35" w14:textId="77777777" w:rsidR="00213BA1" w:rsidRPr="00213BA1" w:rsidRDefault="00213BA1" w:rsidP="00213BA1">
      <w:pPr>
        <w:tabs>
          <w:tab w:val="left" w:pos="1134"/>
        </w:tabs>
        <w:jc w:val="center"/>
        <w:rPr>
          <w:rFonts w:eastAsia="Calibri"/>
          <w:b/>
          <w:color w:val="000000"/>
        </w:rPr>
      </w:pPr>
    </w:p>
    <w:p w14:paraId="4FE2384B" w14:textId="77777777" w:rsidR="005A36BA" w:rsidRPr="006C4488" w:rsidRDefault="005A36BA" w:rsidP="00213BA1">
      <w:pPr>
        <w:pStyle w:val="ListParagraph"/>
        <w:numPr>
          <w:ilvl w:val="1"/>
          <w:numId w:val="30"/>
        </w:numPr>
        <w:tabs>
          <w:tab w:val="left" w:pos="1134"/>
        </w:tabs>
        <w:ind w:left="0" w:firstLine="720"/>
        <w:rPr>
          <w:rFonts w:eastAsia="Calibri"/>
          <w:b/>
        </w:rPr>
      </w:pPr>
      <w:r w:rsidRPr="006C4488">
        <w:rPr>
          <w:rFonts w:eastAsia="Calibri"/>
          <w:b/>
        </w:rPr>
        <w:t>No Pasūtītāja puses</w:t>
      </w:r>
      <w:r w:rsidRPr="006C4488">
        <w:rPr>
          <w:rFonts w:eastAsia="Calibri"/>
        </w:rPr>
        <w: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1"/>
        <w:gridCol w:w="5882"/>
      </w:tblGrid>
      <w:tr w:rsidR="005A36BA" w:rsidRPr="005A36BA" w14:paraId="680FDDF3" w14:textId="77777777" w:rsidTr="00CB2E49">
        <w:tc>
          <w:tcPr>
            <w:tcW w:w="3361" w:type="dxa"/>
          </w:tcPr>
          <w:p w14:paraId="34966233"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Vārds, uzvārds, amata nosaukums:</w:t>
            </w:r>
          </w:p>
        </w:tc>
        <w:tc>
          <w:tcPr>
            <w:tcW w:w="5882" w:type="dxa"/>
          </w:tcPr>
          <w:p w14:paraId="084206E9" w14:textId="21C1F3A6" w:rsidR="005A36BA" w:rsidRPr="005A36BA" w:rsidRDefault="005A36BA" w:rsidP="00213BA1">
            <w:pPr>
              <w:tabs>
                <w:tab w:val="left" w:pos="1134"/>
              </w:tabs>
              <w:ind w:firstLine="720"/>
              <w:rPr>
                <w:rFonts w:eastAsia="Times New Roman"/>
                <w:lang w:eastAsia="lv-LV"/>
              </w:rPr>
            </w:pPr>
            <w:r w:rsidRPr="005A36BA">
              <w:rPr>
                <w:rFonts w:eastAsia="Times New Roman"/>
                <w:color w:val="000000"/>
                <w:lang w:eastAsia="lv-LV"/>
              </w:rPr>
              <w:t xml:space="preserve">Irina Borodjuka, </w:t>
            </w:r>
            <w:r w:rsidRPr="005A36BA">
              <w:rPr>
                <w:rFonts w:eastAsia="Times New Roman"/>
                <w:lang w:eastAsia="lv-LV"/>
              </w:rPr>
              <w:t>Ieslodzījuma vietu pārvaldes īstenotā</w:t>
            </w:r>
            <w:r w:rsidRPr="005A36BA">
              <w:rPr>
                <w:rFonts w:eastAsia="Times New Roman"/>
                <w:color w:val="000000"/>
                <w:lang w:eastAsia="lv-LV"/>
              </w:rPr>
              <w:t xml:space="preserve"> </w:t>
            </w:r>
            <w:r w:rsidRPr="005A36BA">
              <w:rPr>
                <w:rFonts w:eastAsia="Times New Roman"/>
                <w:lang w:eastAsia="lv-LV"/>
              </w:rPr>
              <w:t>Eiropas Sociālā fonda projekta</w:t>
            </w:r>
            <w:r w:rsidRPr="005A36BA">
              <w:rPr>
                <w:rFonts w:eastAsia="Times New Roman"/>
                <w:color w:val="000000"/>
                <w:lang w:eastAsia="lv-LV"/>
              </w:rPr>
              <w:t xml:space="preserve"> </w:t>
            </w:r>
            <w:r w:rsidRPr="005A36BA">
              <w:rPr>
                <w:rFonts w:eastAsia="Times New Roman"/>
                <w:lang w:eastAsia="lv-LV"/>
              </w:rPr>
              <w:t xml:space="preserve">Nr.9.1.2.0/16/I/001 "Bijušo ieslodzīto integrācija sabiedrībā un darba tirgū" </w:t>
            </w:r>
            <w:r w:rsidR="00011203" w:rsidRPr="00A50F60">
              <w:rPr>
                <w:szCs w:val="24"/>
              </w:rPr>
              <w:t>Klientiem domāto pasākumu koordinatore</w:t>
            </w:r>
            <w:r w:rsidRPr="005A36BA">
              <w:rPr>
                <w:rFonts w:eastAsia="Times New Roman"/>
                <w:color w:val="000000"/>
                <w:lang w:eastAsia="lv-LV"/>
              </w:rPr>
              <w:t>.</w:t>
            </w:r>
          </w:p>
        </w:tc>
      </w:tr>
      <w:tr w:rsidR="005A36BA" w:rsidRPr="005A36BA" w14:paraId="78740076" w14:textId="77777777" w:rsidTr="00CB2E49">
        <w:tc>
          <w:tcPr>
            <w:tcW w:w="3361" w:type="dxa"/>
          </w:tcPr>
          <w:p w14:paraId="43C2B427"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Tālruņa Nr.:</w:t>
            </w:r>
          </w:p>
        </w:tc>
        <w:tc>
          <w:tcPr>
            <w:tcW w:w="5882" w:type="dxa"/>
          </w:tcPr>
          <w:p w14:paraId="1F862632"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+371 29907177</w:t>
            </w:r>
          </w:p>
        </w:tc>
      </w:tr>
      <w:tr w:rsidR="005A36BA" w:rsidRPr="005A36BA" w14:paraId="589FABE7" w14:textId="77777777" w:rsidTr="00CB2E49">
        <w:tc>
          <w:tcPr>
            <w:tcW w:w="3361" w:type="dxa"/>
          </w:tcPr>
          <w:p w14:paraId="1542A6D5"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E-pasta adrese:</w:t>
            </w:r>
          </w:p>
        </w:tc>
        <w:tc>
          <w:tcPr>
            <w:tcW w:w="5882" w:type="dxa"/>
          </w:tcPr>
          <w:p w14:paraId="3906E583" w14:textId="77777777" w:rsidR="005A36BA" w:rsidRPr="005A36BA" w:rsidRDefault="00B04704" w:rsidP="00213BA1">
            <w:pPr>
              <w:tabs>
                <w:tab w:val="left" w:pos="1134"/>
              </w:tabs>
              <w:ind w:firstLine="720"/>
              <w:rPr>
                <w:rFonts w:eastAsia="Times New Roman"/>
                <w:lang w:eastAsia="lv-LV"/>
              </w:rPr>
            </w:pPr>
            <w:hyperlink r:id="rId12" w:history="1">
              <w:r w:rsidR="005A36BA" w:rsidRPr="005A36BA">
                <w:rPr>
                  <w:rFonts w:eastAsia="Times New Roman"/>
                  <w:color w:val="0563C1" w:themeColor="hyperlink"/>
                  <w:u w:val="single"/>
                  <w:lang w:eastAsia="lv-LV"/>
                </w:rPr>
                <w:t>irina.borodjuka@ievp.gov.lv</w:t>
              </w:r>
            </w:hyperlink>
          </w:p>
        </w:tc>
      </w:tr>
    </w:tbl>
    <w:p w14:paraId="0092AA8B" w14:textId="77777777" w:rsidR="00CB2E49" w:rsidRDefault="00CB2E49" w:rsidP="00213BA1">
      <w:pPr>
        <w:tabs>
          <w:tab w:val="left" w:pos="1134"/>
        </w:tabs>
        <w:ind w:firstLine="720"/>
        <w:rPr>
          <w:rFonts w:eastAsia="Times New Roman" w:cs="Times New Roman"/>
          <w:iCs/>
          <w:kern w:val="28"/>
          <w:szCs w:val="24"/>
          <w:lang w:eastAsia="lv-LV"/>
        </w:rPr>
      </w:pPr>
    </w:p>
    <w:p w14:paraId="6CBACC95" w14:textId="2F0B6D80" w:rsidR="005A36BA" w:rsidRDefault="005A36BA" w:rsidP="00213BA1">
      <w:pPr>
        <w:tabs>
          <w:tab w:val="left" w:pos="1134"/>
        </w:tabs>
        <w:ind w:firstLine="720"/>
        <w:rPr>
          <w:rFonts w:eastAsia="Calibri"/>
          <w:color w:val="000000"/>
        </w:rPr>
      </w:pPr>
      <w:r w:rsidRPr="005A36BA">
        <w:rPr>
          <w:rFonts w:eastAsia="Calibri"/>
          <w:color w:val="000000"/>
        </w:rPr>
        <w:t>Par Līguma izpildi atbildīgā persona no Pasūtītāja puses ir atbildīga par darbības koordinēšanu atbilstoši Līguma noteikumiem, un Pakalpojumu pieņemšanas – nodošanas akta parakstīšanu.</w:t>
      </w:r>
    </w:p>
    <w:p w14:paraId="6474A53C" w14:textId="77777777" w:rsidR="00707A3B" w:rsidRPr="005A36BA" w:rsidRDefault="00707A3B" w:rsidP="00213BA1">
      <w:pPr>
        <w:tabs>
          <w:tab w:val="left" w:pos="1134"/>
        </w:tabs>
        <w:ind w:firstLine="720"/>
        <w:rPr>
          <w:rFonts w:eastAsia="Calibri"/>
          <w:color w:val="000000"/>
        </w:rPr>
      </w:pPr>
    </w:p>
    <w:p w14:paraId="55475FB2" w14:textId="77777777" w:rsidR="005A36BA" w:rsidRPr="00213BA1" w:rsidRDefault="005A36BA" w:rsidP="00213BA1">
      <w:pPr>
        <w:pStyle w:val="ListParagraph"/>
        <w:numPr>
          <w:ilvl w:val="1"/>
          <w:numId w:val="30"/>
        </w:numPr>
        <w:tabs>
          <w:tab w:val="left" w:pos="1134"/>
        </w:tabs>
        <w:ind w:left="0" w:firstLine="720"/>
        <w:rPr>
          <w:rFonts w:eastAsia="Calibri"/>
          <w:b/>
        </w:rPr>
      </w:pPr>
      <w:r w:rsidRPr="00213BA1">
        <w:rPr>
          <w:rFonts w:eastAsia="Calibri"/>
          <w:b/>
        </w:rPr>
        <w:t>No Izpildītāja puses:</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691"/>
      </w:tblGrid>
      <w:tr w:rsidR="005A36BA" w:rsidRPr="005A36BA" w14:paraId="747CB222" w14:textId="77777777" w:rsidTr="00CB2E49">
        <w:tc>
          <w:tcPr>
            <w:tcW w:w="2552" w:type="dxa"/>
          </w:tcPr>
          <w:p w14:paraId="2E2F1B56"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Vārds, uzvārds, amata nosaukums:</w:t>
            </w:r>
          </w:p>
        </w:tc>
        <w:tc>
          <w:tcPr>
            <w:tcW w:w="6691" w:type="dxa"/>
          </w:tcPr>
          <w:p w14:paraId="60388CC1" w14:textId="77777777" w:rsidR="005A36BA" w:rsidRPr="005A36BA" w:rsidRDefault="005A36BA" w:rsidP="00213BA1">
            <w:pPr>
              <w:tabs>
                <w:tab w:val="left" w:pos="1134"/>
              </w:tabs>
              <w:ind w:firstLine="720"/>
              <w:rPr>
                <w:rFonts w:eastAsia="Times New Roman"/>
                <w:lang w:eastAsia="lv-LV"/>
              </w:rPr>
            </w:pPr>
          </w:p>
        </w:tc>
      </w:tr>
      <w:tr w:rsidR="005A36BA" w:rsidRPr="005A36BA" w14:paraId="2FA870FB" w14:textId="77777777" w:rsidTr="00CB2E49">
        <w:tc>
          <w:tcPr>
            <w:tcW w:w="2552" w:type="dxa"/>
          </w:tcPr>
          <w:p w14:paraId="6ECAC360"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 xml:space="preserve">Tālruņa Nr. </w:t>
            </w:r>
          </w:p>
        </w:tc>
        <w:tc>
          <w:tcPr>
            <w:tcW w:w="6691" w:type="dxa"/>
          </w:tcPr>
          <w:p w14:paraId="73B631FB" w14:textId="77777777" w:rsidR="005A36BA" w:rsidRPr="005A36BA" w:rsidRDefault="005A36BA" w:rsidP="00213BA1">
            <w:pPr>
              <w:tabs>
                <w:tab w:val="left" w:pos="1134"/>
              </w:tabs>
              <w:ind w:firstLine="720"/>
              <w:rPr>
                <w:rFonts w:eastAsia="Times New Roman"/>
                <w:lang w:eastAsia="lv-LV"/>
              </w:rPr>
            </w:pPr>
          </w:p>
        </w:tc>
      </w:tr>
      <w:tr w:rsidR="005A36BA" w:rsidRPr="005A36BA" w14:paraId="3BAFA36B" w14:textId="77777777" w:rsidTr="00CB2E49">
        <w:tc>
          <w:tcPr>
            <w:tcW w:w="2552" w:type="dxa"/>
          </w:tcPr>
          <w:p w14:paraId="6C031E54"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E-pasta adrese:</w:t>
            </w:r>
          </w:p>
        </w:tc>
        <w:tc>
          <w:tcPr>
            <w:tcW w:w="6691" w:type="dxa"/>
          </w:tcPr>
          <w:p w14:paraId="4EAF71DA" w14:textId="77777777" w:rsidR="005A36BA" w:rsidRPr="005A36BA" w:rsidRDefault="005A36BA" w:rsidP="00213BA1">
            <w:pPr>
              <w:tabs>
                <w:tab w:val="left" w:pos="1134"/>
              </w:tabs>
              <w:ind w:firstLine="720"/>
              <w:rPr>
                <w:rFonts w:eastAsia="Times New Roman"/>
                <w:lang w:eastAsia="lv-LV"/>
              </w:rPr>
            </w:pPr>
          </w:p>
        </w:tc>
      </w:tr>
    </w:tbl>
    <w:p w14:paraId="0ED21F05" w14:textId="77777777" w:rsidR="00707A3B" w:rsidRDefault="00707A3B" w:rsidP="00213BA1">
      <w:pPr>
        <w:tabs>
          <w:tab w:val="left" w:pos="1134"/>
        </w:tabs>
        <w:ind w:firstLine="720"/>
        <w:rPr>
          <w:rFonts w:eastAsia="Calibri"/>
          <w:color w:val="000000"/>
        </w:rPr>
      </w:pPr>
    </w:p>
    <w:p w14:paraId="5C1D16F0" w14:textId="248EA163" w:rsidR="005A36BA" w:rsidRDefault="005A36BA" w:rsidP="00213BA1">
      <w:pPr>
        <w:tabs>
          <w:tab w:val="left" w:pos="1134"/>
        </w:tabs>
        <w:ind w:firstLine="720"/>
        <w:rPr>
          <w:rFonts w:eastAsia="Calibri"/>
          <w:color w:val="000000"/>
        </w:rPr>
      </w:pPr>
      <w:r w:rsidRPr="005A36BA">
        <w:rPr>
          <w:rFonts w:eastAsia="Calibri"/>
          <w:color w:val="000000"/>
        </w:rPr>
        <w:t>Par Līguma izpildi atbildīgā persona no Izpildītāja puses ir atbildīga par darbības koordinēšanu atbilstoši Līguma noteikumiem, un par Pakalpojuma pieņemšanas – nodošanas akta iesniegšanu un parakstīšanu.</w:t>
      </w:r>
    </w:p>
    <w:p w14:paraId="6305D193" w14:textId="77777777" w:rsidR="006C4488" w:rsidRPr="005A36BA" w:rsidRDefault="006C4488" w:rsidP="00213BA1">
      <w:pPr>
        <w:tabs>
          <w:tab w:val="left" w:pos="1134"/>
        </w:tabs>
        <w:ind w:firstLine="720"/>
        <w:rPr>
          <w:rFonts w:eastAsia="Calibri"/>
          <w:color w:val="000000"/>
        </w:rPr>
      </w:pPr>
    </w:p>
    <w:p w14:paraId="7145CCD1" w14:textId="77777777" w:rsidR="005A36BA" w:rsidRDefault="005A36BA" w:rsidP="00213BA1">
      <w:pPr>
        <w:pStyle w:val="ListParagraph"/>
        <w:numPr>
          <w:ilvl w:val="0"/>
          <w:numId w:val="30"/>
        </w:numPr>
        <w:tabs>
          <w:tab w:val="left" w:pos="1134"/>
        </w:tabs>
        <w:ind w:left="0" w:firstLine="720"/>
        <w:jc w:val="center"/>
        <w:rPr>
          <w:rFonts w:eastAsia="Calibri"/>
          <w:b/>
          <w:color w:val="000000"/>
        </w:rPr>
      </w:pPr>
      <w:r w:rsidRPr="00213BA1">
        <w:rPr>
          <w:rFonts w:eastAsia="Calibri"/>
          <w:b/>
          <w:color w:val="000000"/>
        </w:rPr>
        <w:t>Citi noteikumi</w:t>
      </w:r>
    </w:p>
    <w:p w14:paraId="1DCF54A8" w14:textId="77777777" w:rsidR="00213BA1" w:rsidRPr="00213BA1" w:rsidRDefault="00213BA1" w:rsidP="00213BA1">
      <w:pPr>
        <w:tabs>
          <w:tab w:val="left" w:pos="1134"/>
        </w:tabs>
        <w:jc w:val="center"/>
        <w:rPr>
          <w:rFonts w:eastAsia="Calibri"/>
          <w:b/>
          <w:color w:val="000000"/>
        </w:rPr>
      </w:pPr>
    </w:p>
    <w:p w14:paraId="35EF65B5"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Neviena no Pusēm nedrīkst nodot savas Līgumā noteiktās tiesības vai pienākumus trešajai personai, izņemot gadījumus, ja tas ir atrunāts Līgumā, vai ja vien tas nav saistīts ar Puses reorganizāciju vai pāreju Komerclikuma izpratnē.</w:t>
      </w:r>
    </w:p>
    <w:p w14:paraId="3C1D9ED4"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Izpildītājs vismaz 2 (divas) kalendārās dienas iepriekš elektroniski nosūta Pasūtītāja atbildīgajai personai  Izpildītāja darbinieka vārdu, uzvārdu un personas kodu (ja nav personas koda, norāda dzimšanas datus), kurš apmeklēs ieslodzījuma vietu (informācijas aktualizāciju veic pēc nepieciešamības);</w:t>
      </w:r>
    </w:p>
    <w:p w14:paraId="57630F32"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Uz Izpildītāja sadarbības partneri ir attiecināmas Līguma 12.2. punktā norādītās prasības.</w:t>
      </w:r>
    </w:p>
    <w:p w14:paraId="0E4AC563"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 xml:space="preserve"> Ja Izpildītājs neiesniegs Līguma 12.2. punktā prasīto informāciju, tad var tikt kavēta vai atteikta ieslodzījuma vietas apmeklēšana.</w:t>
      </w:r>
    </w:p>
    <w:p w14:paraId="658320BC"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Ieeja ieslodzījuma vietā ir atļauta, uzrādot vienu no šādiem dokumentiem:</w:t>
      </w:r>
    </w:p>
    <w:p w14:paraId="728BA7DB"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personu apliecinošu dokumentu (personas apliecība vai pase);</w:t>
      </w:r>
    </w:p>
    <w:p w14:paraId="72B37B69"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pagaidu dokumentu (atgriešanās apliecība vai pagaidu ceļošanas dokuments);</w:t>
      </w:r>
    </w:p>
    <w:p w14:paraId="6A9258EA" w14:textId="77777777" w:rsidR="005A36BA" w:rsidRPr="006C4488"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ceļošanas dokumentu ar ielīmētu noteikta parauga vīzu, ja vīzas nepieciešamība ir noteikta ārējos normatīvajos tiesību aktos, vai uzturēšanās atļauju (prasība attiecas tikai uz ārvalstnieku).</w:t>
      </w:r>
    </w:p>
    <w:p w14:paraId="0B69E6E6" w14:textId="28C3B1AD"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Puses apņemas visā savā sadarbības laikā, kā arī pēc tā, neizpaust trešajām personām informāciju, kuru Puses nodevušas sakarā ar Līgumā paredzēto savstarpējo sadarbību. Visa informācija tiek uzskatīta par konfidenciālu un nevar tikt izpausta vai publiski pieejama bez otras Puses rakstiskas piekrišanas.</w:t>
      </w:r>
    </w:p>
    <w:p w14:paraId="76841256" w14:textId="5D40E0DF" w:rsidR="00185BCB" w:rsidRPr="0054267A" w:rsidRDefault="00185BCB" w:rsidP="00213BA1">
      <w:pPr>
        <w:pStyle w:val="ListParagraph"/>
        <w:numPr>
          <w:ilvl w:val="1"/>
          <w:numId w:val="30"/>
        </w:numPr>
        <w:tabs>
          <w:tab w:val="left" w:pos="1134"/>
        </w:tabs>
        <w:ind w:left="0" w:firstLine="720"/>
        <w:rPr>
          <w:rFonts w:eastAsia="Calibri"/>
        </w:rPr>
      </w:pPr>
      <w:r w:rsidRPr="0054267A">
        <w:rPr>
          <w:rFonts w:eastAsia="Calibri"/>
        </w:rPr>
        <w:lastRenderedPageBreak/>
        <w:t>Pakalpojuma sniegšanai izmanto</w:t>
      </w:r>
      <w:r w:rsidR="0054267A" w:rsidRPr="0054267A">
        <w:rPr>
          <w:rFonts w:eastAsia="Calibri"/>
        </w:rPr>
        <w:t>jam</w:t>
      </w:r>
      <w:r w:rsidRPr="0054267A">
        <w:rPr>
          <w:rFonts w:eastAsia="Calibri"/>
        </w:rPr>
        <w:t>ie materiāli, kurus nodrošina Izpildītājs, un to rezultātā izgatavotie izstrādājumi</w:t>
      </w:r>
      <w:r w:rsidR="00240CBC" w:rsidRPr="0054267A">
        <w:rPr>
          <w:rFonts w:eastAsia="Calibri"/>
        </w:rPr>
        <w:t>,</w:t>
      </w:r>
      <w:r w:rsidRPr="0054267A">
        <w:rPr>
          <w:rFonts w:eastAsia="Calibri"/>
        </w:rPr>
        <w:t xml:space="preserve"> ir Pasūtītāja īpašums.</w:t>
      </w:r>
    </w:p>
    <w:p w14:paraId="78CBA984"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Puses 5 (piecu) darba dienu laikā informē viena otru par adreses, norēķina konta vai citu rekvizītu izmaiņām.</w:t>
      </w:r>
    </w:p>
    <w:p w14:paraId="38333459"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Puses ar saviem parakstiem apliecina, ka tām ir visas nepieciešamās pilnvaras un atļaujas slēgt Līgumu.</w:t>
      </w:r>
    </w:p>
    <w:p w14:paraId="1F6C1CDD"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 xml:space="preserve">Puses ir iepazinušās ar Līguma saturu. Tas satur pilnīgu </w:t>
      </w:r>
      <w:r w:rsidRPr="006C4488">
        <w:rPr>
          <w:rFonts w:eastAsia="Calibri"/>
          <w:color w:val="000000"/>
          <w:spacing w:val="-2"/>
        </w:rPr>
        <w:t>Pušu</w:t>
      </w:r>
      <w:r w:rsidRPr="006C4488">
        <w:rPr>
          <w:rFonts w:eastAsia="Calibri"/>
          <w:color w:val="000000"/>
        </w:rPr>
        <w:t xml:space="preserve"> vienošanos un to nevar mainīt citā kārtībā, kā tikai Pusēm rakstveidā vienojoties.</w:t>
      </w:r>
    </w:p>
    <w:p w14:paraId="119C1EA8" w14:textId="77777777" w:rsidR="005A36BA" w:rsidRPr="006C4488"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Līgums sagatavots latviešu valodā uz __ (______) lapām ar 2 (diviem) pielikumiem uz __ (____) lapām, 2 (divos) autentiskos eksemplāros, un izsniegts pa 1 (vienam) eksemplāram katrai Pusei. Abiem Līguma eksemplāriem ir vienāds juridiskais spēks.</w:t>
      </w:r>
    </w:p>
    <w:p w14:paraId="2D50DABD" w14:textId="77777777" w:rsidR="005A36BA" w:rsidRPr="005A36BA" w:rsidRDefault="005A36BA" w:rsidP="00213BA1">
      <w:pPr>
        <w:tabs>
          <w:tab w:val="left" w:pos="1134"/>
        </w:tabs>
        <w:ind w:firstLine="720"/>
        <w:rPr>
          <w:rFonts w:eastAsia="Calibri"/>
          <w:color w:val="000000"/>
        </w:rPr>
      </w:pPr>
    </w:p>
    <w:p w14:paraId="11E457FC" w14:textId="77777777" w:rsidR="005A36BA" w:rsidRPr="008A6CA7" w:rsidRDefault="005A36BA" w:rsidP="00213BA1">
      <w:pPr>
        <w:pStyle w:val="ListParagraph"/>
        <w:numPr>
          <w:ilvl w:val="0"/>
          <w:numId w:val="30"/>
        </w:numPr>
        <w:tabs>
          <w:tab w:val="left" w:pos="1134"/>
        </w:tabs>
        <w:ind w:left="0" w:firstLine="720"/>
        <w:jc w:val="center"/>
        <w:rPr>
          <w:rFonts w:eastAsia="Times New Roman"/>
          <w:b/>
          <w:lang w:val="x-none" w:eastAsia="x-none"/>
        </w:rPr>
      </w:pPr>
      <w:r w:rsidRPr="008A6CA7">
        <w:rPr>
          <w:rFonts w:eastAsia="Times New Roman"/>
          <w:b/>
          <w:lang w:val="x-none" w:eastAsia="x-none"/>
        </w:rPr>
        <w:t>Pušu rekvizīti un paraksti</w:t>
      </w:r>
      <w:r w:rsidRPr="008A6CA7">
        <w:rPr>
          <w:rFonts w:eastAsia="Times New Roman"/>
          <w:b/>
          <w:lang w:eastAsia="x-none"/>
        </w:rPr>
        <w:t>:</w:t>
      </w:r>
    </w:p>
    <w:tbl>
      <w:tblPr>
        <w:tblpPr w:leftFromText="180" w:rightFromText="180" w:vertAnchor="text" w:horzAnchor="margin" w:tblpX="108" w:tblpY="142"/>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366"/>
      </w:tblGrid>
      <w:tr w:rsidR="005A36BA" w:rsidRPr="005A36BA" w14:paraId="5E07D276" w14:textId="77777777" w:rsidTr="001C27FD">
        <w:trPr>
          <w:trHeight w:val="111"/>
        </w:trPr>
        <w:tc>
          <w:tcPr>
            <w:tcW w:w="4673" w:type="dxa"/>
          </w:tcPr>
          <w:p w14:paraId="0010116D" w14:textId="77777777" w:rsidR="005A36BA" w:rsidRPr="005A36BA" w:rsidRDefault="005A36BA" w:rsidP="00567D23">
            <w:pPr>
              <w:rPr>
                <w:rFonts w:eastAsia="Times New Roman"/>
                <w:lang w:eastAsia="lv-LV"/>
              </w:rPr>
            </w:pPr>
            <w:r w:rsidRPr="005A36BA">
              <w:rPr>
                <w:rFonts w:eastAsia="Times New Roman"/>
                <w:lang w:eastAsia="lv-LV"/>
              </w:rPr>
              <w:t>Pasūtītājs:</w:t>
            </w:r>
          </w:p>
        </w:tc>
        <w:tc>
          <w:tcPr>
            <w:tcW w:w="4366" w:type="dxa"/>
          </w:tcPr>
          <w:p w14:paraId="037942E4" w14:textId="77777777" w:rsidR="005A36BA" w:rsidRPr="005A36BA" w:rsidRDefault="005A36BA" w:rsidP="00567D23">
            <w:pPr>
              <w:rPr>
                <w:rFonts w:eastAsia="Times New Roman"/>
                <w:lang w:eastAsia="lv-LV"/>
              </w:rPr>
            </w:pPr>
            <w:r w:rsidRPr="005A36BA">
              <w:rPr>
                <w:rFonts w:eastAsia="Times New Roman"/>
                <w:lang w:eastAsia="lv-LV"/>
              </w:rPr>
              <w:t>Izpildītājs:</w:t>
            </w:r>
          </w:p>
        </w:tc>
      </w:tr>
      <w:tr w:rsidR="005A36BA" w:rsidRPr="005A36BA" w14:paraId="3DFB1FEA" w14:textId="77777777" w:rsidTr="001C27FD">
        <w:trPr>
          <w:trHeight w:val="111"/>
        </w:trPr>
        <w:tc>
          <w:tcPr>
            <w:tcW w:w="4673" w:type="dxa"/>
          </w:tcPr>
          <w:p w14:paraId="6D21D1C0" w14:textId="77777777" w:rsidR="005A36BA" w:rsidRPr="005A36BA" w:rsidRDefault="005A36BA" w:rsidP="00567D23">
            <w:pPr>
              <w:rPr>
                <w:rFonts w:eastAsia="Times New Roman"/>
                <w:b/>
                <w:lang w:eastAsia="lv-LV"/>
              </w:rPr>
            </w:pPr>
            <w:r w:rsidRPr="005A36BA">
              <w:rPr>
                <w:rFonts w:eastAsia="Times New Roman"/>
                <w:b/>
                <w:lang w:eastAsia="lv-LV"/>
              </w:rPr>
              <w:t>Ieslodzījuma vietu pārvalde</w:t>
            </w:r>
            <w:r w:rsidRPr="005A36BA">
              <w:rPr>
                <w:rFonts w:eastAsia="Times New Roman"/>
                <w:b/>
                <w:lang w:eastAsia="lv-LV"/>
              </w:rPr>
              <w:tab/>
            </w:r>
          </w:p>
        </w:tc>
        <w:tc>
          <w:tcPr>
            <w:tcW w:w="4366" w:type="dxa"/>
          </w:tcPr>
          <w:p w14:paraId="4578950E" w14:textId="77777777" w:rsidR="005A36BA" w:rsidRPr="005A36BA" w:rsidRDefault="005A36BA" w:rsidP="00567D23">
            <w:pPr>
              <w:rPr>
                <w:rFonts w:eastAsia="Times New Roman"/>
                <w:b/>
                <w:lang w:eastAsia="lv-LV"/>
              </w:rPr>
            </w:pPr>
          </w:p>
        </w:tc>
      </w:tr>
      <w:tr w:rsidR="005A36BA" w:rsidRPr="005A36BA" w14:paraId="3FFB068B" w14:textId="77777777" w:rsidTr="001C27FD">
        <w:trPr>
          <w:trHeight w:val="552"/>
        </w:trPr>
        <w:tc>
          <w:tcPr>
            <w:tcW w:w="4673" w:type="dxa"/>
          </w:tcPr>
          <w:p w14:paraId="66042813" w14:textId="77777777" w:rsidR="005A36BA" w:rsidRPr="005A36BA" w:rsidRDefault="005A36BA" w:rsidP="00567D23">
            <w:pPr>
              <w:rPr>
                <w:rFonts w:eastAsia="Times New Roman"/>
                <w:lang w:eastAsia="lv-LV"/>
              </w:rPr>
            </w:pPr>
            <w:r w:rsidRPr="005A36BA">
              <w:rPr>
                <w:rFonts w:eastAsia="Times New Roman"/>
                <w:lang w:eastAsia="lv-LV"/>
              </w:rPr>
              <w:t>Reģistrācijas Nr.90000027165</w:t>
            </w:r>
          </w:p>
          <w:p w14:paraId="48825976" w14:textId="77777777" w:rsidR="005A36BA" w:rsidRPr="005A36BA" w:rsidRDefault="005A36BA" w:rsidP="00567D23">
            <w:pPr>
              <w:rPr>
                <w:rFonts w:eastAsia="Times New Roman"/>
                <w:lang w:eastAsia="lv-LV"/>
              </w:rPr>
            </w:pPr>
            <w:r w:rsidRPr="005A36BA">
              <w:rPr>
                <w:rFonts w:eastAsia="Times New Roman"/>
                <w:lang w:eastAsia="lv-LV"/>
              </w:rPr>
              <w:t xml:space="preserve">Juridiskā adrese: Stabu iela 89, Rīga, </w:t>
            </w:r>
          </w:p>
          <w:p w14:paraId="4BAEE7AC" w14:textId="77777777" w:rsidR="005A36BA" w:rsidRPr="005A36BA" w:rsidRDefault="005A36BA" w:rsidP="00567D23">
            <w:pPr>
              <w:rPr>
                <w:rFonts w:eastAsia="Times New Roman"/>
                <w:lang w:eastAsia="lv-LV"/>
              </w:rPr>
            </w:pPr>
            <w:r w:rsidRPr="005A36BA">
              <w:rPr>
                <w:rFonts w:eastAsia="Times New Roman"/>
                <w:lang w:eastAsia="lv-LV"/>
              </w:rPr>
              <w:t>LV-1009</w:t>
            </w:r>
          </w:p>
        </w:tc>
        <w:tc>
          <w:tcPr>
            <w:tcW w:w="4366" w:type="dxa"/>
          </w:tcPr>
          <w:p w14:paraId="0FFA893B" w14:textId="77777777" w:rsidR="005A36BA" w:rsidRPr="005A36BA" w:rsidRDefault="005A36BA" w:rsidP="00567D23">
            <w:pPr>
              <w:rPr>
                <w:rFonts w:eastAsia="Times New Roman"/>
                <w:lang w:eastAsia="lv-LV"/>
              </w:rPr>
            </w:pPr>
            <w:r w:rsidRPr="005A36BA">
              <w:rPr>
                <w:rFonts w:eastAsia="Times New Roman"/>
                <w:lang w:eastAsia="lv-LV"/>
              </w:rPr>
              <w:t xml:space="preserve">Reģistrācijas Nr. </w:t>
            </w:r>
          </w:p>
          <w:p w14:paraId="196F4473" w14:textId="77777777" w:rsidR="005A36BA" w:rsidRPr="005A36BA" w:rsidRDefault="005A36BA" w:rsidP="00567D23">
            <w:pPr>
              <w:rPr>
                <w:rFonts w:eastAsia="Times New Roman"/>
                <w:lang w:eastAsia="lv-LV"/>
              </w:rPr>
            </w:pPr>
            <w:r w:rsidRPr="005A36BA">
              <w:rPr>
                <w:rFonts w:eastAsia="Times New Roman"/>
                <w:lang w:eastAsia="lv-LV"/>
              </w:rPr>
              <w:t xml:space="preserve">Juridiskā adrese: </w:t>
            </w:r>
          </w:p>
          <w:p w14:paraId="5CA1A31A" w14:textId="77777777" w:rsidR="005A36BA" w:rsidRPr="005A36BA" w:rsidRDefault="005A36BA" w:rsidP="00567D23">
            <w:pPr>
              <w:rPr>
                <w:rFonts w:eastAsia="Times New Roman"/>
                <w:lang w:eastAsia="lv-LV"/>
              </w:rPr>
            </w:pPr>
          </w:p>
        </w:tc>
      </w:tr>
      <w:tr w:rsidR="005A36BA" w:rsidRPr="005A36BA" w14:paraId="32DC54C0" w14:textId="77777777" w:rsidTr="001C27FD">
        <w:trPr>
          <w:trHeight w:val="224"/>
        </w:trPr>
        <w:tc>
          <w:tcPr>
            <w:tcW w:w="4673" w:type="dxa"/>
          </w:tcPr>
          <w:p w14:paraId="1C36E421" w14:textId="77777777" w:rsidR="005A36BA" w:rsidRPr="005A36BA" w:rsidRDefault="005A36BA" w:rsidP="00567D23">
            <w:pPr>
              <w:rPr>
                <w:rFonts w:eastAsia="Times New Roman"/>
                <w:lang w:eastAsia="lv-LV"/>
              </w:rPr>
            </w:pPr>
            <w:r w:rsidRPr="005A36BA">
              <w:rPr>
                <w:rFonts w:eastAsia="Times New Roman"/>
                <w:lang w:eastAsia="lv-LV"/>
              </w:rPr>
              <w:t>Banka: Valsts kase</w:t>
            </w:r>
          </w:p>
          <w:p w14:paraId="00DA9378" w14:textId="77777777" w:rsidR="005A36BA" w:rsidRPr="005A36BA" w:rsidRDefault="005A36BA" w:rsidP="00567D23">
            <w:pPr>
              <w:rPr>
                <w:rFonts w:eastAsia="Times New Roman"/>
                <w:lang w:val="en-GB" w:eastAsia="lv-LV"/>
              </w:rPr>
            </w:pPr>
            <w:r w:rsidRPr="005A36BA">
              <w:rPr>
                <w:rFonts w:eastAsia="Times New Roman"/>
              </w:rPr>
              <w:t xml:space="preserve">Konts: </w:t>
            </w:r>
            <w:r w:rsidRPr="005A36BA">
              <w:rPr>
                <w:rFonts w:eastAsia="Times New Roman"/>
                <w:lang w:val="en-GB" w:eastAsia="lv-LV"/>
              </w:rPr>
              <w:t xml:space="preserve"> LV34TREL219046809100B</w:t>
            </w:r>
          </w:p>
        </w:tc>
        <w:tc>
          <w:tcPr>
            <w:tcW w:w="4366" w:type="dxa"/>
          </w:tcPr>
          <w:p w14:paraId="5C580F06" w14:textId="77777777" w:rsidR="005A36BA" w:rsidRPr="005A36BA" w:rsidRDefault="005A36BA" w:rsidP="00567D23">
            <w:pPr>
              <w:rPr>
                <w:rFonts w:eastAsia="Times New Roman"/>
                <w:lang w:eastAsia="lv-LV"/>
              </w:rPr>
            </w:pPr>
            <w:r w:rsidRPr="005A36BA">
              <w:rPr>
                <w:rFonts w:eastAsia="Times New Roman"/>
                <w:lang w:eastAsia="lv-LV"/>
              </w:rPr>
              <w:t xml:space="preserve">Banka: </w:t>
            </w:r>
          </w:p>
          <w:p w14:paraId="39454E5F" w14:textId="77777777" w:rsidR="005A36BA" w:rsidRPr="005A36BA" w:rsidRDefault="005A36BA" w:rsidP="00567D23">
            <w:pPr>
              <w:rPr>
                <w:rFonts w:eastAsia="Times New Roman"/>
                <w:lang w:eastAsia="lv-LV"/>
              </w:rPr>
            </w:pPr>
            <w:r w:rsidRPr="005A36BA">
              <w:rPr>
                <w:rFonts w:eastAsia="Times New Roman"/>
                <w:lang w:eastAsia="lv-LV"/>
              </w:rPr>
              <w:t xml:space="preserve">Konts: </w:t>
            </w:r>
          </w:p>
        </w:tc>
      </w:tr>
      <w:tr w:rsidR="005A36BA" w:rsidRPr="005A36BA" w14:paraId="0068F97E" w14:textId="77777777" w:rsidTr="001C27FD">
        <w:trPr>
          <w:trHeight w:val="224"/>
        </w:trPr>
        <w:tc>
          <w:tcPr>
            <w:tcW w:w="4673" w:type="dxa"/>
          </w:tcPr>
          <w:p w14:paraId="49AC131B" w14:textId="77777777" w:rsidR="005A36BA" w:rsidRPr="005A36BA" w:rsidRDefault="005A36BA" w:rsidP="00567D23">
            <w:pPr>
              <w:rPr>
                <w:rFonts w:eastAsia="Times New Roman"/>
                <w:lang w:eastAsia="lv-LV"/>
              </w:rPr>
            </w:pPr>
            <w:r w:rsidRPr="005A36BA">
              <w:rPr>
                <w:rFonts w:eastAsia="Times New Roman"/>
                <w:lang w:eastAsia="lv-LV"/>
              </w:rPr>
              <w:t>Kods: TRELLV22</w:t>
            </w:r>
          </w:p>
        </w:tc>
        <w:tc>
          <w:tcPr>
            <w:tcW w:w="4366" w:type="dxa"/>
          </w:tcPr>
          <w:p w14:paraId="6965C5FA" w14:textId="77777777" w:rsidR="005A36BA" w:rsidRPr="005A36BA" w:rsidRDefault="005A36BA" w:rsidP="00567D23">
            <w:pPr>
              <w:rPr>
                <w:rFonts w:eastAsia="Times New Roman"/>
                <w:lang w:eastAsia="lv-LV"/>
              </w:rPr>
            </w:pPr>
            <w:r w:rsidRPr="005A36BA">
              <w:rPr>
                <w:rFonts w:eastAsia="Times New Roman"/>
                <w:lang w:eastAsia="lv-LV"/>
              </w:rPr>
              <w:t>Kods:</w:t>
            </w:r>
          </w:p>
        </w:tc>
      </w:tr>
      <w:tr w:rsidR="005A36BA" w:rsidRPr="005A36BA" w14:paraId="333A39CD" w14:textId="77777777" w:rsidTr="001C27FD">
        <w:trPr>
          <w:trHeight w:val="224"/>
        </w:trPr>
        <w:tc>
          <w:tcPr>
            <w:tcW w:w="4673" w:type="dxa"/>
          </w:tcPr>
          <w:p w14:paraId="5637F8F1" w14:textId="77777777" w:rsidR="005A36BA" w:rsidRPr="005A36BA" w:rsidRDefault="005A36BA" w:rsidP="00567D23">
            <w:pPr>
              <w:rPr>
                <w:rFonts w:eastAsia="Times New Roman"/>
                <w:lang w:eastAsia="lv-LV"/>
              </w:rPr>
            </w:pPr>
            <w:r w:rsidRPr="005A36BA">
              <w:rPr>
                <w:rFonts w:eastAsia="Times New Roman"/>
                <w:lang w:eastAsia="lv-LV"/>
              </w:rPr>
              <w:t xml:space="preserve">Speciālās piezīmes: </w:t>
            </w:r>
          </w:p>
          <w:p w14:paraId="3C5608CC" w14:textId="77777777" w:rsidR="005A36BA" w:rsidRPr="005A36BA" w:rsidRDefault="005A36BA" w:rsidP="00567D23">
            <w:pPr>
              <w:rPr>
                <w:rFonts w:eastAsia="Times New Roman"/>
                <w:lang w:eastAsia="lv-LV"/>
              </w:rPr>
            </w:pPr>
            <w:r w:rsidRPr="005A36BA">
              <w:rPr>
                <w:rFonts w:eastAsia="Times New Roman"/>
                <w:lang w:eastAsia="lv-LV"/>
              </w:rPr>
              <w:t>ESF projekts Nr.9.1.2.0/16/I/001</w:t>
            </w:r>
          </w:p>
          <w:p w14:paraId="4B9C5AC4" w14:textId="77777777" w:rsidR="005A36BA" w:rsidRPr="005A36BA" w:rsidRDefault="005A36BA" w:rsidP="00567D23">
            <w:pPr>
              <w:rPr>
                <w:rFonts w:eastAsia="Times New Roman"/>
                <w:lang w:eastAsia="lv-LV"/>
              </w:rPr>
            </w:pPr>
            <w:r w:rsidRPr="005A36BA">
              <w:rPr>
                <w:rFonts w:eastAsia="Times New Roman"/>
                <w:lang w:eastAsia="lv-LV"/>
              </w:rPr>
              <w:t xml:space="preserve">"Bijušo ieslodzīto integrācija sabiedrībā un </w:t>
            </w:r>
          </w:p>
          <w:p w14:paraId="4852F72E" w14:textId="77777777" w:rsidR="005A36BA" w:rsidRPr="005A36BA" w:rsidRDefault="005A36BA" w:rsidP="00567D23">
            <w:pPr>
              <w:rPr>
                <w:rFonts w:eastAsia="Times New Roman"/>
                <w:lang w:eastAsia="lv-LV"/>
              </w:rPr>
            </w:pPr>
            <w:r w:rsidRPr="005A36BA">
              <w:rPr>
                <w:rFonts w:eastAsia="Times New Roman"/>
                <w:lang w:eastAsia="lv-LV"/>
              </w:rPr>
              <w:t>darba tirgū"</w:t>
            </w:r>
          </w:p>
        </w:tc>
        <w:tc>
          <w:tcPr>
            <w:tcW w:w="4366" w:type="dxa"/>
          </w:tcPr>
          <w:p w14:paraId="31E181B8" w14:textId="77777777" w:rsidR="005A36BA" w:rsidRPr="005A36BA" w:rsidRDefault="005A36BA" w:rsidP="00567D23">
            <w:pPr>
              <w:rPr>
                <w:rFonts w:eastAsia="Times New Roman"/>
                <w:lang w:eastAsia="lv-LV"/>
              </w:rPr>
            </w:pPr>
          </w:p>
        </w:tc>
      </w:tr>
      <w:tr w:rsidR="005A36BA" w:rsidRPr="005A36BA" w14:paraId="3FFA0610" w14:textId="77777777" w:rsidTr="001C27FD">
        <w:trPr>
          <w:trHeight w:val="224"/>
        </w:trPr>
        <w:tc>
          <w:tcPr>
            <w:tcW w:w="4673" w:type="dxa"/>
          </w:tcPr>
          <w:p w14:paraId="5BC82BA9" w14:textId="77777777" w:rsidR="005A36BA" w:rsidRPr="005A36BA" w:rsidRDefault="005A36BA" w:rsidP="00567D23">
            <w:pPr>
              <w:rPr>
                <w:rFonts w:eastAsia="Times New Roman"/>
                <w:lang w:eastAsia="lv-LV"/>
              </w:rPr>
            </w:pPr>
            <w:r w:rsidRPr="005A36BA">
              <w:rPr>
                <w:rFonts w:eastAsia="Times New Roman"/>
                <w:lang w:eastAsia="lv-LV"/>
              </w:rPr>
              <w:t xml:space="preserve">Priekšniece </w:t>
            </w:r>
          </w:p>
          <w:p w14:paraId="293FE975" w14:textId="77777777" w:rsidR="005A36BA" w:rsidRPr="005A36BA" w:rsidRDefault="005A36BA" w:rsidP="00567D23">
            <w:pPr>
              <w:rPr>
                <w:rFonts w:eastAsia="Times New Roman"/>
                <w:lang w:eastAsia="lv-LV"/>
              </w:rPr>
            </w:pPr>
            <w:r w:rsidRPr="005A36BA">
              <w:rPr>
                <w:rFonts w:eastAsia="Times New Roman"/>
                <w:lang w:eastAsia="lv-LV"/>
              </w:rPr>
              <w:t>________________________Ilona Spure</w:t>
            </w:r>
          </w:p>
          <w:p w14:paraId="13EBF909" w14:textId="77777777" w:rsidR="005A36BA" w:rsidRPr="005A36BA" w:rsidRDefault="005A36BA" w:rsidP="00567D23">
            <w:pPr>
              <w:rPr>
                <w:rFonts w:eastAsia="Times New Roman"/>
                <w:lang w:eastAsia="lv-LV"/>
              </w:rPr>
            </w:pPr>
            <w:r w:rsidRPr="005A36BA">
              <w:rPr>
                <w:rFonts w:eastAsia="Times New Roman"/>
                <w:lang w:eastAsia="lv-LV"/>
              </w:rPr>
              <w:t>/amats, paraksts, paraksta atšifrējums/</w:t>
            </w:r>
          </w:p>
        </w:tc>
        <w:tc>
          <w:tcPr>
            <w:tcW w:w="4366" w:type="dxa"/>
          </w:tcPr>
          <w:p w14:paraId="5EBD8557" w14:textId="77777777" w:rsidR="005A36BA" w:rsidRPr="005A36BA" w:rsidRDefault="005A36BA" w:rsidP="00567D23">
            <w:pPr>
              <w:rPr>
                <w:rFonts w:eastAsia="Times New Roman"/>
                <w:i/>
                <w:lang w:eastAsia="lv-LV"/>
              </w:rPr>
            </w:pPr>
            <w:r w:rsidRPr="005A36BA">
              <w:rPr>
                <w:rFonts w:eastAsia="Times New Roman"/>
                <w:i/>
                <w:lang w:eastAsia="lv-LV"/>
              </w:rPr>
              <w:t>/Amats/</w:t>
            </w:r>
          </w:p>
          <w:p w14:paraId="27B147DA" w14:textId="77777777" w:rsidR="005A36BA" w:rsidRPr="005A36BA" w:rsidRDefault="005A36BA" w:rsidP="00567D23">
            <w:pPr>
              <w:rPr>
                <w:rFonts w:eastAsia="Times New Roman"/>
                <w:lang w:eastAsia="lv-LV"/>
              </w:rPr>
            </w:pPr>
            <w:r w:rsidRPr="005A36BA">
              <w:rPr>
                <w:rFonts w:eastAsia="Times New Roman"/>
                <w:lang w:eastAsia="lv-LV"/>
              </w:rPr>
              <w:t xml:space="preserve">________________________ </w:t>
            </w:r>
          </w:p>
          <w:p w14:paraId="571E4997" w14:textId="77777777" w:rsidR="005A36BA" w:rsidRPr="005A36BA" w:rsidRDefault="005A36BA" w:rsidP="00567D23">
            <w:pPr>
              <w:rPr>
                <w:rFonts w:eastAsia="Times New Roman"/>
                <w:lang w:eastAsia="lv-LV"/>
              </w:rPr>
            </w:pPr>
            <w:r w:rsidRPr="005A36BA">
              <w:rPr>
                <w:rFonts w:eastAsia="Times New Roman"/>
                <w:lang w:eastAsia="lv-LV"/>
              </w:rPr>
              <w:t>/amats, paraksts, paraksta atšifrējums/</w:t>
            </w:r>
          </w:p>
        </w:tc>
      </w:tr>
    </w:tbl>
    <w:p w14:paraId="75C77657" w14:textId="77777777" w:rsidR="0064741F" w:rsidRDefault="0064741F" w:rsidP="00567D23"/>
    <w:p w14:paraId="0013E258" w14:textId="77777777" w:rsidR="0064741F" w:rsidRDefault="0064741F">
      <w:pPr>
        <w:spacing w:after="160" w:line="259" w:lineRule="auto"/>
        <w:jc w:val="left"/>
      </w:pPr>
      <w:r>
        <w:br w:type="page"/>
      </w:r>
    </w:p>
    <w:p w14:paraId="66263FC6" w14:textId="245EC68A" w:rsidR="00514BC9" w:rsidRPr="00DD31BC" w:rsidRDefault="00D411CC" w:rsidP="008C7F23">
      <w:pPr>
        <w:pStyle w:val="Style3"/>
      </w:pPr>
      <w:bookmarkStart w:id="185" w:name="_Toc510708010"/>
      <w:r>
        <w:lastRenderedPageBreak/>
        <w:t>7</w:t>
      </w:r>
      <w:r w:rsidR="00514BC9" w:rsidRPr="00DD31BC">
        <w:t>.pielikums</w:t>
      </w:r>
      <w:bookmarkEnd w:id="185"/>
    </w:p>
    <w:p w14:paraId="40BE7CE0" w14:textId="77777777" w:rsidR="004C42B0" w:rsidRDefault="00514BC9" w:rsidP="004C42B0">
      <w:pPr>
        <w:jc w:val="right"/>
        <w:rPr>
          <w:rFonts w:cs="Times New Roman"/>
          <w:szCs w:val="24"/>
        </w:rPr>
      </w:pPr>
      <w:r w:rsidRPr="005A36BA">
        <w:rPr>
          <w:rFonts w:eastAsia="Times New Roman" w:cs="Times New Roman"/>
          <w:szCs w:val="24"/>
          <w:lang w:eastAsia="lv-LV"/>
        </w:rPr>
        <w:t>Iepirkuma "</w:t>
      </w:r>
      <w:r w:rsidR="004C42B0" w:rsidRPr="003E0EA9">
        <w:rPr>
          <w:rFonts w:cs="Times New Roman"/>
          <w:szCs w:val="24"/>
        </w:rPr>
        <w:t xml:space="preserve">Pieaugušo neformālās izglītības </w:t>
      </w:r>
    </w:p>
    <w:p w14:paraId="40687FBD" w14:textId="5F0AE9F6" w:rsidR="00514BC9" w:rsidRDefault="004C42B0" w:rsidP="004C42B0">
      <w:pPr>
        <w:jc w:val="right"/>
        <w:rPr>
          <w:rFonts w:eastAsia="Times New Roman" w:cs="Times New Roman"/>
          <w:szCs w:val="24"/>
          <w:lang w:eastAsia="lv-LV"/>
        </w:rPr>
      </w:pPr>
      <w:r w:rsidRPr="003E0EA9">
        <w:rPr>
          <w:rFonts w:cs="Times New Roman"/>
          <w:szCs w:val="24"/>
        </w:rPr>
        <w:t>programmu īstenošana ieslodzījuma vietās</w:t>
      </w:r>
      <w:r w:rsidR="00514BC9" w:rsidRPr="005A36BA">
        <w:rPr>
          <w:rFonts w:eastAsia="Times New Roman" w:cs="Times New Roman"/>
          <w:szCs w:val="24"/>
          <w:lang w:eastAsia="lv-LV"/>
        </w:rPr>
        <w:t xml:space="preserve">" </w:t>
      </w:r>
    </w:p>
    <w:p w14:paraId="03F958DF" w14:textId="77777777" w:rsidR="00514BC9" w:rsidRPr="005A36BA" w:rsidRDefault="00514BC9" w:rsidP="00514BC9">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0FD30302" w14:textId="5933600E" w:rsidR="00514BC9" w:rsidRPr="005A36BA" w:rsidRDefault="00514BC9" w:rsidP="00514BC9">
      <w:pPr>
        <w:jc w:val="right"/>
        <w:rPr>
          <w:rFonts w:cs="Times New Roman"/>
          <w:szCs w:val="24"/>
        </w:rPr>
      </w:pPr>
      <w:r w:rsidRPr="005A36BA">
        <w:rPr>
          <w:rFonts w:eastAsia="Times New Roman" w:cs="Times New Roman"/>
          <w:szCs w:val="24"/>
          <w:lang w:eastAsia="lv-LV"/>
        </w:rPr>
        <w:t>Nr. IeVP </w:t>
      </w:r>
      <w:r w:rsidRPr="00792D20">
        <w:rPr>
          <w:lang w:eastAsia="lv-LV"/>
        </w:rPr>
        <w:t>201</w:t>
      </w:r>
      <w:r>
        <w:rPr>
          <w:lang w:eastAsia="lv-LV"/>
        </w:rPr>
        <w:t>8</w:t>
      </w:r>
      <w:r w:rsidRPr="00792D20">
        <w:rPr>
          <w:lang w:eastAsia="lv-LV"/>
        </w:rPr>
        <w:t>/</w:t>
      </w:r>
      <w:r w:rsidR="002B6B2A">
        <w:rPr>
          <w:rFonts w:eastAsia="Times New Roman" w:cs="Times New Roman"/>
          <w:szCs w:val="24"/>
          <w:lang w:eastAsia="lv-LV"/>
        </w:rPr>
        <w:t>32/</w:t>
      </w:r>
      <w:r w:rsidRPr="005A36BA">
        <w:rPr>
          <w:rFonts w:eastAsia="Times New Roman" w:cs="Times New Roman"/>
          <w:szCs w:val="24"/>
          <w:lang w:eastAsia="lv-LV"/>
        </w:rPr>
        <w:t xml:space="preserve">ESF) </w:t>
      </w:r>
    </w:p>
    <w:p w14:paraId="157058D1" w14:textId="77777777" w:rsidR="0064741F" w:rsidRPr="006C7E9B" w:rsidRDefault="0064741F" w:rsidP="0064741F">
      <w:pPr>
        <w:widowControl w:val="0"/>
        <w:tabs>
          <w:tab w:val="left" w:pos="3450"/>
        </w:tabs>
        <w:ind w:right="-13"/>
        <w:jc w:val="center"/>
        <w:rPr>
          <w:rFonts w:eastAsia="Calibri"/>
        </w:rPr>
      </w:pPr>
    </w:p>
    <w:p w14:paraId="120C147C" w14:textId="1F1AC7AB" w:rsidR="0064741F" w:rsidRPr="006C7E9B" w:rsidRDefault="0064741F" w:rsidP="0064741F">
      <w:pPr>
        <w:widowControl w:val="0"/>
        <w:tabs>
          <w:tab w:val="left" w:pos="3450"/>
        </w:tabs>
        <w:ind w:right="509"/>
        <w:jc w:val="center"/>
        <w:rPr>
          <w:rFonts w:eastAsia="Calibri"/>
        </w:rPr>
      </w:pPr>
      <w:r>
        <w:rPr>
          <w:rFonts w:eastAsia="Calibri"/>
        </w:rPr>
        <w:t xml:space="preserve">Atbilstoši iepirkuma </w:t>
      </w:r>
      <w:r w:rsidR="00054BFD" w:rsidRPr="00DA10BA">
        <w:rPr>
          <w:rFonts w:eastAsia="Times New Roman" w:cs="Times New Roman"/>
          <w:szCs w:val="24"/>
          <w:lang w:eastAsia="lv-LV"/>
        </w:rPr>
        <w:t>"</w:t>
      </w:r>
      <w:r w:rsidR="004C42B0" w:rsidRPr="003E0EA9">
        <w:rPr>
          <w:rFonts w:cs="Times New Roman"/>
          <w:szCs w:val="24"/>
        </w:rPr>
        <w:t>Pieaugušo neformālās izglītības programmu īstenošana ieslodzījuma vietās</w:t>
      </w:r>
      <w:r w:rsidR="00054BFD" w:rsidRPr="00157B8D">
        <w:rPr>
          <w:rFonts w:eastAsia="Times New Roman" w:cs="Times New Roman"/>
          <w:szCs w:val="24"/>
          <w:lang w:eastAsia="lv-LV"/>
        </w:rPr>
        <w:t>"</w:t>
      </w:r>
      <w:r w:rsidRPr="006C7E9B">
        <w:rPr>
          <w:rFonts w:eastAsia="Calibri"/>
        </w:rPr>
        <w:t xml:space="preserve"> (iepirkuma identifikācij</w:t>
      </w:r>
      <w:r>
        <w:rPr>
          <w:rFonts w:eastAsia="Calibri"/>
        </w:rPr>
        <w:t>as numurs IeVP 2018</w:t>
      </w:r>
      <w:r w:rsidR="00054BFD">
        <w:rPr>
          <w:rFonts w:eastAsia="Calibri"/>
        </w:rPr>
        <w:t>/</w:t>
      </w:r>
      <w:r w:rsidR="002B6B2A">
        <w:rPr>
          <w:rFonts w:eastAsia="Times New Roman" w:cs="Times New Roman"/>
          <w:szCs w:val="24"/>
          <w:lang w:eastAsia="lv-LV"/>
        </w:rPr>
        <w:t>32</w:t>
      </w:r>
      <w:r w:rsidR="00054BFD">
        <w:rPr>
          <w:rFonts w:eastAsia="Calibri"/>
        </w:rPr>
        <w:t>/ESF</w:t>
      </w:r>
      <w:r w:rsidR="00054BFD" w:rsidRPr="006C7E9B">
        <w:rPr>
          <w:rFonts w:eastAsia="Calibri"/>
        </w:rPr>
        <w:t xml:space="preserve">) </w:t>
      </w:r>
      <w:r w:rsidRPr="006C7E9B">
        <w:rPr>
          <w:rFonts w:eastAsia="Calibri"/>
        </w:rPr>
        <w:t>Nolikumam.</w:t>
      </w:r>
    </w:p>
    <w:p w14:paraId="747A8241" w14:textId="77777777" w:rsidR="0064741F" w:rsidRPr="006C7E9B" w:rsidRDefault="0064741F" w:rsidP="0064741F">
      <w:pPr>
        <w:widowControl w:val="0"/>
        <w:tabs>
          <w:tab w:val="left" w:pos="3450"/>
        </w:tabs>
        <w:ind w:right="-766"/>
        <w:rPr>
          <w:rFonts w:eastAsia="Calibri"/>
          <w:highlight w:val="yellow"/>
        </w:rPr>
      </w:pPr>
    </w:p>
    <w:p w14:paraId="1AE3F412" w14:textId="77777777" w:rsidR="0064741F" w:rsidRPr="006C7E9B" w:rsidRDefault="0064741F" w:rsidP="0064741F">
      <w:pPr>
        <w:widowControl w:val="0"/>
        <w:tabs>
          <w:tab w:val="left" w:pos="3450"/>
        </w:tabs>
        <w:ind w:right="-766"/>
        <w:jc w:val="center"/>
        <w:rPr>
          <w:rFonts w:eastAsia="Calibri"/>
        </w:rPr>
      </w:pPr>
      <w:r w:rsidRPr="006C7E9B">
        <w:rPr>
          <w:rFonts w:eastAsia="Calibri"/>
        </w:rPr>
        <w:t>Apliecinājums</w:t>
      </w:r>
    </w:p>
    <w:p w14:paraId="36172524" w14:textId="77777777" w:rsidR="0064741F" w:rsidRPr="006C7E9B" w:rsidRDefault="0064741F" w:rsidP="0064741F">
      <w:pPr>
        <w:widowControl w:val="0"/>
        <w:tabs>
          <w:tab w:val="left" w:pos="3450"/>
        </w:tabs>
        <w:ind w:right="-766"/>
        <w:rPr>
          <w:rFonts w:eastAsia="Calibri"/>
        </w:rPr>
      </w:pPr>
    </w:p>
    <w:p w14:paraId="30F89E4F" w14:textId="77777777" w:rsidR="0064741F" w:rsidRPr="006C7E9B" w:rsidRDefault="0064741F" w:rsidP="0064741F">
      <w:pPr>
        <w:widowControl w:val="0"/>
        <w:tabs>
          <w:tab w:val="left" w:pos="7920"/>
        </w:tabs>
        <w:ind w:right="-766"/>
        <w:rPr>
          <w:rFonts w:eastAsia="Calibri"/>
          <w:i/>
        </w:rPr>
      </w:pPr>
      <w:r w:rsidRPr="006C7E9B">
        <w:rPr>
          <w:rFonts w:eastAsia="Calibri"/>
          <w:i/>
        </w:rPr>
        <w:t>(Vieta),(Datums)                                                                                                       (Dok. Nr.)</w:t>
      </w:r>
    </w:p>
    <w:p w14:paraId="4CDE1A6F" w14:textId="77777777" w:rsidR="0064741F" w:rsidRPr="006C7E9B" w:rsidRDefault="0064741F" w:rsidP="0064741F">
      <w:pPr>
        <w:widowControl w:val="0"/>
        <w:tabs>
          <w:tab w:val="left" w:pos="3450"/>
        </w:tabs>
        <w:ind w:right="-766"/>
        <w:rPr>
          <w:rFonts w:eastAsia="Calibri"/>
        </w:rPr>
      </w:pPr>
      <w:r w:rsidRPr="006C7E9B">
        <w:rPr>
          <w:rFonts w:eastAsia="Calibri"/>
        </w:rPr>
        <w:t xml:space="preserve"> </w:t>
      </w:r>
    </w:p>
    <w:p w14:paraId="7FA8F713" w14:textId="77895017" w:rsidR="0064741F" w:rsidRPr="006C7E9B" w:rsidRDefault="0064741F" w:rsidP="0064741F">
      <w:pPr>
        <w:tabs>
          <w:tab w:val="left" w:pos="735"/>
        </w:tabs>
        <w:ind w:right="509"/>
      </w:pPr>
      <w:r w:rsidRPr="006C7E9B">
        <w:rPr>
          <w:rFonts w:eastAsia="Calibri"/>
        </w:rPr>
        <w:tab/>
      </w:r>
      <w:r w:rsidRPr="003550BB">
        <w:t xml:space="preserve">Ar šo, </w:t>
      </w:r>
      <w:r w:rsidRPr="003550BB">
        <w:rPr>
          <w:i/>
        </w:rPr>
        <w:t>(</w:t>
      </w:r>
      <w:r w:rsidRPr="006C7E9B">
        <w:rPr>
          <w:i/>
        </w:rPr>
        <w:t xml:space="preserve">pretendenta nosaukums), </w:t>
      </w:r>
      <w:r w:rsidRPr="006C7E9B">
        <w:t xml:space="preserve">reģ. Nr._________, apliecinām savu gatavību izpildīt un ievērot iepirkuma </w:t>
      </w:r>
      <w:r w:rsidR="00054BFD" w:rsidRPr="00DA10BA">
        <w:rPr>
          <w:rFonts w:eastAsia="Times New Roman" w:cs="Times New Roman"/>
          <w:szCs w:val="24"/>
          <w:lang w:eastAsia="lv-LV"/>
        </w:rPr>
        <w:t>"</w:t>
      </w:r>
      <w:r w:rsidR="004C42B0" w:rsidRPr="003E0EA9">
        <w:rPr>
          <w:rFonts w:cs="Times New Roman"/>
          <w:szCs w:val="24"/>
        </w:rPr>
        <w:t>Pieaugušo neformālās izglītības programmu īstenošana ieslodzījuma vietās</w:t>
      </w:r>
      <w:r w:rsidR="00054BFD" w:rsidRPr="00157B8D">
        <w:rPr>
          <w:rFonts w:eastAsia="Times New Roman" w:cs="Times New Roman"/>
          <w:szCs w:val="24"/>
          <w:lang w:eastAsia="lv-LV"/>
        </w:rPr>
        <w:t>"</w:t>
      </w:r>
      <w:r w:rsidRPr="006C7E9B">
        <w:t xml:space="preserve"> (iepirkuma identifikācijas Nr. IeVP 2018/</w:t>
      </w:r>
      <w:r w:rsidR="002B6B2A">
        <w:rPr>
          <w:rFonts w:eastAsia="Times New Roman" w:cs="Times New Roman"/>
          <w:szCs w:val="24"/>
          <w:lang w:eastAsia="lv-LV"/>
        </w:rPr>
        <w:t>32</w:t>
      </w:r>
      <w:r w:rsidR="004C42B0">
        <w:rPr>
          <w:rFonts w:eastAsia="Times New Roman"/>
          <w:lang w:eastAsia="lv-LV"/>
        </w:rPr>
        <w:t>/</w:t>
      </w:r>
      <w:r w:rsidR="00054BFD" w:rsidRPr="005A36BA">
        <w:rPr>
          <w:rFonts w:eastAsia="Times New Roman" w:cs="Times New Roman"/>
          <w:szCs w:val="24"/>
          <w:lang w:eastAsia="lv-LV"/>
        </w:rPr>
        <w:t>ESF</w:t>
      </w:r>
      <w:r w:rsidRPr="006C7E9B">
        <w:t xml:space="preserve">) prasības. Apliecinām, ka pirms pakalpojumu sniegšanas uzsākšanas, darbinieki tiks informēti par Ieslodzījuma vietu pārvaldes veiktajām pārbaudēm tās teritorijā, kā arī, par nepieciešamību izpildīt un pakļauties caurlaides punkta apsarga vai kontroles caurlaides punkta apsarga likumīgajām prasībām:  </w:t>
      </w:r>
    </w:p>
    <w:p w14:paraId="101BA38B" w14:textId="77777777" w:rsidR="0064741F" w:rsidRPr="006C7E9B" w:rsidRDefault="0064741F" w:rsidP="0064741F">
      <w:pPr>
        <w:tabs>
          <w:tab w:val="left" w:pos="567"/>
        </w:tabs>
        <w:ind w:right="509"/>
      </w:pPr>
      <w:r w:rsidRPr="006C7E9B">
        <w:tab/>
        <w:t>Iebraucot transporta kontroles caurlaides punkta transportlīdzekļu pārbaudes laukumā, Izpildītāja transportlīdzekļa vadītājam nepieciešams:</w:t>
      </w:r>
    </w:p>
    <w:p w14:paraId="0F5DC6EB" w14:textId="77777777" w:rsidR="0064741F" w:rsidRPr="006C7E9B" w:rsidRDefault="0064741F" w:rsidP="0064741F">
      <w:pPr>
        <w:tabs>
          <w:tab w:val="left" w:pos="510"/>
          <w:tab w:val="left" w:pos="851"/>
        </w:tabs>
        <w:ind w:right="43"/>
      </w:pPr>
      <w:r w:rsidRPr="006C7E9B">
        <w:tab/>
        <w:t>1. izslēgt transportlīdzekļa motoru un ieslēgt transportlīdzekļa stāvbremzi;</w:t>
      </w:r>
    </w:p>
    <w:p w14:paraId="1BA4DA6C" w14:textId="77777777" w:rsidR="0064741F" w:rsidRPr="006C7E9B" w:rsidRDefault="0064741F" w:rsidP="0064741F">
      <w:pPr>
        <w:tabs>
          <w:tab w:val="left" w:pos="510"/>
          <w:tab w:val="left" w:pos="851"/>
        </w:tabs>
        <w:ind w:right="43"/>
      </w:pPr>
      <w:r w:rsidRPr="006C7E9B">
        <w:tab/>
        <w:t xml:space="preserve">2. iziet no transportlīdzekļa kabīnes un sagatavot transportlīdzekli un kravu apskatei; </w:t>
      </w:r>
    </w:p>
    <w:p w14:paraId="1E5C2BCA" w14:textId="77777777" w:rsidR="0064741F" w:rsidRPr="006C7E9B" w:rsidRDefault="0064741F" w:rsidP="0064741F">
      <w:pPr>
        <w:tabs>
          <w:tab w:val="left" w:pos="510"/>
          <w:tab w:val="left" w:pos="851"/>
        </w:tabs>
        <w:ind w:right="509"/>
      </w:pPr>
      <w:r w:rsidRPr="006C7E9B">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14:paraId="5108B3F5" w14:textId="77777777" w:rsidR="0064741F" w:rsidRPr="006C7E9B" w:rsidRDefault="0064741F" w:rsidP="0064741F">
      <w:pPr>
        <w:tabs>
          <w:tab w:val="left" w:pos="510"/>
          <w:tab w:val="left" w:pos="851"/>
        </w:tabs>
        <w:ind w:right="43"/>
      </w:pPr>
      <w:r w:rsidRPr="006C7E9B">
        <w:tab/>
        <w:t>3.1. Krimināllikums;</w:t>
      </w:r>
    </w:p>
    <w:p w14:paraId="55EC9418" w14:textId="77777777" w:rsidR="0064741F" w:rsidRPr="006C7E9B" w:rsidRDefault="0064741F" w:rsidP="0064741F">
      <w:pPr>
        <w:tabs>
          <w:tab w:val="left" w:pos="510"/>
          <w:tab w:val="left" w:pos="851"/>
        </w:tabs>
        <w:ind w:right="43"/>
      </w:pPr>
      <w:r w:rsidRPr="006C7E9B">
        <w:tab/>
        <w:t>3.2. Latvijas Administratīvo pārkāpumu kodekss;</w:t>
      </w:r>
    </w:p>
    <w:p w14:paraId="6FFA519B" w14:textId="77777777" w:rsidR="0064741F" w:rsidRPr="006C7E9B" w:rsidRDefault="0064741F" w:rsidP="0064741F">
      <w:pPr>
        <w:tabs>
          <w:tab w:val="left" w:pos="510"/>
          <w:tab w:val="left" w:pos="851"/>
        </w:tabs>
        <w:ind w:right="509"/>
      </w:pPr>
      <w:r w:rsidRPr="006C7E9B">
        <w:tab/>
        <w:t xml:space="preserve">3.3. Ministru kabineta 2006. gada 30. maija noteikumu Nr.423 </w:t>
      </w:r>
      <w:r>
        <w:t>"</w:t>
      </w:r>
      <w:r w:rsidRPr="006C7E9B">
        <w:t>Brīvības atņemšanas iestādes iekšējās kārtības noteikumi</w:t>
      </w:r>
      <w:r>
        <w:t>"</w:t>
      </w:r>
      <w:r w:rsidRPr="006C7E9B">
        <w:t xml:space="preserve"> 1. pielikums;</w:t>
      </w:r>
    </w:p>
    <w:p w14:paraId="71198EEF" w14:textId="77777777" w:rsidR="0064741F" w:rsidRPr="006C7E9B" w:rsidRDefault="0064741F" w:rsidP="0064741F">
      <w:pPr>
        <w:tabs>
          <w:tab w:val="left" w:pos="510"/>
          <w:tab w:val="left" w:pos="851"/>
        </w:tabs>
        <w:ind w:right="509"/>
      </w:pPr>
      <w:r w:rsidRPr="006C7E9B">
        <w:tab/>
        <w:t xml:space="preserve">3.4. Ministru kabineta 2007. gada 27. novembra noteikumu Nr.800 </w:t>
      </w:r>
      <w:r>
        <w:t>"</w:t>
      </w:r>
      <w:r w:rsidRPr="006C7E9B">
        <w:t>Izmeklēšanas cietuma iekšējās kārtības noteikumi</w:t>
      </w:r>
      <w:r>
        <w:t>"</w:t>
      </w:r>
      <w:r w:rsidRPr="006C7E9B">
        <w:t xml:space="preserve"> 4. un 5. pielikums;</w:t>
      </w:r>
    </w:p>
    <w:p w14:paraId="7C8D48C1" w14:textId="77777777" w:rsidR="0064741F" w:rsidRPr="006C7E9B" w:rsidRDefault="0064741F" w:rsidP="0064741F">
      <w:pPr>
        <w:tabs>
          <w:tab w:val="left" w:pos="510"/>
          <w:tab w:val="left" w:pos="851"/>
        </w:tabs>
        <w:ind w:right="509"/>
      </w:pPr>
      <w:r w:rsidRPr="006C7E9B">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14:paraId="532CFD89" w14:textId="77777777" w:rsidR="0064741F" w:rsidRPr="006C7E9B" w:rsidRDefault="0064741F" w:rsidP="0064741F">
      <w:pPr>
        <w:tabs>
          <w:tab w:val="left" w:pos="510"/>
          <w:tab w:val="left" w:pos="851"/>
        </w:tabs>
        <w:ind w:right="509"/>
      </w:pPr>
      <w:r w:rsidRPr="006C7E9B">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14:paraId="0007607E" w14:textId="77777777" w:rsidR="0064741F" w:rsidRPr="006C7E9B" w:rsidRDefault="0064741F" w:rsidP="0064741F">
      <w:pPr>
        <w:tabs>
          <w:tab w:val="left" w:pos="510"/>
          <w:tab w:val="left" w:pos="851"/>
        </w:tabs>
        <w:ind w:right="509"/>
      </w:pPr>
      <w:r w:rsidRPr="006C7E9B">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14:paraId="360D6E95" w14:textId="77777777" w:rsidR="0064741F" w:rsidRPr="006C7E9B" w:rsidRDefault="0064741F" w:rsidP="0064741F">
      <w:pPr>
        <w:tabs>
          <w:tab w:val="left" w:pos="510"/>
          <w:tab w:val="left" w:pos="851"/>
        </w:tabs>
        <w:ind w:right="509"/>
        <w:rPr>
          <w:color w:val="000000"/>
        </w:rPr>
      </w:pPr>
      <w:r w:rsidRPr="006C7E9B">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6C7E9B">
        <w:rPr>
          <w:color w:val="000000"/>
        </w:rPr>
        <w:t>pakalpojuma sniegšana</w:t>
      </w:r>
      <w:r w:rsidRPr="006C7E9B">
        <w:t xml:space="preserve">, tad uzskatāms, ka Izpildītāja </w:t>
      </w:r>
      <w:r w:rsidRPr="006C7E9B">
        <w:rPr>
          <w:color w:val="000000"/>
        </w:rPr>
        <w:t>vainas dēļ notika pakalpojuma sniegšanas kavējums ar visām no tā izrietošām sankcijām.</w:t>
      </w:r>
    </w:p>
    <w:p w14:paraId="3C58156F" w14:textId="77777777" w:rsidR="0064741F" w:rsidRPr="006C7E9B" w:rsidRDefault="0064741F" w:rsidP="0064741F">
      <w:pPr>
        <w:tabs>
          <w:tab w:val="left" w:pos="510"/>
          <w:tab w:val="left" w:pos="851"/>
        </w:tabs>
        <w:ind w:right="509" w:firstLine="567"/>
        <w:rPr>
          <w:color w:val="000000"/>
        </w:rPr>
      </w:pPr>
      <w:r w:rsidRPr="006C7E9B">
        <w:rPr>
          <w:color w:val="000000"/>
        </w:rPr>
        <w:lastRenderedPageBreak/>
        <w:t xml:space="preserve">Aizliegumi neattiecās uz precēm, priekšmetiem, aprīkojumu un citiem medicīniskiem resursiem, kas ir attiecināmi (un ja tie attiecināmi) pie Iepirkuma priekšmeta izpildes. </w:t>
      </w:r>
    </w:p>
    <w:p w14:paraId="1A3B197F" w14:textId="77777777" w:rsidR="0064741F" w:rsidRDefault="0064741F" w:rsidP="0064741F">
      <w:pPr>
        <w:widowControl w:val="0"/>
        <w:ind w:right="-766"/>
        <w:rPr>
          <w:rFonts w:eastAsia="Calibri"/>
        </w:rPr>
      </w:pPr>
    </w:p>
    <w:p w14:paraId="684DCC44" w14:textId="77777777" w:rsidR="0064741F" w:rsidRPr="006C7E9B" w:rsidRDefault="0064741F" w:rsidP="0064741F">
      <w:pPr>
        <w:widowControl w:val="0"/>
        <w:ind w:right="-766"/>
        <w:rPr>
          <w:rFonts w:eastAsia="Calibri"/>
        </w:rPr>
      </w:pPr>
      <w:r w:rsidRPr="006C7E9B">
        <w:rPr>
          <w:rFonts w:eastAsia="Calibri"/>
        </w:rPr>
        <w:t>Paraksttiesīgā persona</w:t>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i/>
        </w:rPr>
        <w:t>(Vārds Uzvārds)</w:t>
      </w:r>
    </w:p>
    <w:p w14:paraId="0BA23036" w14:textId="77777777" w:rsidR="0064741F" w:rsidRPr="006C7E9B" w:rsidRDefault="0064741F" w:rsidP="0064741F">
      <w:pPr>
        <w:widowControl w:val="0"/>
        <w:ind w:right="-766"/>
        <w:jc w:val="right"/>
        <w:rPr>
          <w:rFonts w:eastAsia="Calibri"/>
        </w:rPr>
      </w:pPr>
    </w:p>
    <w:p w14:paraId="6820437C" w14:textId="77777777" w:rsidR="0064741F" w:rsidRPr="006C7E9B" w:rsidRDefault="0064741F" w:rsidP="0064741F">
      <w:pPr>
        <w:widowControl w:val="0"/>
        <w:tabs>
          <w:tab w:val="left" w:pos="450"/>
        </w:tabs>
        <w:ind w:right="-766"/>
        <w:rPr>
          <w:rFonts w:eastAsia="Calibri"/>
        </w:rPr>
      </w:pPr>
      <w:r w:rsidRPr="006C7E9B">
        <w:rPr>
          <w:rFonts w:eastAsia="Calibri"/>
        </w:rPr>
        <w:tab/>
        <w:t>z.v</w:t>
      </w:r>
    </w:p>
    <w:p w14:paraId="38C9CAE8" w14:textId="77777777" w:rsidR="008E2056" w:rsidRDefault="008E2056" w:rsidP="00567D23"/>
    <w:sectPr w:rsidR="008E2056" w:rsidSect="00B523B8">
      <w:footerReference w:type="default" r:id="rId13"/>
      <w:headerReference w:type="first" r:id="rId14"/>
      <w:pgSz w:w="11906" w:h="16838"/>
      <w:pgMar w:top="1134"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86EABA" w16cid:durableId="1E5B58E4"/>
  <w16cid:commentId w16cid:paraId="6A3C3B33" w16cid:durableId="1E5B58F1"/>
  <w16cid:commentId w16cid:paraId="3D5B1D90" w16cid:durableId="1E5B58E5"/>
  <w16cid:commentId w16cid:paraId="47BF9AE5" w16cid:durableId="1E5BA1F7"/>
  <w16cid:commentId w16cid:paraId="6108C126" w16cid:durableId="1E5BA1D0"/>
  <w16cid:commentId w16cid:paraId="7680C4E6" w16cid:durableId="1E5BA231"/>
  <w16cid:commentId w16cid:paraId="4A2104DD" w16cid:durableId="1E5B624D"/>
  <w16cid:commentId w16cid:paraId="5D61B942" w16cid:durableId="1E5B58E6"/>
  <w16cid:commentId w16cid:paraId="1D6C886D" w16cid:durableId="1E5B58E7"/>
  <w16cid:commentId w16cid:paraId="10454422" w16cid:durableId="1E5B58E8"/>
  <w16cid:commentId w16cid:paraId="3719ADF8" w16cid:durableId="1E5BA0D8"/>
  <w16cid:commentId w16cid:paraId="73E5B2D0" w16cid:durableId="1E5B58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5BF89" w14:textId="77777777" w:rsidR="00B04704" w:rsidRDefault="00B04704" w:rsidP="00B523B8">
      <w:r>
        <w:separator/>
      </w:r>
    </w:p>
  </w:endnote>
  <w:endnote w:type="continuationSeparator" w:id="0">
    <w:p w14:paraId="592A8592" w14:textId="77777777" w:rsidR="00B04704" w:rsidRDefault="00B04704" w:rsidP="00B52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47649"/>
      <w:docPartObj>
        <w:docPartGallery w:val="Page Numbers (Bottom of Page)"/>
        <w:docPartUnique/>
      </w:docPartObj>
    </w:sdtPr>
    <w:sdtEndPr>
      <w:rPr>
        <w:noProof/>
      </w:rPr>
    </w:sdtEndPr>
    <w:sdtContent>
      <w:p w14:paraId="78F11C53" w14:textId="6AE42EB0" w:rsidR="00A50F60" w:rsidRDefault="00A50F60">
        <w:pPr>
          <w:pStyle w:val="Footer"/>
          <w:jc w:val="center"/>
        </w:pPr>
        <w:r>
          <w:fldChar w:fldCharType="begin"/>
        </w:r>
        <w:r>
          <w:instrText xml:space="preserve"> PAGE   \* MERGEFORMAT </w:instrText>
        </w:r>
        <w:r>
          <w:fldChar w:fldCharType="separate"/>
        </w:r>
        <w:r w:rsidR="00C57918">
          <w:rPr>
            <w:noProof/>
          </w:rPr>
          <w:t>7</w:t>
        </w:r>
        <w:r>
          <w:rPr>
            <w:noProof/>
          </w:rPr>
          <w:fldChar w:fldCharType="end"/>
        </w:r>
      </w:p>
    </w:sdtContent>
  </w:sdt>
  <w:p w14:paraId="54D8A066" w14:textId="77777777" w:rsidR="00A50F60" w:rsidRDefault="00A50F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AA714" w14:textId="77777777" w:rsidR="00B04704" w:rsidRDefault="00B04704" w:rsidP="00B523B8">
      <w:r>
        <w:separator/>
      </w:r>
    </w:p>
  </w:footnote>
  <w:footnote w:type="continuationSeparator" w:id="0">
    <w:p w14:paraId="154BBFC8" w14:textId="77777777" w:rsidR="00B04704" w:rsidRDefault="00B04704" w:rsidP="00B523B8">
      <w:r>
        <w:continuationSeparator/>
      </w:r>
    </w:p>
  </w:footnote>
  <w:footnote w:id="1">
    <w:p w14:paraId="6415A824" w14:textId="77777777" w:rsidR="00A50F60" w:rsidRPr="009A0A2E" w:rsidRDefault="00A50F60" w:rsidP="00CB639D">
      <w:pPr>
        <w:pStyle w:val="FootnoteText"/>
        <w:rPr>
          <w:rFonts w:ascii="Times New Roman" w:hAnsi="Times New Roman" w:cs="Times New Roman"/>
        </w:rPr>
      </w:pPr>
      <w:r w:rsidRPr="009A0A2E">
        <w:rPr>
          <w:rStyle w:val="FootnoteReference"/>
          <w:rFonts w:ascii="Times New Roman" w:hAnsi="Times New Roman" w:cs="Times New Roman"/>
        </w:rPr>
        <w:footnoteRef/>
      </w:r>
      <w:r w:rsidRPr="009A0A2E">
        <w:rPr>
          <w:rFonts w:ascii="Times New Roman" w:hAnsi="Times New Roman" w:cs="Times New Roman"/>
        </w:rPr>
        <w:t xml:space="preserve"> Ārvalstu pakalpojuma sniedzējam jābūt ar līdzvērtīgu kvalifikāciju saskaņā ar kvalifikācijas dokumenta izdevējvalsts šāda pakalpojuma sniegšanai noteiktajām prasībām.</w:t>
      </w:r>
    </w:p>
  </w:footnote>
  <w:footnote w:id="2">
    <w:p w14:paraId="2DE04B31" w14:textId="55FE47CF" w:rsidR="00A50F60" w:rsidRPr="002C524F" w:rsidRDefault="00A50F60" w:rsidP="00CB639D">
      <w:pPr>
        <w:pStyle w:val="FootnoteText"/>
        <w:rPr>
          <w:rFonts w:ascii="Times New Roman" w:hAnsi="Times New Roman" w:cs="Times New Roman"/>
        </w:rPr>
      </w:pPr>
      <w:r w:rsidRPr="002C524F">
        <w:rPr>
          <w:rStyle w:val="FootnoteReference"/>
          <w:rFonts w:ascii="Times New Roman" w:hAnsi="Times New Roman" w:cs="Times New Roman"/>
        </w:rPr>
        <w:footnoteRef/>
      </w:r>
      <w:r w:rsidRPr="002C524F">
        <w:rPr>
          <w:rFonts w:ascii="Times New Roman" w:hAnsi="Times New Roman" w:cs="Times New Roman"/>
        </w:rPr>
        <w:t xml:space="preserve"> Atbilstoši Izglītības likuma </w:t>
      </w:r>
      <w:r>
        <w:rPr>
          <w:rFonts w:ascii="Times New Roman" w:hAnsi="Times New Roman" w:cs="Times New Roman"/>
        </w:rPr>
        <w:t>46.panta piektajai daļai</w:t>
      </w:r>
      <w:r w:rsidRPr="002C524F">
        <w:rPr>
          <w:rFonts w:ascii="Times New Roman" w:hAnsi="Times New Roman" w:cs="Times New Roman"/>
        </w:rPr>
        <w:t>.</w:t>
      </w:r>
    </w:p>
  </w:footnote>
  <w:footnote w:id="3">
    <w:p w14:paraId="4A378361" w14:textId="6C7BA0A9" w:rsidR="00A50F60" w:rsidRPr="00D411CC" w:rsidRDefault="00A50F60">
      <w:pPr>
        <w:pStyle w:val="FootnoteText"/>
        <w:rPr>
          <w:rFonts w:ascii="Times New Roman" w:hAnsi="Times New Roman" w:cs="Times New Roman"/>
        </w:rPr>
      </w:pPr>
      <w:r w:rsidRPr="00D411CC">
        <w:rPr>
          <w:rStyle w:val="FootnoteReference"/>
          <w:rFonts w:ascii="Times New Roman" w:hAnsi="Times New Roman" w:cs="Times New Roman"/>
        </w:rPr>
        <w:footnoteRef/>
      </w:r>
      <w:r w:rsidRPr="00D411CC">
        <w:rPr>
          <w:rFonts w:ascii="Times New Roman" w:hAnsi="Times New Roman" w:cs="Times New Roman"/>
        </w:rPr>
        <w:t xml:space="preserve"> Šāda forma jāaizpilda katrai iepirkuma daļai atsevišķi</w:t>
      </w:r>
      <w:r>
        <w:rPr>
          <w:rFonts w:ascii="Times New Roman" w:hAnsi="Times New Roman" w:cs="Times New Roman"/>
        </w:rPr>
        <w:t xml:space="preserve"> un par katru mācību programmu</w:t>
      </w:r>
      <w:r w:rsidRPr="00D411CC">
        <w:rPr>
          <w:rFonts w:ascii="Times New Roman" w:hAnsi="Times New Roman" w:cs="Times New Roman"/>
        </w:rPr>
        <w:t>.</w:t>
      </w:r>
    </w:p>
  </w:footnote>
  <w:footnote w:id="4">
    <w:p w14:paraId="26A511C0" w14:textId="77777777" w:rsidR="00A50F60" w:rsidRPr="00F67059" w:rsidRDefault="00A50F60" w:rsidP="005A36BA">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vertAlign w:val="superscript"/>
        </w:rPr>
        <w:t xml:space="preserve"> </w:t>
      </w:r>
      <w:r w:rsidRPr="00F67059">
        <w:rPr>
          <w:rFonts w:ascii="Times New Roman" w:hAnsi="Times New Roman" w:cs="Times New Roman"/>
        </w:rPr>
        <w:t xml:space="preserve">Mazais uzņēmums ir uzņēmums, kurā nodarbinātas mazāk nekā 50 personas un kura gada apgrozījums un/vai gada bilance kopā nepārsniedz 10 miljonus </w:t>
      </w:r>
      <w:r w:rsidRPr="00F67059">
        <w:rPr>
          <w:rFonts w:ascii="Times New Roman" w:hAnsi="Times New Roman" w:cs="Times New Roman"/>
          <w:i/>
        </w:rPr>
        <w:t>euro</w:t>
      </w:r>
      <w:r w:rsidRPr="00F67059">
        <w:rPr>
          <w:rFonts w:ascii="Times New Roman" w:hAnsi="Times New Roman" w:cs="Times New Roman"/>
        </w:rPr>
        <w:t>.</w:t>
      </w:r>
    </w:p>
  </w:footnote>
  <w:footnote w:id="5">
    <w:p w14:paraId="25A6B5AA" w14:textId="77777777" w:rsidR="00A50F60" w:rsidRPr="00F67059" w:rsidRDefault="00A50F60" w:rsidP="005A36BA">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vertAlign w:val="superscript"/>
        </w:rPr>
        <w:t xml:space="preserve"> </w:t>
      </w:r>
      <w:r w:rsidRPr="00F67059">
        <w:rPr>
          <w:rFonts w:ascii="Times New Roman" w:hAnsi="Times New Roman" w:cs="Times New Roman"/>
        </w:rPr>
        <w:t xml:space="preserve">Vidējais uzņēmums ir uzņēmums, kas nav mazais uzņēmums, un kurā nodarbinātas mazāk nekā 250 personas un kura gada apgrozījums nepārsniedz 50 miljonus </w:t>
      </w:r>
      <w:r w:rsidRPr="00F67059">
        <w:rPr>
          <w:rFonts w:ascii="Times New Roman" w:hAnsi="Times New Roman" w:cs="Times New Roman"/>
          <w:i/>
        </w:rPr>
        <w:t>euro</w:t>
      </w:r>
      <w:r w:rsidRPr="00F67059">
        <w:rPr>
          <w:rFonts w:ascii="Times New Roman" w:hAnsi="Times New Roman" w:cs="Times New Roman"/>
        </w:rPr>
        <w:t xml:space="preserve">, un/vai, kura gada bilance kopā nepārsniedz 43 miljonus </w:t>
      </w:r>
      <w:r w:rsidRPr="00F67059">
        <w:rPr>
          <w:rFonts w:ascii="Times New Roman" w:hAnsi="Times New Roman" w:cs="Times New Roman"/>
          <w:i/>
        </w:rPr>
        <w:t>euro</w:t>
      </w:r>
      <w:r w:rsidRPr="00F67059">
        <w:rPr>
          <w:rFonts w:ascii="Times New Roman" w:hAnsi="Times New Roman" w:cs="Times New Roman"/>
        </w:rPr>
        <w:t>.</w:t>
      </w:r>
    </w:p>
  </w:footnote>
  <w:footnote w:id="6">
    <w:p w14:paraId="0793F61B" w14:textId="77777777" w:rsidR="00A50F60" w:rsidRPr="00F67059" w:rsidRDefault="00A50F60" w:rsidP="005A36BA">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rPr>
        <w:t xml:space="preserve"> Ja ir vairākas šādas personas, jānorāda tās visas un tām (to pārstāvjiem) jāparaksta apliecinājums.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8B54B" w14:textId="77777777" w:rsidR="00A50F60" w:rsidRPr="00B523B8" w:rsidRDefault="00A50F60" w:rsidP="00B523B8">
    <w:pPr>
      <w:jc w:val="center"/>
      <w:rPr>
        <w:rFonts w:eastAsia="Times New Roman" w:cs="Times New Roman"/>
        <w:i/>
        <w:iCs/>
        <w:color w:val="181818"/>
        <w:szCs w:val="24"/>
      </w:rPr>
    </w:pP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sidR="00C9507F">
      <w:rPr>
        <w:rFonts w:eastAsia="Times New Roman" w:cs="Times New Roman"/>
        <w:szCs w:val="24"/>
      </w:rPr>
      <w:fldChar w:fldCharType="begin"/>
    </w:r>
    <w:r w:rsidR="00C9507F">
      <w:rPr>
        <w:rFonts w:eastAsia="Times New Roman" w:cs="Times New Roman"/>
        <w:szCs w:val="24"/>
      </w:rPr>
      <w:instrText xml:space="preserve"> INCLUDEPICTURE  "cid:image001.jpg@01D34DA2.DA2BCA60" \* MERGEFORMATINET </w:instrText>
    </w:r>
    <w:r w:rsidR="00C9507F">
      <w:rPr>
        <w:rFonts w:eastAsia="Times New Roman" w:cs="Times New Roman"/>
        <w:szCs w:val="24"/>
      </w:rPr>
      <w:fldChar w:fldCharType="separate"/>
    </w:r>
    <w:r w:rsidR="004721C7">
      <w:rPr>
        <w:rFonts w:eastAsia="Times New Roman" w:cs="Times New Roman"/>
        <w:szCs w:val="24"/>
      </w:rPr>
      <w:fldChar w:fldCharType="begin"/>
    </w:r>
    <w:r w:rsidR="004721C7">
      <w:rPr>
        <w:rFonts w:eastAsia="Times New Roman" w:cs="Times New Roman"/>
        <w:szCs w:val="24"/>
      </w:rPr>
      <w:instrText xml:space="preserve"> INCLUDEPICTURE  "cid:image001.jpg@01D34DA2.DA2BCA60" \* MERGEFORMATINET </w:instrText>
    </w:r>
    <w:r w:rsidR="004721C7">
      <w:rPr>
        <w:rFonts w:eastAsia="Times New Roman" w:cs="Times New Roman"/>
        <w:szCs w:val="24"/>
      </w:rPr>
      <w:fldChar w:fldCharType="separate"/>
    </w:r>
    <w:r w:rsidR="00F42007">
      <w:rPr>
        <w:rFonts w:eastAsia="Times New Roman" w:cs="Times New Roman"/>
        <w:szCs w:val="24"/>
      </w:rPr>
      <w:fldChar w:fldCharType="begin"/>
    </w:r>
    <w:r w:rsidR="00F42007">
      <w:rPr>
        <w:rFonts w:eastAsia="Times New Roman" w:cs="Times New Roman"/>
        <w:szCs w:val="24"/>
      </w:rPr>
      <w:instrText xml:space="preserve"> INCLUDEPICTURE  "cid:image001.jpg@01D34DA2.DA2BCA60" \* MERGEFORMATINET </w:instrText>
    </w:r>
    <w:r w:rsidR="00F42007">
      <w:rPr>
        <w:rFonts w:eastAsia="Times New Roman" w:cs="Times New Roman"/>
        <w:szCs w:val="24"/>
      </w:rPr>
      <w:fldChar w:fldCharType="separate"/>
    </w:r>
    <w:r w:rsidR="00E76613">
      <w:rPr>
        <w:rFonts w:eastAsia="Times New Roman" w:cs="Times New Roman"/>
        <w:szCs w:val="24"/>
      </w:rPr>
      <w:fldChar w:fldCharType="begin"/>
    </w:r>
    <w:r w:rsidR="00E76613">
      <w:rPr>
        <w:rFonts w:eastAsia="Times New Roman" w:cs="Times New Roman"/>
        <w:szCs w:val="24"/>
      </w:rPr>
      <w:instrText xml:space="preserve"> INCLUDEPICTURE  "cid:image001.jpg@01D34DA2.DA2BCA60" \* MERGEFORMATINET </w:instrText>
    </w:r>
    <w:r w:rsidR="00E76613">
      <w:rPr>
        <w:rFonts w:eastAsia="Times New Roman" w:cs="Times New Roman"/>
        <w:szCs w:val="24"/>
      </w:rPr>
      <w:fldChar w:fldCharType="separate"/>
    </w:r>
    <w:r w:rsidR="00973CAE">
      <w:rPr>
        <w:rFonts w:eastAsia="Times New Roman" w:cs="Times New Roman"/>
        <w:szCs w:val="24"/>
      </w:rPr>
      <w:fldChar w:fldCharType="begin"/>
    </w:r>
    <w:r w:rsidR="00973CAE">
      <w:rPr>
        <w:rFonts w:eastAsia="Times New Roman" w:cs="Times New Roman"/>
        <w:szCs w:val="24"/>
      </w:rPr>
      <w:instrText xml:space="preserve"> INCLUDEPICTURE  "cid:image001.jpg@01D34DA2.DA2BCA60" \* MERGEFORMATINET </w:instrText>
    </w:r>
    <w:r w:rsidR="00973CAE">
      <w:rPr>
        <w:rFonts w:eastAsia="Times New Roman" w:cs="Times New Roman"/>
        <w:szCs w:val="24"/>
      </w:rPr>
      <w:fldChar w:fldCharType="separate"/>
    </w:r>
    <w:r w:rsidR="00B04704">
      <w:rPr>
        <w:rFonts w:eastAsia="Times New Roman" w:cs="Times New Roman"/>
        <w:szCs w:val="24"/>
      </w:rPr>
      <w:fldChar w:fldCharType="begin"/>
    </w:r>
    <w:r w:rsidR="00B04704">
      <w:rPr>
        <w:rFonts w:eastAsia="Times New Roman" w:cs="Times New Roman"/>
        <w:szCs w:val="24"/>
      </w:rPr>
      <w:instrText xml:space="preserve"> </w:instrText>
    </w:r>
    <w:r w:rsidR="00B04704">
      <w:rPr>
        <w:rFonts w:eastAsia="Times New Roman" w:cs="Times New Roman"/>
        <w:szCs w:val="24"/>
      </w:rPr>
      <w:instrText>INCLUDEPICTURE  "cid:image001.jpg@01D34DA2.DA2BCA60" \* MERGEFORMATINET</w:instrText>
    </w:r>
    <w:r w:rsidR="00B04704">
      <w:rPr>
        <w:rFonts w:eastAsia="Times New Roman" w:cs="Times New Roman"/>
        <w:szCs w:val="24"/>
      </w:rPr>
      <w:instrText xml:space="preserve"> </w:instrText>
    </w:r>
    <w:r w:rsidR="00B04704">
      <w:rPr>
        <w:rFonts w:eastAsia="Times New Roman" w:cs="Times New Roman"/>
        <w:szCs w:val="24"/>
      </w:rPr>
      <w:fldChar w:fldCharType="separate"/>
    </w:r>
    <w:r w:rsidR="00C57918">
      <w:rPr>
        <w:rFonts w:eastAsia="Times New Roman" w:cs="Times New Roman"/>
        <w:szCs w:val="24"/>
      </w:rPr>
      <w:pict w14:anchorId="156523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2" o:spid="_x0000_i1025" type="#_x0000_t75" style="width:446.25pt;height:79.5pt">
          <v:imagedata r:id="rId1" r:href="rId2"/>
        </v:shape>
      </w:pict>
    </w:r>
    <w:r w:rsidR="00B04704">
      <w:rPr>
        <w:rFonts w:eastAsia="Times New Roman" w:cs="Times New Roman"/>
        <w:szCs w:val="24"/>
      </w:rPr>
      <w:fldChar w:fldCharType="end"/>
    </w:r>
    <w:r w:rsidR="00973CAE">
      <w:rPr>
        <w:rFonts w:eastAsia="Times New Roman" w:cs="Times New Roman"/>
        <w:szCs w:val="24"/>
      </w:rPr>
      <w:fldChar w:fldCharType="end"/>
    </w:r>
    <w:r w:rsidR="00E76613">
      <w:rPr>
        <w:rFonts w:eastAsia="Times New Roman" w:cs="Times New Roman"/>
        <w:szCs w:val="24"/>
      </w:rPr>
      <w:fldChar w:fldCharType="end"/>
    </w:r>
    <w:r w:rsidR="00F42007">
      <w:rPr>
        <w:rFonts w:eastAsia="Times New Roman" w:cs="Times New Roman"/>
        <w:szCs w:val="24"/>
      </w:rPr>
      <w:fldChar w:fldCharType="end"/>
    </w:r>
    <w:r w:rsidR="004721C7">
      <w:rPr>
        <w:rFonts w:eastAsia="Times New Roman" w:cs="Times New Roman"/>
        <w:szCs w:val="24"/>
      </w:rPr>
      <w:fldChar w:fldCharType="end"/>
    </w:r>
    <w:r w:rsidR="00C9507F">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p>
  <w:p w14:paraId="7BEFB637" w14:textId="77777777" w:rsidR="00A50F60" w:rsidRDefault="00A50F60">
    <w:pPr>
      <w:pStyle w:val="Header"/>
      <w:jc w:val="center"/>
    </w:pPr>
  </w:p>
  <w:p w14:paraId="362E501F" w14:textId="77777777" w:rsidR="00A50F60" w:rsidRDefault="00A50F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62E"/>
    <w:multiLevelType w:val="hybridMultilevel"/>
    <w:tmpl w:val="F35C921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3206E8"/>
    <w:multiLevelType w:val="multilevel"/>
    <w:tmpl w:val="CB0AF2C4"/>
    <w:lvl w:ilvl="0">
      <w:start w:val="1"/>
      <w:numFmt w:val="decimal"/>
      <w:lvlText w:val="%1."/>
      <w:lvlJc w:val="left"/>
      <w:pPr>
        <w:ind w:left="720" w:hanging="360"/>
      </w:pPr>
      <w:rPr>
        <w:rFonts w:hint="default"/>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6510FC2"/>
    <w:multiLevelType w:val="hybridMultilevel"/>
    <w:tmpl w:val="680ACD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9774B6B"/>
    <w:multiLevelType w:val="hybridMultilevel"/>
    <w:tmpl w:val="B98CB2FC"/>
    <w:lvl w:ilvl="0" w:tplc="6456D598">
      <w:start w:val="4"/>
      <w:numFmt w:val="bullet"/>
      <w:lvlText w:val=""/>
      <w:lvlJc w:val="left"/>
      <w:pPr>
        <w:ind w:left="366" w:hanging="360"/>
      </w:pPr>
      <w:rPr>
        <w:rFonts w:ascii="Symbol" w:eastAsia="Times New Roman" w:hAnsi="Symbol" w:cs="Times New Roman" w:hint="default"/>
      </w:rPr>
    </w:lvl>
    <w:lvl w:ilvl="1" w:tplc="04260003" w:tentative="1">
      <w:start w:val="1"/>
      <w:numFmt w:val="bullet"/>
      <w:lvlText w:val="o"/>
      <w:lvlJc w:val="left"/>
      <w:pPr>
        <w:ind w:left="1086" w:hanging="360"/>
      </w:pPr>
      <w:rPr>
        <w:rFonts w:ascii="Courier New" w:hAnsi="Courier New" w:cs="Courier New" w:hint="default"/>
      </w:rPr>
    </w:lvl>
    <w:lvl w:ilvl="2" w:tplc="04260005" w:tentative="1">
      <w:start w:val="1"/>
      <w:numFmt w:val="bullet"/>
      <w:lvlText w:val=""/>
      <w:lvlJc w:val="left"/>
      <w:pPr>
        <w:ind w:left="1806" w:hanging="360"/>
      </w:pPr>
      <w:rPr>
        <w:rFonts w:ascii="Wingdings" w:hAnsi="Wingdings" w:hint="default"/>
      </w:rPr>
    </w:lvl>
    <w:lvl w:ilvl="3" w:tplc="04260001" w:tentative="1">
      <w:start w:val="1"/>
      <w:numFmt w:val="bullet"/>
      <w:lvlText w:val=""/>
      <w:lvlJc w:val="left"/>
      <w:pPr>
        <w:ind w:left="2526" w:hanging="360"/>
      </w:pPr>
      <w:rPr>
        <w:rFonts w:ascii="Symbol" w:hAnsi="Symbol" w:hint="default"/>
      </w:rPr>
    </w:lvl>
    <w:lvl w:ilvl="4" w:tplc="04260003" w:tentative="1">
      <w:start w:val="1"/>
      <w:numFmt w:val="bullet"/>
      <w:lvlText w:val="o"/>
      <w:lvlJc w:val="left"/>
      <w:pPr>
        <w:ind w:left="3246" w:hanging="360"/>
      </w:pPr>
      <w:rPr>
        <w:rFonts w:ascii="Courier New" w:hAnsi="Courier New" w:cs="Courier New" w:hint="default"/>
      </w:rPr>
    </w:lvl>
    <w:lvl w:ilvl="5" w:tplc="04260005" w:tentative="1">
      <w:start w:val="1"/>
      <w:numFmt w:val="bullet"/>
      <w:lvlText w:val=""/>
      <w:lvlJc w:val="left"/>
      <w:pPr>
        <w:ind w:left="3966" w:hanging="360"/>
      </w:pPr>
      <w:rPr>
        <w:rFonts w:ascii="Wingdings" w:hAnsi="Wingdings" w:hint="default"/>
      </w:rPr>
    </w:lvl>
    <w:lvl w:ilvl="6" w:tplc="04260001" w:tentative="1">
      <w:start w:val="1"/>
      <w:numFmt w:val="bullet"/>
      <w:lvlText w:val=""/>
      <w:lvlJc w:val="left"/>
      <w:pPr>
        <w:ind w:left="4686" w:hanging="360"/>
      </w:pPr>
      <w:rPr>
        <w:rFonts w:ascii="Symbol" w:hAnsi="Symbol" w:hint="default"/>
      </w:rPr>
    </w:lvl>
    <w:lvl w:ilvl="7" w:tplc="04260003" w:tentative="1">
      <w:start w:val="1"/>
      <w:numFmt w:val="bullet"/>
      <w:lvlText w:val="o"/>
      <w:lvlJc w:val="left"/>
      <w:pPr>
        <w:ind w:left="5406" w:hanging="360"/>
      </w:pPr>
      <w:rPr>
        <w:rFonts w:ascii="Courier New" w:hAnsi="Courier New" w:cs="Courier New" w:hint="default"/>
      </w:rPr>
    </w:lvl>
    <w:lvl w:ilvl="8" w:tplc="04260005" w:tentative="1">
      <w:start w:val="1"/>
      <w:numFmt w:val="bullet"/>
      <w:lvlText w:val=""/>
      <w:lvlJc w:val="left"/>
      <w:pPr>
        <w:ind w:left="6126" w:hanging="360"/>
      </w:pPr>
      <w:rPr>
        <w:rFonts w:ascii="Wingdings" w:hAnsi="Wingdings" w:hint="default"/>
      </w:rPr>
    </w:lvl>
  </w:abstractNum>
  <w:abstractNum w:abstractNumId="4" w15:restartNumberingAfterBreak="0">
    <w:nsid w:val="0CDF00B9"/>
    <w:multiLevelType w:val="hybridMultilevel"/>
    <w:tmpl w:val="E43669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F06D7D"/>
    <w:multiLevelType w:val="multilevel"/>
    <w:tmpl w:val="F5CAD24A"/>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6FF6982"/>
    <w:multiLevelType w:val="hybridMultilevel"/>
    <w:tmpl w:val="D6F630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7B677D"/>
    <w:multiLevelType w:val="hybridMultilevel"/>
    <w:tmpl w:val="1D361C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9685E3F"/>
    <w:multiLevelType w:val="multilevel"/>
    <w:tmpl w:val="CE9E08E4"/>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b w:val="0"/>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084B2C"/>
    <w:multiLevelType w:val="multilevel"/>
    <w:tmpl w:val="360E0634"/>
    <w:lvl w:ilvl="0">
      <w:start w:val="9"/>
      <w:numFmt w:val="decimal"/>
      <w:lvlText w:val="%1."/>
      <w:lvlJc w:val="left"/>
      <w:pPr>
        <w:ind w:left="540" w:hanging="540"/>
      </w:pPr>
      <w:rPr>
        <w:rFonts w:hint="default"/>
      </w:rPr>
    </w:lvl>
    <w:lvl w:ilvl="1">
      <w:start w:val="3"/>
      <w:numFmt w:val="decimal"/>
      <w:lvlText w:val="9.%2."/>
      <w:lvlJc w:val="left"/>
      <w:pPr>
        <w:ind w:left="1260" w:hanging="540"/>
      </w:pPr>
      <w:rPr>
        <w:rFonts w:hint="default"/>
        <w:color w:val="auto"/>
      </w:rPr>
    </w:lvl>
    <w:lvl w:ilvl="2">
      <w:start w:val="1"/>
      <w:numFmt w:val="decimal"/>
      <w:lvlText w:val="9.%2.%3."/>
      <w:lvlJc w:val="left"/>
      <w:pPr>
        <w:ind w:left="2160" w:hanging="720"/>
      </w:pPr>
      <w:rPr>
        <w:rFonts w:hint="default"/>
        <w:color w:val="00000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B111BF9"/>
    <w:multiLevelType w:val="multilevel"/>
    <w:tmpl w:val="ABC08F40"/>
    <w:lvl w:ilvl="0">
      <w:start w:val="10"/>
      <w:numFmt w:val="decimal"/>
      <w:lvlText w:val="%1."/>
      <w:lvlJc w:val="left"/>
      <w:pPr>
        <w:ind w:left="540" w:hanging="540"/>
      </w:pPr>
      <w:rPr>
        <w:rFonts w:hint="default"/>
      </w:rPr>
    </w:lvl>
    <w:lvl w:ilvl="1">
      <w:start w:val="3"/>
      <w:numFmt w:val="decimal"/>
      <w:lvlText w:val="9.%2."/>
      <w:lvlJc w:val="left"/>
      <w:pPr>
        <w:ind w:left="1260" w:hanging="540"/>
      </w:pPr>
      <w:rPr>
        <w:rFonts w:hint="default"/>
        <w:color w:val="auto"/>
      </w:rPr>
    </w:lvl>
    <w:lvl w:ilvl="2">
      <w:start w:val="1"/>
      <w:numFmt w:val="decimal"/>
      <w:lvlText w:val="9.%2.%3."/>
      <w:lvlJc w:val="left"/>
      <w:pPr>
        <w:ind w:left="2160" w:hanging="720"/>
      </w:pPr>
      <w:rPr>
        <w:rFonts w:hint="default"/>
        <w:color w:val="00000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CB21ED8"/>
    <w:multiLevelType w:val="hybridMultilevel"/>
    <w:tmpl w:val="B3EC00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ED33C2C"/>
    <w:multiLevelType w:val="hybridMultilevel"/>
    <w:tmpl w:val="50EE11F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08716B9"/>
    <w:multiLevelType w:val="hybridMultilevel"/>
    <w:tmpl w:val="D382C1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18E75C1"/>
    <w:multiLevelType w:val="hybridMultilevel"/>
    <w:tmpl w:val="F7425E3C"/>
    <w:lvl w:ilvl="0" w:tplc="0426000F">
      <w:start w:val="1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64C7E5E"/>
    <w:multiLevelType w:val="hybridMultilevel"/>
    <w:tmpl w:val="276A6F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AC63AF8"/>
    <w:multiLevelType w:val="hybridMultilevel"/>
    <w:tmpl w:val="ED30EB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CF85907"/>
    <w:multiLevelType w:val="multilevel"/>
    <w:tmpl w:val="87F8BD9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FB60C4C"/>
    <w:multiLevelType w:val="multilevel"/>
    <w:tmpl w:val="20C45B50"/>
    <w:lvl w:ilvl="0">
      <w:start w:val="1"/>
      <w:numFmt w:val="decimal"/>
      <w:lvlText w:val="%1."/>
      <w:lvlJc w:val="left"/>
      <w:pPr>
        <w:ind w:left="1211" w:hanging="360"/>
      </w:pPr>
      <w:rPr>
        <w:rFonts w:ascii="Times New Roman" w:eastAsia="Calibri" w:hAnsi="Times New Roman" w:cs="Times New Roman"/>
      </w:rPr>
    </w:lvl>
    <w:lvl w:ilvl="1">
      <w:start w:val="1"/>
      <w:numFmt w:val="decimal"/>
      <w:isLgl/>
      <w:lvlText w:val="%1.%2."/>
      <w:lvlJc w:val="left"/>
      <w:pPr>
        <w:ind w:left="131" w:firstLine="720"/>
      </w:pPr>
      <w:rPr>
        <w:rFonts w:hint="default"/>
        <w:color w:val="auto"/>
      </w:rPr>
    </w:lvl>
    <w:lvl w:ilvl="2">
      <w:start w:val="1"/>
      <w:numFmt w:val="decimal"/>
      <w:isLgl/>
      <w:lvlText w:val="%1.%2.%3."/>
      <w:lvlJc w:val="left"/>
      <w:pPr>
        <w:ind w:left="480" w:firstLine="371"/>
      </w:pPr>
      <w:rPr>
        <w:rFonts w:hint="default"/>
      </w:rPr>
    </w:lvl>
    <w:lvl w:ilvl="3">
      <w:start w:val="1"/>
      <w:numFmt w:val="decimal"/>
      <w:isLgl/>
      <w:lvlText w:val="%1.%2.%3.%4."/>
      <w:lvlJc w:val="left"/>
      <w:pPr>
        <w:ind w:left="480" w:firstLine="371"/>
      </w:pPr>
      <w:rPr>
        <w:rFonts w:hint="default"/>
      </w:rPr>
    </w:lvl>
    <w:lvl w:ilvl="4">
      <w:start w:val="1"/>
      <w:numFmt w:val="decimal"/>
      <w:isLgl/>
      <w:lvlText w:val="%1.%2.%3.%4.%5."/>
      <w:lvlJc w:val="left"/>
      <w:pPr>
        <w:ind w:left="840" w:firstLine="11"/>
      </w:pPr>
      <w:rPr>
        <w:rFonts w:hint="default"/>
      </w:rPr>
    </w:lvl>
    <w:lvl w:ilvl="5">
      <w:start w:val="1"/>
      <w:numFmt w:val="decimal"/>
      <w:isLgl/>
      <w:lvlText w:val="%1.%2.%3.%4.%5.%6."/>
      <w:lvlJc w:val="left"/>
      <w:pPr>
        <w:ind w:left="840" w:firstLine="11"/>
      </w:pPr>
      <w:rPr>
        <w:rFonts w:hint="default"/>
      </w:rPr>
    </w:lvl>
    <w:lvl w:ilvl="6">
      <w:start w:val="1"/>
      <w:numFmt w:val="decimal"/>
      <w:isLgl/>
      <w:lvlText w:val="%1.%2.%3.%4.%5.%6.%7."/>
      <w:lvlJc w:val="left"/>
      <w:pPr>
        <w:ind w:left="1200" w:hanging="349"/>
      </w:pPr>
      <w:rPr>
        <w:rFonts w:hint="default"/>
      </w:rPr>
    </w:lvl>
    <w:lvl w:ilvl="7">
      <w:start w:val="1"/>
      <w:numFmt w:val="decimal"/>
      <w:isLgl/>
      <w:lvlText w:val="%1.%2.%3.%4.%5.%6.%7.%8."/>
      <w:lvlJc w:val="left"/>
      <w:pPr>
        <w:ind w:left="1200" w:hanging="349"/>
      </w:pPr>
      <w:rPr>
        <w:rFonts w:hint="default"/>
      </w:rPr>
    </w:lvl>
    <w:lvl w:ilvl="8">
      <w:start w:val="1"/>
      <w:numFmt w:val="decimal"/>
      <w:isLgl/>
      <w:lvlText w:val="%1.%2.%3.%4.%5.%6.%7.%8.%9."/>
      <w:lvlJc w:val="left"/>
      <w:pPr>
        <w:ind w:left="1560" w:hanging="709"/>
      </w:pPr>
      <w:rPr>
        <w:rFonts w:hint="default"/>
      </w:rPr>
    </w:lvl>
  </w:abstractNum>
  <w:abstractNum w:abstractNumId="19" w15:restartNumberingAfterBreak="0">
    <w:nsid w:val="31856883"/>
    <w:multiLevelType w:val="hybridMultilevel"/>
    <w:tmpl w:val="9CC261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9E791D"/>
    <w:multiLevelType w:val="multilevel"/>
    <w:tmpl w:val="5702791C"/>
    <w:lvl w:ilvl="0">
      <w:start w:val="1"/>
      <w:numFmt w:val="decimal"/>
      <w:lvlText w:val="%1."/>
      <w:lvlJc w:val="left"/>
      <w:pPr>
        <w:ind w:left="791" w:hanging="360"/>
      </w:pPr>
      <w:rPr>
        <w:rFonts w:hint="default"/>
      </w:rPr>
    </w:lvl>
    <w:lvl w:ilvl="1">
      <w:start w:val="1"/>
      <w:numFmt w:val="decimal"/>
      <w:isLgl/>
      <w:lvlText w:val="%1.%2."/>
      <w:lvlJc w:val="left"/>
      <w:pPr>
        <w:ind w:left="936" w:hanging="360"/>
      </w:pPr>
      <w:rPr>
        <w:rFonts w:hint="default"/>
      </w:rPr>
    </w:lvl>
    <w:lvl w:ilvl="2">
      <w:start w:val="1"/>
      <w:numFmt w:val="decimal"/>
      <w:isLgl/>
      <w:lvlText w:val="%1.%2.%3."/>
      <w:lvlJc w:val="left"/>
      <w:pPr>
        <w:ind w:left="144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2091" w:hanging="1080"/>
      </w:pPr>
      <w:rPr>
        <w:rFonts w:hint="default"/>
      </w:rPr>
    </w:lvl>
    <w:lvl w:ilvl="5">
      <w:start w:val="1"/>
      <w:numFmt w:val="decimal"/>
      <w:isLgl/>
      <w:lvlText w:val="%1.%2.%3.%4.%5.%6."/>
      <w:lvlJc w:val="left"/>
      <w:pPr>
        <w:ind w:left="2236" w:hanging="1080"/>
      </w:pPr>
      <w:rPr>
        <w:rFonts w:hint="default"/>
      </w:rPr>
    </w:lvl>
    <w:lvl w:ilvl="6">
      <w:start w:val="1"/>
      <w:numFmt w:val="decimal"/>
      <w:isLgl/>
      <w:lvlText w:val="%1.%2.%3.%4.%5.%6.%7."/>
      <w:lvlJc w:val="left"/>
      <w:pPr>
        <w:ind w:left="2741" w:hanging="1440"/>
      </w:pPr>
      <w:rPr>
        <w:rFonts w:hint="default"/>
      </w:rPr>
    </w:lvl>
    <w:lvl w:ilvl="7">
      <w:start w:val="1"/>
      <w:numFmt w:val="decimal"/>
      <w:isLgl/>
      <w:lvlText w:val="%1.%2.%3.%4.%5.%6.%7.%8."/>
      <w:lvlJc w:val="left"/>
      <w:pPr>
        <w:ind w:left="2886" w:hanging="1440"/>
      </w:pPr>
      <w:rPr>
        <w:rFonts w:hint="default"/>
      </w:rPr>
    </w:lvl>
    <w:lvl w:ilvl="8">
      <w:start w:val="1"/>
      <w:numFmt w:val="decimal"/>
      <w:isLgl/>
      <w:lvlText w:val="%1.%2.%3.%4.%5.%6.%7.%8.%9."/>
      <w:lvlJc w:val="left"/>
      <w:pPr>
        <w:ind w:left="3391" w:hanging="1800"/>
      </w:pPr>
      <w:rPr>
        <w:rFonts w:hint="default"/>
      </w:rPr>
    </w:lvl>
  </w:abstractNum>
  <w:abstractNum w:abstractNumId="21" w15:restartNumberingAfterBreak="0">
    <w:nsid w:val="3AEF18DE"/>
    <w:multiLevelType w:val="multilevel"/>
    <w:tmpl w:val="4552D41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2690906"/>
    <w:multiLevelType w:val="hybridMultilevel"/>
    <w:tmpl w:val="A6E056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348513B"/>
    <w:multiLevelType w:val="hybridMultilevel"/>
    <w:tmpl w:val="8FBED7CE"/>
    <w:lvl w:ilvl="0" w:tplc="0CAEB000">
      <w:start w:val="1"/>
      <w:numFmt w:val="decimal"/>
      <w:lvlText w:val="%1."/>
      <w:lvlJc w:val="left"/>
      <w:pPr>
        <w:ind w:left="218" w:hanging="360"/>
      </w:pPr>
      <w:rPr>
        <w:rFonts w:hint="default"/>
      </w:rPr>
    </w:lvl>
    <w:lvl w:ilvl="1" w:tplc="04260019" w:tentative="1">
      <w:start w:val="1"/>
      <w:numFmt w:val="lowerLetter"/>
      <w:lvlText w:val="%2."/>
      <w:lvlJc w:val="left"/>
      <w:pPr>
        <w:ind w:left="938" w:hanging="360"/>
      </w:pPr>
    </w:lvl>
    <w:lvl w:ilvl="2" w:tplc="0426001B" w:tentative="1">
      <w:start w:val="1"/>
      <w:numFmt w:val="lowerRoman"/>
      <w:lvlText w:val="%3."/>
      <w:lvlJc w:val="right"/>
      <w:pPr>
        <w:ind w:left="1658" w:hanging="180"/>
      </w:pPr>
    </w:lvl>
    <w:lvl w:ilvl="3" w:tplc="0426000F" w:tentative="1">
      <w:start w:val="1"/>
      <w:numFmt w:val="decimal"/>
      <w:lvlText w:val="%4."/>
      <w:lvlJc w:val="left"/>
      <w:pPr>
        <w:ind w:left="2378" w:hanging="360"/>
      </w:pPr>
    </w:lvl>
    <w:lvl w:ilvl="4" w:tplc="04260019" w:tentative="1">
      <w:start w:val="1"/>
      <w:numFmt w:val="lowerLetter"/>
      <w:lvlText w:val="%5."/>
      <w:lvlJc w:val="left"/>
      <w:pPr>
        <w:ind w:left="3098" w:hanging="360"/>
      </w:pPr>
    </w:lvl>
    <w:lvl w:ilvl="5" w:tplc="0426001B" w:tentative="1">
      <w:start w:val="1"/>
      <w:numFmt w:val="lowerRoman"/>
      <w:lvlText w:val="%6."/>
      <w:lvlJc w:val="right"/>
      <w:pPr>
        <w:ind w:left="3818" w:hanging="180"/>
      </w:pPr>
    </w:lvl>
    <w:lvl w:ilvl="6" w:tplc="0426000F" w:tentative="1">
      <w:start w:val="1"/>
      <w:numFmt w:val="decimal"/>
      <w:lvlText w:val="%7."/>
      <w:lvlJc w:val="left"/>
      <w:pPr>
        <w:ind w:left="4538" w:hanging="360"/>
      </w:pPr>
    </w:lvl>
    <w:lvl w:ilvl="7" w:tplc="04260019" w:tentative="1">
      <w:start w:val="1"/>
      <w:numFmt w:val="lowerLetter"/>
      <w:lvlText w:val="%8."/>
      <w:lvlJc w:val="left"/>
      <w:pPr>
        <w:ind w:left="5258" w:hanging="360"/>
      </w:pPr>
    </w:lvl>
    <w:lvl w:ilvl="8" w:tplc="0426001B" w:tentative="1">
      <w:start w:val="1"/>
      <w:numFmt w:val="lowerRoman"/>
      <w:lvlText w:val="%9."/>
      <w:lvlJc w:val="right"/>
      <w:pPr>
        <w:ind w:left="5978" w:hanging="180"/>
      </w:pPr>
    </w:lvl>
  </w:abstractNum>
  <w:abstractNum w:abstractNumId="24" w15:restartNumberingAfterBreak="0">
    <w:nsid w:val="45A81236"/>
    <w:multiLevelType w:val="hybridMultilevel"/>
    <w:tmpl w:val="26F4D3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5DD60D0"/>
    <w:multiLevelType w:val="multilevel"/>
    <w:tmpl w:val="EDB86156"/>
    <w:lvl w:ilvl="0">
      <w:start w:val="1"/>
      <w:numFmt w:val="decimal"/>
      <w:lvlText w:val="%1."/>
      <w:lvlJc w:val="left"/>
      <w:pPr>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AF5002"/>
    <w:multiLevelType w:val="hybridMultilevel"/>
    <w:tmpl w:val="16144E20"/>
    <w:lvl w:ilvl="0" w:tplc="42029A26">
      <w:numFmt w:val="bullet"/>
      <w:lvlText w:val=""/>
      <w:lvlJc w:val="left"/>
      <w:pPr>
        <w:ind w:left="366" w:hanging="360"/>
      </w:pPr>
      <w:rPr>
        <w:rFonts w:ascii="Symbol" w:eastAsia="Times New Roman" w:hAnsi="Symbol" w:cs="Times New Roman" w:hint="default"/>
      </w:rPr>
    </w:lvl>
    <w:lvl w:ilvl="1" w:tplc="04260003" w:tentative="1">
      <w:start w:val="1"/>
      <w:numFmt w:val="bullet"/>
      <w:lvlText w:val="o"/>
      <w:lvlJc w:val="left"/>
      <w:pPr>
        <w:ind w:left="1086" w:hanging="360"/>
      </w:pPr>
      <w:rPr>
        <w:rFonts w:ascii="Courier New" w:hAnsi="Courier New" w:cs="Courier New" w:hint="default"/>
      </w:rPr>
    </w:lvl>
    <w:lvl w:ilvl="2" w:tplc="04260005" w:tentative="1">
      <w:start w:val="1"/>
      <w:numFmt w:val="bullet"/>
      <w:lvlText w:val=""/>
      <w:lvlJc w:val="left"/>
      <w:pPr>
        <w:ind w:left="1806" w:hanging="360"/>
      </w:pPr>
      <w:rPr>
        <w:rFonts w:ascii="Wingdings" w:hAnsi="Wingdings" w:hint="default"/>
      </w:rPr>
    </w:lvl>
    <w:lvl w:ilvl="3" w:tplc="04260001" w:tentative="1">
      <w:start w:val="1"/>
      <w:numFmt w:val="bullet"/>
      <w:lvlText w:val=""/>
      <w:lvlJc w:val="left"/>
      <w:pPr>
        <w:ind w:left="2526" w:hanging="360"/>
      </w:pPr>
      <w:rPr>
        <w:rFonts w:ascii="Symbol" w:hAnsi="Symbol" w:hint="default"/>
      </w:rPr>
    </w:lvl>
    <w:lvl w:ilvl="4" w:tplc="04260003" w:tentative="1">
      <w:start w:val="1"/>
      <w:numFmt w:val="bullet"/>
      <w:lvlText w:val="o"/>
      <w:lvlJc w:val="left"/>
      <w:pPr>
        <w:ind w:left="3246" w:hanging="360"/>
      </w:pPr>
      <w:rPr>
        <w:rFonts w:ascii="Courier New" w:hAnsi="Courier New" w:cs="Courier New" w:hint="default"/>
      </w:rPr>
    </w:lvl>
    <w:lvl w:ilvl="5" w:tplc="04260005" w:tentative="1">
      <w:start w:val="1"/>
      <w:numFmt w:val="bullet"/>
      <w:lvlText w:val=""/>
      <w:lvlJc w:val="left"/>
      <w:pPr>
        <w:ind w:left="3966" w:hanging="360"/>
      </w:pPr>
      <w:rPr>
        <w:rFonts w:ascii="Wingdings" w:hAnsi="Wingdings" w:hint="default"/>
      </w:rPr>
    </w:lvl>
    <w:lvl w:ilvl="6" w:tplc="04260001" w:tentative="1">
      <w:start w:val="1"/>
      <w:numFmt w:val="bullet"/>
      <w:lvlText w:val=""/>
      <w:lvlJc w:val="left"/>
      <w:pPr>
        <w:ind w:left="4686" w:hanging="360"/>
      </w:pPr>
      <w:rPr>
        <w:rFonts w:ascii="Symbol" w:hAnsi="Symbol" w:hint="default"/>
      </w:rPr>
    </w:lvl>
    <w:lvl w:ilvl="7" w:tplc="04260003" w:tentative="1">
      <w:start w:val="1"/>
      <w:numFmt w:val="bullet"/>
      <w:lvlText w:val="o"/>
      <w:lvlJc w:val="left"/>
      <w:pPr>
        <w:ind w:left="5406" w:hanging="360"/>
      </w:pPr>
      <w:rPr>
        <w:rFonts w:ascii="Courier New" w:hAnsi="Courier New" w:cs="Courier New" w:hint="default"/>
      </w:rPr>
    </w:lvl>
    <w:lvl w:ilvl="8" w:tplc="04260005" w:tentative="1">
      <w:start w:val="1"/>
      <w:numFmt w:val="bullet"/>
      <w:lvlText w:val=""/>
      <w:lvlJc w:val="left"/>
      <w:pPr>
        <w:ind w:left="6126" w:hanging="360"/>
      </w:pPr>
      <w:rPr>
        <w:rFonts w:ascii="Wingdings" w:hAnsi="Wingdings" w:hint="default"/>
      </w:rPr>
    </w:lvl>
  </w:abstractNum>
  <w:abstractNum w:abstractNumId="27" w15:restartNumberingAfterBreak="0">
    <w:nsid w:val="530D5080"/>
    <w:multiLevelType w:val="multilevel"/>
    <w:tmpl w:val="87F8BD9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4936440"/>
    <w:multiLevelType w:val="multilevel"/>
    <w:tmpl w:val="5470CF92"/>
    <w:lvl w:ilvl="0">
      <w:start w:val="11"/>
      <w:numFmt w:val="decimal"/>
      <w:lvlText w:val="%1."/>
      <w:lvlJc w:val="left"/>
      <w:pPr>
        <w:ind w:left="480" w:hanging="480"/>
      </w:pPr>
      <w:rPr>
        <w:rFonts w:hint="default"/>
      </w:rPr>
    </w:lvl>
    <w:lvl w:ilvl="1">
      <w:start w:val="1"/>
      <w:numFmt w:val="decimal"/>
      <w:lvlText w:val="%1.%2."/>
      <w:lvlJc w:val="left"/>
      <w:pPr>
        <w:ind w:left="3360" w:hanging="48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29" w15:restartNumberingAfterBreak="0">
    <w:nsid w:val="586D0BC7"/>
    <w:multiLevelType w:val="multilevel"/>
    <w:tmpl w:val="4EAEF41A"/>
    <w:lvl w:ilvl="0">
      <w:start w:val="10"/>
      <w:numFmt w:val="decimal"/>
      <w:lvlText w:val="%1."/>
      <w:lvlJc w:val="left"/>
      <w:pPr>
        <w:ind w:left="480" w:hanging="480"/>
      </w:pPr>
      <w:rPr>
        <w:rFonts w:hint="default"/>
        <w:b/>
      </w:rPr>
    </w:lvl>
    <w:lvl w:ilvl="1">
      <w:start w:val="1"/>
      <w:numFmt w:val="decimal"/>
      <w:lvlText w:val="%1.%2."/>
      <w:lvlJc w:val="left"/>
      <w:pPr>
        <w:ind w:left="1020" w:hanging="48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0" w15:restartNumberingAfterBreak="0">
    <w:nsid w:val="5D0012DF"/>
    <w:multiLevelType w:val="multilevel"/>
    <w:tmpl w:val="4EF0D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B27FBE"/>
    <w:multiLevelType w:val="multilevel"/>
    <w:tmpl w:val="96D60C56"/>
    <w:lvl w:ilvl="0">
      <w:start w:val="1"/>
      <w:numFmt w:val="decimal"/>
      <w:lvlText w:val="%1."/>
      <w:lvlJc w:val="left"/>
      <w:pPr>
        <w:ind w:left="720" w:hanging="360"/>
      </w:pPr>
      <w:rPr>
        <w:rFonts w:hint="default"/>
        <w:b/>
      </w:rPr>
    </w:lvl>
    <w:lvl w:ilvl="1">
      <w:start w:val="1"/>
      <w:numFmt w:val="decimal"/>
      <w:isLgl/>
      <w:lvlText w:val="%1.%2."/>
      <w:lvlJc w:val="left"/>
      <w:pPr>
        <w:ind w:left="900" w:hanging="54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42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1B36D1C"/>
    <w:multiLevelType w:val="multilevel"/>
    <w:tmpl w:val="4852E5EA"/>
    <w:lvl w:ilvl="0">
      <w:start w:val="4"/>
      <w:numFmt w:val="decimal"/>
      <w:lvlText w:val="%1."/>
      <w:lvlJc w:val="left"/>
      <w:pPr>
        <w:ind w:left="3054" w:hanging="360"/>
      </w:pPr>
      <w:rPr>
        <w:rFonts w:hint="default"/>
        <w:b/>
      </w:rPr>
    </w:lvl>
    <w:lvl w:ilvl="1">
      <w:start w:val="1"/>
      <w:numFmt w:val="decimal"/>
      <w:lvlText w:val="%1.%2."/>
      <w:lvlJc w:val="left"/>
      <w:pPr>
        <w:ind w:left="4472"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2B15E67"/>
    <w:multiLevelType w:val="hybridMultilevel"/>
    <w:tmpl w:val="C7B02992"/>
    <w:lvl w:ilvl="0" w:tplc="0152FC9E">
      <w:start w:val="1"/>
      <w:numFmt w:val="bullet"/>
      <w:lvlText w:val=""/>
      <w:lvlJc w:val="left"/>
      <w:pPr>
        <w:ind w:left="1218"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64862BBC"/>
    <w:multiLevelType w:val="multilevel"/>
    <w:tmpl w:val="22A09E4E"/>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FE3A0B"/>
    <w:multiLevelType w:val="multilevel"/>
    <w:tmpl w:val="023AE6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8985AAA"/>
    <w:multiLevelType w:val="multilevel"/>
    <w:tmpl w:val="EE04990A"/>
    <w:lvl w:ilvl="0">
      <w:start w:val="3"/>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6A2E31F6"/>
    <w:multiLevelType w:val="hybridMultilevel"/>
    <w:tmpl w:val="B1F45A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AC978E9"/>
    <w:multiLevelType w:val="hybridMultilevel"/>
    <w:tmpl w:val="909E88E8"/>
    <w:lvl w:ilvl="0" w:tplc="4B2EA1B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72E47329"/>
    <w:multiLevelType w:val="hybridMultilevel"/>
    <w:tmpl w:val="821ABB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7CE7A40"/>
    <w:multiLevelType w:val="hybridMultilevel"/>
    <w:tmpl w:val="219CC090"/>
    <w:lvl w:ilvl="0" w:tplc="A9688216">
      <w:start w:val="1"/>
      <w:numFmt w:val="decimal"/>
      <w:lvlText w:val="%1."/>
      <w:lvlJc w:val="left"/>
      <w:pPr>
        <w:ind w:left="720" w:hanging="360"/>
      </w:pPr>
      <w:rPr>
        <w:rFonts w:hint="default"/>
        <w:b w:val="0"/>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7FA7CA7"/>
    <w:multiLevelType w:val="hybridMultilevel"/>
    <w:tmpl w:val="CC4288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9603B22"/>
    <w:multiLevelType w:val="multilevel"/>
    <w:tmpl w:val="58B0DC3E"/>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DA33C35"/>
    <w:multiLevelType w:val="hybridMultilevel"/>
    <w:tmpl w:val="A112A140"/>
    <w:lvl w:ilvl="0" w:tplc="32F65E5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20"/>
  </w:num>
  <w:num w:numId="2">
    <w:abstractNumId w:val="27"/>
  </w:num>
  <w:num w:numId="3">
    <w:abstractNumId w:val="4"/>
  </w:num>
  <w:num w:numId="4">
    <w:abstractNumId w:val="6"/>
  </w:num>
  <w:num w:numId="5">
    <w:abstractNumId w:val="41"/>
  </w:num>
  <w:num w:numId="6">
    <w:abstractNumId w:val="0"/>
  </w:num>
  <w:num w:numId="7">
    <w:abstractNumId w:val="2"/>
  </w:num>
  <w:num w:numId="8">
    <w:abstractNumId w:val="22"/>
  </w:num>
  <w:num w:numId="9">
    <w:abstractNumId w:val="39"/>
  </w:num>
  <w:num w:numId="10">
    <w:abstractNumId w:val="43"/>
  </w:num>
  <w:num w:numId="11">
    <w:abstractNumId w:val="35"/>
  </w:num>
  <w:num w:numId="12">
    <w:abstractNumId w:val="33"/>
  </w:num>
  <w:num w:numId="13">
    <w:abstractNumId w:val="7"/>
  </w:num>
  <w:num w:numId="14">
    <w:abstractNumId w:val="28"/>
  </w:num>
  <w:num w:numId="15">
    <w:abstractNumId w:val="1"/>
  </w:num>
  <w:num w:numId="16">
    <w:abstractNumId w:val="12"/>
  </w:num>
  <w:num w:numId="17">
    <w:abstractNumId w:val="5"/>
  </w:num>
  <w:num w:numId="18">
    <w:abstractNumId w:val="9"/>
  </w:num>
  <w:num w:numId="19">
    <w:abstractNumId w:val="18"/>
  </w:num>
  <w:num w:numId="20">
    <w:abstractNumId w:val="29"/>
  </w:num>
  <w:num w:numId="21">
    <w:abstractNumId w:val="42"/>
  </w:num>
  <w:num w:numId="22">
    <w:abstractNumId w:val="8"/>
  </w:num>
  <w:num w:numId="23">
    <w:abstractNumId w:val="32"/>
  </w:num>
  <w:num w:numId="24">
    <w:abstractNumId w:val="10"/>
  </w:num>
  <w:num w:numId="25">
    <w:abstractNumId w:val="14"/>
  </w:num>
  <w:num w:numId="26">
    <w:abstractNumId w:val="25"/>
  </w:num>
  <w:num w:numId="27">
    <w:abstractNumId w:val="40"/>
  </w:num>
  <w:num w:numId="28">
    <w:abstractNumId w:val="34"/>
  </w:num>
  <w:num w:numId="29">
    <w:abstractNumId w:val="30"/>
  </w:num>
  <w:num w:numId="30">
    <w:abstractNumId w:val="21"/>
  </w:num>
  <w:num w:numId="31">
    <w:abstractNumId w:val="23"/>
  </w:num>
  <w:num w:numId="32">
    <w:abstractNumId w:val="16"/>
  </w:num>
  <w:num w:numId="33">
    <w:abstractNumId w:val="15"/>
  </w:num>
  <w:num w:numId="34">
    <w:abstractNumId w:val="19"/>
  </w:num>
  <w:num w:numId="35">
    <w:abstractNumId w:val="37"/>
  </w:num>
  <w:num w:numId="36">
    <w:abstractNumId w:val="13"/>
  </w:num>
  <w:num w:numId="37">
    <w:abstractNumId w:val="24"/>
  </w:num>
  <w:num w:numId="38">
    <w:abstractNumId w:val="31"/>
  </w:num>
  <w:num w:numId="39">
    <w:abstractNumId w:val="38"/>
  </w:num>
  <w:num w:numId="40">
    <w:abstractNumId w:val="17"/>
  </w:num>
  <w:num w:numId="41">
    <w:abstractNumId w:val="36"/>
  </w:num>
  <w:num w:numId="42">
    <w:abstractNumId w:val="26"/>
  </w:num>
  <w:num w:numId="43">
    <w:abstractNumId w:val="3"/>
  </w:num>
  <w:num w:numId="4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na Asarina">
    <w15:presenceInfo w15:providerId="AD" w15:userId="S-1-5-21-1931449693-2903337069-2018195580-131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B8"/>
    <w:rsid w:val="0000119E"/>
    <w:rsid w:val="00001805"/>
    <w:rsid w:val="00005F01"/>
    <w:rsid w:val="00011203"/>
    <w:rsid w:val="000146CE"/>
    <w:rsid w:val="00021B0D"/>
    <w:rsid w:val="00022ABD"/>
    <w:rsid w:val="000231B4"/>
    <w:rsid w:val="00025928"/>
    <w:rsid w:val="00030F69"/>
    <w:rsid w:val="00031C6A"/>
    <w:rsid w:val="00036288"/>
    <w:rsid w:val="0005221B"/>
    <w:rsid w:val="00054BAD"/>
    <w:rsid w:val="00054BFD"/>
    <w:rsid w:val="00057E5F"/>
    <w:rsid w:val="00061088"/>
    <w:rsid w:val="00063274"/>
    <w:rsid w:val="00067254"/>
    <w:rsid w:val="00072438"/>
    <w:rsid w:val="00074951"/>
    <w:rsid w:val="00077837"/>
    <w:rsid w:val="00077F66"/>
    <w:rsid w:val="00080D61"/>
    <w:rsid w:val="0008146E"/>
    <w:rsid w:val="00082177"/>
    <w:rsid w:val="00090EE2"/>
    <w:rsid w:val="00091D69"/>
    <w:rsid w:val="00093CE9"/>
    <w:rsid w:val="00094CDF"/>
    <w:rsid w:val="000951DA"/>
    <w:rsid w:val="00095483"/>
    <w:rsid w:val="00096BF5"/>
    <w:rsid w:val="000A05E6"/>
    <w:rsid w:val="000A342A"/>
    <w:rsid w:val="000A574D"/>
    <w:rsid w:val="000B0396"/>
    <w:rsid w:val="000B3399"/>
    <w:rsid w:val="000B4610"/>
    <w:rsid w:val="000B535A"/>
    <w:rsid w:val="000B6C37"/>
    <w:rsid w:val="000B7393"/>
    <w:rsid w:val="000C2146"/>
    <w:rsid w:val="000C28C2"/>
    <w:rsid w:val="000C3472"/>
    <w:rsid w:val="000C6A9A"/>
    <w:rsid w:val="000D6F79"/>
    <w:rsid w:val="000E205A"/>
    <w:rsid w:val="000E398C"/>
    <w:rsid w:val="000E4BF2"/>
    <w:rsid w:val="000E6A76"/>
    <w:rsid w:val="000E73C6"/>
    <w:rsid w:val="000F240F"/>
    <w:rsid w:val="000F3885"/>
    <w:rsid w:val="000F4828"/>
    <w:rsid w:val="000F6B41"/>
    <w:rsid w:val="000F6DFA"/>
    <w:rsid w:val="000F7275"/>
    <w:rsid w:val="00100093"/>
    <w:rsid w:val="00100D0F"/>
    <w:rsid w:val="00100D8B"/>
    <w:rsid w:val="0010133E"/>
    <w:rsid w:val="00102015"/>
    <w:rsid w:val="00102909"/>
    <w:rsid w:val="001061CC"/>
    <w:rsid w:val="00106B01"/>
    <w:rsid w:val="001106A8"/>
    <w:rsid w:val="00110BF2"/>
    <w:rsid w:val="00110EAB"/>
    <w:rsid w:val="001113C4"/>
    <w:rsid w:val="00112324"/>
    <w:rsid w:val="0011282D"/>
    <w:rsid w:val="00117BA4"/>
    <w:rsid w:val="00117FA1"/>
    <w:rsid w:val="001204C2"/>
    <w:rsid w:val="00120B07"/>
    <w:rsid w:val="00123B52"/>
    <w:rsid w:val="0012459D"/>
    <w:rsid w:val="0012787F"/>
    <w:rsid w:val="001279A6"/>
    <w:rsid w:val="00131DA9"/>
    <w:rsid w:val="00133755"/>
    <w:rsid w:val="00133989"/>
    <w:rsid w:val="0013600C"/>
    <w:rsid w:val="0014489A"/>
    <w:rsid w:val="00146D40"/>
    <w:rsid w:val="00147C5F"/>
    <w:rsid w:val="00151C66"/>
    <w:rsid w:val="0015223A"/>
    <w:rsid w:val="0015283B"/>
    <w:rsid w:val="00153912"/>
    <w:rsid w:val="00154DA4"/>
    <w:rsid w:val="001661E5"/>
    <w:rsid w:val="00172BCC"/>
    <w:rsid w:val="0017787F"/>
    <w:rsid w:val="00182455"/>
    <w:rsid w:val="001838F9"/>
    <w:rsid w:val="00185572"/>
    <w:rsid w:val="00185BCB"/>
    <w:rsid w:val="00191AE0"/>
    <w:rsid w:val="00192611"/>
    <w:rsid w:val="001937DE"/>
    <w:rsid w:val="00193B14"/>
    <w:rsid w:val="001955F5"/>
    <w:rsid w:val="001A226B"/>
    <w:rsid w:val="001B061C"/>
    <w:rsid w:val="001B2D6A"/>
    <w:rsid w:val="001B5795"/>
    <w:rsid w:val="001B63CD"/>
    <w:rsid w:val="001C07B5"/>
    <w:rsid w:val="001C27FD"/>
    <w:rsid w:val="001D1012"/>
    <w:rsid w:val="001D4189"/>
    <w:rsid w:val="001D558B"/>
    <w:rsid w:val="001D635F"/>
    <w:rsid w:val="001D731E"/>
    <w:rsid w:val="001E339B"/>
    <w:rsid w:val="001E409C"/>
    <w:rsid w:val="001E6871"/>
    <w:rsid w:val="001F4D27"/>
    <w:rsid w:val="00204922"/>
    <w:rsid w:val="00204C29"/>
    <w:rsid w:val="0020602F"/>
    <w:rsid w:val="00206BBE"/>
    <w:rsid w:val="00212EC3"/>
    <w:rsid w:val="00213BA1"/>
    <w:rsid w:val="00217755"/>
    <w:rsid w:val="00220198"/>
    <w:rsid w:val="00220234"/>
    <w:rsid w:val="0022403F"/>
    <w:rsid w:val="0023022A"/>
    <w:rsid w:val="00231D02"/>
    <w:rsid w:val="002351E3"/>
    <w:rsid w:val="00236501"/>
    <w:rsid w:val="00240CBC"/>
    <w:rsid w:val="002423F9"/>
    <w:rsid w:val="00243472"/>
    <w:rsid w:val="00250996"/>
    <w:rsid w:val="00252CBE"/>
    <w:rsid w:val="00254B23"/>
    <w:rsid w:val="00260D49"/>
    <w:rsid w:val="0026665F"/>
    <w:rsid w:val="002723F0"/>
    <w:rsid w:val="00273E29"/>
    <w:rsid w:val="00274C1F"/>
    <w:rsid w:val="00276D14"/>
    <w:rsid w:val="00277216"/>
    <w:rsid w:val="00277D93"/>
    <w:rsid w:val="00293188"/>
    <w:rsid w:val="00296A55"/>
    <w:rsid w:val="00296D75"/>
    <w:rsid w:val="002A0B89"/>
    <w:rsid w:val="002A43E5"/>
    <w:rsid w:val="002A4C7F"/>
    <w:rsid w:val="002A646C"/>
    <w:rsid w:val="002B5E84"/>
    <w:rsid w:val="002B6B2A"/>
    <w:rsid w:val="002C10B5"/>
    <w:rsid w:val="002C13A9"/>
    <w:rsid w:val="002C32AF"/>
    <w:rsid w:val="002C512F"/>
    <w:rsid w:val="002C5EDB"/>
    <w:rsid w:val="002C74F8"/>
    <w:rsid w:val="002D3C3C"/>
    <w:rsid w:val="002E06A9"/>
    <w:rsid w:val="002E225A"/>
    <w:rsid w:val="002E7AB8"/>
    <w:rsid w:val="002F4414"/>
    <w:rsid w:val="002F5FEF"/>
    <w:rsid w:val="002F631A"/>
    <w:rsid w:val="00301F7B"/>
    <w:rsid w:val="0030318C"/>
    <w:rsid w:val="003124D8"/>
    <w:rsid w:val="00314CF3"/>
    <w:rsid w:val="003243B5"/>
    <w:rsid w:val="00324ECE"/>
    <w:rsid w:val="003257BC"/>
    <w:rsid w:val="00330C71"/>
    <w:rsid w:val="00330EB7"/>
    <w:rsid w:val="00331956"/>
    <w:rsid w:val="00333A71"/>
    <w:rsid w:val="00336635"/>
    <w:rsid w:val="00340642"/>
    <w:rsid w:val="0034597F"/>
    <w:rsid w:val="00347546"/>
    <w:rsid w:val="003510E0"/>
    <w:rsid w:val="003513CB"/>
    <w:rsid w:val="00354A73"/>
    <w:rsid w:val="00355782"/>
    <w:rsid w:val="00356A58"/>
    <w:rsid w:val="00361620"/>
    <w:rsid w:val="00365D58"/>
    <w:rsid w:val="00371BCF"/>
    <w:rsid w:val="00375206"/>
    <w:rsid w:val="003753FD"/>
    <w:rsid w:val="003765B1"/>
    <w:rsid w:val="00381A5B"/>
    <w:rsid w:val="00381EDB"/>
    <w:rsid w:val="003848DA"/>
    <w:rsid w:val="00387985"/>
    <w:rsid w:val="003910D7"/>
    <w:rsid w:val="00394605"/>
    <w:rsid w:val="00394ED8"/>
    <w:rsid w:val="00396B14"/>
    <w:rsid w:val="003A07B1"/>
    <w:rsid w:val="003A217B"/>
    <w:rsid w:val="003A3CB2"/>
    <w:rsid w:val="003A4BEA"/>
    <w:rsid w:val="003A4C93"/>
    <w:rsid w:val="003A50BE"/>
    <w:rsid w:val="003B08E3"/>
    <w:rsid w:val="003B4110"/>
    <w:rsid w:val="003B599C"/>
    <w:rsid w:val="003B6106"/>
    <w:rsid w:val="003B77EF"/>
    <w:rsid w:val="003C6442"/>
    <w:rsid w:val="003C6F5F"/>
    <w:rsid w:val="003D120A"/>
    <w:rsid w:val="003D171B"/>
    <w:rsid w:val="003D52D0"/>
    <w:rsid w:val="003D571E"/>
    <w:rsid w:val="003D7558"/>
    <w:rsid w:val="003E0EA9"/>
    <w:rsid w:val="003E203F"/>
    <w:rsid w:val="003E22CB"/>
    <w:rsid w:val="003E462F"/>
    <w:rsid w:val="003F18B2"/>
    <w:rsid w:val="003F1BF0"/>
    <w:rsid w:val="003F4715"/>
    <w:rsid w:val="003F5AD2"/>
    <w:rsid w:val="003F5F33"/>
    <w:rsid w:val="003F6168"/>
    <w:rsid w:val="00401444"/>
    <w:rsid w:val="00402499"/>
    <w:rsid w:val="0040295F"/>
    <w:rsid w:val="00402F4E"/>
    <w:rsid w:val="00406E3E"/>
    <w:rsid w:val="0040744A"/>
    <w:rsid w:val="0041020E"/>
    <w:rsid w:val="004104E4"/>
    <w:rsid w:val="00410F91"/>
    <w:rsid w:val="00416C91"/>
    <w:rsid w:val="00423E5E"/>
    <w:rsid w:val="004276E8"/>
    <w:rsid w:val="004334C6"/>
    <w:rsid w:val="00433757"/>
    <w:rsid w:val="00433E81"/>
    <w:rsid w:val="00434B49"/>
    <w:rsid w:val="004357FF"/>
    <w:rsid w:val="00437FF2"/>
    <w:rsid w:val="004400D3"/>
    <w:rsid w:val="004406E9"/>
    <w:rsid w:val="00442B1A"/>
    <w:rsid w:val="00451235"/>
    <w:rsid w:val="004533DA"/>
    <w:rsid w:val="0045360A"/>
    <w:rsid w:val="004570AC"/>
    <w:rsid w:val="00461EEF"/>
    <w:rsid w:val="0046243E"/>
    <w:rsid w:val="0046450D"/>
    <w:rsid w:val="00467E7B"/>
    <w:rsid w:val="00471987"/>
    <w:rsid w:val="00471A02"/>
    <w:rsid w:val="004721C7"/>
    <w:rsid w:val="0047436E"/>
    <w:rsid w:val="0047532A"/>
    <w:rsid w:val="00476AFB"/>
    <w:rsid w:val="004802EC"/>
    <w:rsid w:val="004808BE"/>
    <w:rsid w:val="00483A25"/>
    <w:rsid w:val="00483B49"/>
    <w:rsid w:val="00484E4D"/>
    <w:rsid w:val="0048601B"/>
    <w:rsid w:val="00494312"/>
    <w:rsid w:val="00494B7A"/>
    <w:rsid w:val="00495244"/>
    <w:rsid w:val="00497FE1"/>
    <w:rsid w:val="004A4277"/>
    <w:rsid w:val="004A5825"/>
    <w:rsid w:val="004A7254"/>
    <w:rsid w:val="004B2DA0"/>
    <w:rsid w:val="004B3654"/>
    <w:rsid w:val="004B452A"/>
    <w:rsid w:val="004C42B0"/>
    <w:rsid w:val="004C61EC"/>
    <w:rsid w:val="004C7A42"/>
    <w:rsid w:val="004D15AD"/>
    <w:rsid w:val="004D18E4"/>
    <w:rsid w:val="004D1AE6"/>
    <w:rsid w:val="004D3210"/>
    <w:rsid w:val="004D408B"/>
    <w:rsid w:val="004D660A"/>
    <w:rsid w:val="004E136F"/>
    <w:rsid w:val="004E27A4"/>
    <w:rsid w:val="004E4E90"/>
    <w:rsid w:val="004E54F7"/>
    <w:rsid w:val="004F0553"/>
    <w:rsid w:val="004F07E6"/>
    <w:rsid w:val="004F4951"/>
    <w:rsid w:val="004F51E1"/>
    <w:rsid w:val="005019D8"/>
    <w:rsid w:val="005038ED"/>
    <w:rsid w:val="00503D3D"/>
    <w:rsid w:val="005059E9"/>
    <w:rsid w:val="00506C8C"/>
    <w:rsid w:val="005129CF"/>
    <w:rsid w:val="00514090"/>
    <w:rsid w:val="00514BC9"/>
    <w:rsid w:val="00521122"/>
    <w:rsid w:val="00523B39"/>
    <w:rsid w:val="00532E69"/>
    <w:rsid w:val="00535109"/>
    <w:rsid w:val="0054267A"/>
    <w:rsid w:val="005429DC"/>
    <w:rsid w:val="00543ECF"/>
    <w:rsid w:val="005453C1"/>
    <w:rsid w:val="00547B84"/>
    <w:rsid w:val="005501DE"/>
    <w:rsid w:val="00550E5B"/>
    <w:rsid w:val="00551117"/>
    <w:rsid w:val="00551927"/>
    <w:rsid w:val="00554516"/>
    <w:rsid w:val="00555B6E"/>
    <w:rsid w:val="00560070"/>
    <w:rsid w:val="00560123"/>
    <w:rsid w:val="00564DD2"/>
    <w:rsid w:val="005665BF"/>
    <w:rsid w:val="00567D23"/>
    <w:rsid w:val="005716BA"/>
    <w:rsid w:val="0057719A"/>
    <w:rsid w:val="005771C8"/>
    <w:rsid w:val="00581934"/>
    <w:rsid w:val="00581DEF"/>
    <w:rsid w:val="00585963"/>
    <w:rsid w:val="00587AAE"/>
    <w:rsid w:val="0059225F"/>
    <w:rsid w:val="00592AA4"/>
    <w:rsid w:val="005949F8"/>
    <w:rsid w:val="0059765F"/>
    <w:rsid w:val="005A137A"/>
    <w:rsid w:val="005A36BA"/>
    <w:rsid w:val="005A4EC6"/>
    <w:rsid w:val="005A5330"/>
    <w:rsid w:val="005B3429"/>
    <w:rsid w:val="005B6169"/>
    <w:rsid w:val="005B61C8"/>
    <w:rsid w:val="005B66B8"/>
    <w:rsid w:val="005C3AC5"/>
    <w:rsid w:val="005C5463"/>
    <w:rsid w:val="005C74F9"/>
    <w:rsid w:val="005C7E19"/>
    <w:rsid w:val="005D6D6B"/>
    <w:rsid w:val="005D77A6"/>
    <w:rsid w:val="005D79E6"/>
    <w:rsid w:val="005E16FE"/>
    <w:rsid w:val="005E43DA"/>
    <w:rsid w:val="005E47CD"/>
    <w:rsid w:val="005F6736"/>
    <w:rsid w:val="00600A45"/>
    <w:rsid w:val="006014BB"/>
    <w:rsid w:val="00602D34"/>
    <w:rsid w:val="006068AD"/>
    <w:rsid w:val="006107F1"/>
    <w:rsid w:val="0061306B"/>
    <w:rsid w:val="006200D4"/>
    <w:rsid w:val="00620206"/>
    <w:rsid w:val="00620C16"/>
    <w:rsid w:val="00626048"/>
    <w:rsid w:val="00631019"/>
    <w:rsid w:val="00632139"/>
    <w:rsid w:val="00633586"/>
    <w:rsid w:val="00636784"/>
    <w:rsid w:val="0064741F"/>
    <w:rsid w:val="00647D02"/>
    <w:rsid w:val="00647EB6"/>
    <w:rsid w:val="00650428"/>
    <w:rsid w:val="0065190A"/>
    <w:rsid w:val="006532F8"/>
    <w:rsid w:val="006548C1"/>
    <w:rsid w:val="00655832"/>
    <w:rsid w:val="006562A8"/>
    <w:rsid w:val="0066261A"/>
    <w:rsid w:val="0066442B"/>
    <w:rsid w:val="00665C9E"/>
    <w:rsid w:val="00667EC7"/>
    <w:rsid w:val="0067330A"/>
    <w:rsid w:val="0067471B"/>
    <w:rsid w:val="00677BEE"/>
    <w:rsid w:val="006808CD"/>
    <w:rsid w:val="0068344B"/>
    <w:rsid w:val="00685027"/>
    <w:rsid w:val="0068554A"/>
    <w:rsid w:val="00692E17"/>
    <w:rsid w:val="00694052"/>
    <w:rsid w:val="0069678F"/>
    <w:rsid w:val="006A1B96"/>
    <w:rsid w:val="006A2704"/>
    <w:rsid w:val="006A3E82"/>
    <w:rsid w:val="006A58EA"/>
    <w:rsid w:val="006A6525"/>
    <w:rsid w:val="006A7452"/>
    <w:rsid w:val="006B0639"/>
    <w:rsid w:val="006B3740"/>
    <w:rsid w:val="006C3C9A"/>
    <w:rsid w:val="006C40DD"/>
    <w:rsid w:val="006C4488"/>
    <w:rsid w:val="006C5AF2"/>
    <w:rsid w:val="006D1BDA"/>
    <w:rsid w:val="006E3E20"/>
    <w:rsid w:val="006E6163"/>
    <w:rsid w:val="006E6302"/>
    <w:rsid w:val="006F35F7"/>
    <w:rsid w:val="006F7CD6"/>
    <w:rsid w:val="0070077C"/>
    <w:rsid w:val="00706422"/>
    <w:rsid w:val="00706D38"/>
    <w:rsid w:val="00707A3B"/>
    <w:rsid w:val="007107C1"/>
    <w:rsid w:val="0071137B"/>
    <w:rsid w:val="00714163"/>
    <w:rsid w:val="00717FC9"/>
    <w:rsid w:val="0072605A"/>
    <w:rsid w:val="00727C6E"/>
    <w:rsid w:val="00734940"/>
    <w:rsid w:val="007357A4"/>
    <w:rsid w:val="0073740B"/>
    <w:rsid w:val="00742946"/>
    <w:rsid w:val="00743501"/>
    <w:rsid w:val="00745BCD"/>
    <w:rsid w:val="00750CA5"/>
    <w:rsid w:val="00752777"/>
    <w:rsid w:val="007528C3"/>
    <w:rsid w:val="00754636"/>
    <w:rsid w:val="00756F65"/>
    <w:rsid w:val="0076290D"/>
    <w:rsid w:val="007646B8"/>
    <w:rsid w:val="00775E73"/>
    <w:rsid w:val="007764DC"/>
    <w:rsid w:val="007774F7"/>
    <w:rsid w:val="00782CB6"/>
    <w:rsid w:val="00786F37"/>
    <w:rsid w:val="00790B4D"/>
    <w:rsid w:val="007929E9"/>
    <w:rsid w:val="00792D20"/>
    <w:rsid w:val="007959D2"/>
    <w:rsid w:val="007A1A53"/>
    <w:rsid w:val="007A2E95"/>
    <w:rsid w:val="007A466C"/>
    <w:rsid w:val="007A704E"/>
    <w:rsid w:val="007B3982"/>
    <w:rsid w:val="007C0105"/>
    <w:rsid w:val="007C1C5D"/>
    <w:rsid w:val="007C219E"/>
    <w:rsid w:val="007C3B62"/>
    <w:rsid w:val="007D13F3"/>
    <w:rsid w:val="007D2B3B"/>
    <w:rsid w:val="007D30DA"/>
    <w:rsid w:val="007D35BC"/>
    <w:rsid w:val="007E005A"/>
    <w:rsid w:val="007E2239"/>
    <w:rsid w:val="007E7F69"/>
    <w:rsid w:val="007F363F"/>
    <w:rsid w:val="007F36E9"/>
    <w:rsid w:val="007F7BA5"/>
    <w:rsid w:val="007F7C9B"/>
    <w:rsid w:val="00800E6A"/>
    <w:rsid w:val="00801D7B"/>
    <w:rsid w:val="008025CD"/>
    <w:rsid w:val="00803B62"/>
    <w:rsid w:val="00807712"/>
    <w:rsid w:val="008101F1"/>
    <w:rsid w:val="008119DC"/>
    <w:rsid w:val="00812E7C"/>
    <w:rsid w:val="00816349"/>
    <w:rsid w:val="0081757E"/>
    <w:rsid w:val="008222E9"/>
    <w:rsid w:val="0082399F"/>
    <w:rsid w:val="0082416A"/>
    <w:rsid w:val="008259DC"/>
    <w:rsid w:val="008266D3"/>
    <w:rsid w:val="008269BB"/>
    <w:rsid w:val="008272BF"/>
    <w:rsid w:val="00831E2B"/>
    <w:rsid w:val="0083350F"/>
    <w:rsid w:val="0083364A"/>
    <w:rsid w:val="00834A5D"/>
    <w:rsid w:val="008430E3"/>
    <w:rsid w:val="0084360E"/>
    <w:rsid w:val="00844E5D"/>
    <w:rsid w:val="008451BC"/>
    <w:rsid w:val="00851C42"/>
    <w:rsid w:val="0085317D"/>
    <w:rsid w:val="008535E4"/>
    <w:rsid w:val="008544DB"/>
    <w:rsid w:val="008568C4"/>
    <w:rsid w:val="00864B4E"/>
    <w:rsid w:val="00870B86"/>
    <w:rsid w:val="008728E7"/>
    <w:rsid w:val="00874398"/>
    <w:rsid w:val="00892684"/>
    <w:rsid w:val="00893DC9"/>
    <w:rsid w:val="008A4E3A"/>
    <w:rsid w:val="008A52E9"/>
    <w:rsid w:val="008A569E"/>
    <w:rsid w:val="008A6CA7"/>
    <w:rsid w:val="008B49E3"/>
    <w:rsid w:val="008B67DF"/>
    <w:rsid w:val="008B6BFF"/>
    <w:rsid w:val="008C19C2"/>
    <w:rsid w:val="008C2C77"/>
    <w:rsid w:val="008C3C39"/>
    <w:rsid w:val="008C466B"/>
    <w:rsid w:val="008C7F23"/>
    <w:rsid w:val="008D278D"/>
    <w:rsid w:val="008D29A7"/>
    <w:rsid w:val="008D5701"/>
    <w:rsid w:val="008E2056"/>
    <w:rsid w:val="008E725E"/>
    <w:rsid w:val="008F19BD"/>
    <w:rsid w:val="008F1A37"/>
    <w:rsid w:val="008F1BE0"/>
    <w:rsid w:val="008F606B"/>
    <w:rsid w:val="00900A81"/>
    <w:rsid w:val="00902254"/>
    <w:rsid w:val="0090387A"/>
    <w:rsid w:val="00903E10"/>
    <w:rsid w:val="009063CD"/>
    <w:rsid w:val="009121D4"/>
    <w:rsid w:val="00912414"/>
    <w:rsid w:val="0091259A"/>
    <w:rsid w:val="00912F62"/>
    <w:rsid w:val="00913F7F"/>
    <w:rsid w:val="00921D60"/>
    <w:rsid w:val="00925B82"/>
    <w:rsid w:val="00927DC8"/>
    <w:rsid w:val="009324C6"/>
    <w:rsid w:val="00933E79"/>
    <w:rsid w:val="00934925"/>
    <w:rsid w:val="00937DA6"/>
    <w:rsid w:val="00940D20"/>
    <w:rsid w:val="0094137C"/>
    <w:rsid w:val="00945312"/>
    <w:rsid w:val="00946931"/>
    <w:rsid w:val="009515CB"/>
    <w:rsid w:val="00952468"/>
    <w:rsid w:val="00955AE5"/>
    <w:rsid w:val="00955FCB"/>
    <w:rsid w:val="00956B58"/>
    <w:rsid w:val="009621A8"/>
    <w:rsid w:val="00965631"/>
    <w:rsid w:val="0097004B"/>
    <w:rsid w:val="00971469"/>
    <w:rsid w:val="00971F6A"/>
    <w:rsid w:val="0097353F"/>
    <w:rsid w:val="00973CAE"/>
    <w:rsid w:val="00975801"/>
    <w:rsid w:val="00975F58"/>
    <w:rsid w:val="00977CD4"/>
    <w:rsid w:val="0098130A"/>
    <w:rsid w:val="009853EF"/>
    <w:rsid w:val="0098671A"/>
    <w:rsid w:val="00990F4C"/>
    <w:rsid w:val="009913A3"/>
    <w:rsid w:val="009926F2"/>
    <w:rsid w:val="009A0A2E"/>
    <w:rsid w:val="009A1562"/>
    <w:rsid w:val="009A28DA"/>
    <w:rsid w:val="009A2D2B"/>
    <w:rsid w:val="009A4352"/>
    <w:rsid w:val="009A7B05"/>
    <w:rsid w:val="009B09A4"/>
    <w:rsid w:val="009B18BE"/>
    <w:rsid w:val="009B22C5"/>
    <w:rsid w:val="009B2B6D"/>
    <w:rsid w:val="009B4AED"/>
    <w:rsid w:val="009B5B7D"/>
    <w:rsid w:val="009B70B1"/>
    <w:rsid w:val="009B75FE"/>
    <w:rsid w:val="009C29FF"/>
    <w:rsid w:val="009C47C3"/>
    <w:rsid w:val="009C4B46"/>
    <w:rsid w:val="009C5B76"/>
    <w:rsid w:val="009C6658"/>
    <w:rsid w:val="009C75FF"/>
    <w:rsid w:val="009D05B0"/>
    <w:rsid w:val="009D3F46"/>
    <w:rsid w:val="009D5EC4"/>
    <w:rsid w:val="009D6D15"/>
    <w:rsid w:val="009D71CC"/>
    <w:rsid w:val="009E59DB"/>
    <w:rsid w:val="009F3035"/>
    <w:rsid w:val="009F5003"/>
    <w:rsid w:val="009F6561"/>
    <w:rsid w:val="009F6886"/>
    <w:rsid w:val="009F70FD"/>
    <w:rsid w:val="00A01990"/>
    <w:rsid w:val="00A0278B"/>
    <w:rsid w:val="00A05B26"/>
    <w:rsid w:val="00A1506B"/>
    <w:rsid w:val="00A15747"/>
    <w:rsid w:val="00A1682B"/>
    <w:rsid w:val="00A23C17"/>
    <w:rsid w:val="00A25219"/>
    <w:rsid w:val="00A3196B"/>
    <w:rsid w:val="00A35973"/>
    <w:rsid w:val="00A359E5"/>
    <w:rsid w:val="00A3663C"/>
    <w:rsid w:val="00A40575"/>
    <w:rsid w:val="00A41A58"/>
    <w:rsid w:val="00A440A4"/>
    <w:rsid w:val="00A452C1"/>
    <w:rsid w:val="00A50F60"/>
    <w:rsid w:val="00A51DC1"/>
    <w:rsid w:val="00A527CF"/>
    <w:rsid w:val="00A53560"/>
    <w:rsid w:val="00A558A5"/>
    <w:rsid w:val="00A55FC2"/>
    <w:rsid w:val="00A6219C"/>
    <w:rsid w:val="00A665F4"/>
    <w:rsid w:val="00A66985"/>
    <w:rsid w:val="00A67594"/>
    <w:rsid w:val="00A70EEE"/>
    <w:rsid w:val="00A7249D"/>
    <w:rsid w:val="00A7354A"/>
    <w:rsid w:val="00A8221F"/>
    <w:rsid w:val="00A8368C"/>
    <w:rsid w:val="00A83B2E"/>
    <w:rsid w:val="00A83F14"/>
    <w:rsid w:val="00A87A63"/>
    <w:rsid w:val="00A87BC5"/>
    <w:rsid w:val="00A906DF"/>
    <w:rsid w:val="00AA3068"/>
    <w:rsid w:val="00AA42C3"/>
    <w:rsid w:val="00AB01B4"/>
    <w:rsid w:val="00AB0375"/>
    <w:rsid w:val="00AB753C"/>
    <w:rsid w:val="00AB7D7E"/>
    <w:rsid w:val="00AC0A6D"/>
    <w:rsid w:val="00AC0D9E"/>
    <w:rsid w:val="00AC1908"/>
    <w:rsid w:val="00AC3145"/>
    <w:rsid w:val="00AC46D1"/>
    <w:rsid w:val="00AC4FCB"/>
    <w:rsid w:val="00AD00A2"/>
    <w:rsid w:val="00AD40AB"/>
    <w:rsid w:val="00AD7834"/>
    <w:rsid w:val="00AE6972"/>
    <w:rsid w:val="00AE7F5B"/>
    <w:rsid w:val="00AF1F13"/>
    <w:rsid w:val="00AF24D0"/>
    <w:rsid w:val="00AF33A3"/>
    <w:rsid w:val="00AF5E33"/>
    <w:rsid w:val="00B019A4"/>
    <w:rsid w:val="00B01C47"/>
    <w:rsid w:val="00B0390E"/>
    <w:rsid w:val="00B03AE3"/>
    <w:rsid w:val="00B04704"/>
    <w:rsid w:val="00B04CDF"/>
    <w:rsid w:val="00B05A4C"/>
    <w:rsid w:val="00B05C7F"/>
    <w:rsid w:val="00B0748C"/>
    <w:rsid w:val="00B121EB"/>
    <w:rsid w:val="00B1444A"/>
    <w:rsid w:val="00B158C4"/>
    <w:rsid w:val="00B21430"/>
    <w:rsid w:val="00B23054"/>
    <w:rsid w:val="00B2360F"/>
    <w:rsid w:val="00B2380C"/>
    <w:rsid w:val="00B3145A"/>
    <w:rsid w:val="00B315E3"/>
    <w:rsid w:val="00B31F06"/>
    <w:rsid w:val="00B3532F"/>
    <w:rsid w:val="00B35F58"/>
    <w:rsid w:val="00B3656C"/>
    <w:rsid w:val="00B42E6B"/>
    <w:rsid w:val="00B4555C"/>
    <w:rsid w:val="00B4720C"/>
    <w:rsid w:val="00B51EB1"/>
    <w:rsid w:val="00B52232"/>
    <w:rsid w:val="00B523B8"/>
    <w:rsid w:val="00B61FE2"/>
    <w:rsid w:val="00B62A75"/>
    <w:rsid w:val="00B63BA9"/>
    <w:rsid w:val="00B65EF0"/>
    <w:rsid w:val="00B73761"/>
    <w:rsid w:val="00B746CC"/>
    <w:rsid w:val="00B76796"/>
    <w:rsid w:val="00B82FB0"/>
    <w:rsid w:val="00B83D41"/>
    <w:rsid w:val="00B857F9"/>
    <w:rsid w:val="00B86084"/>
    <w:rsid w:val="00B907FA"/>
    <w:rsid w:val="00B94A40"/>
    <w:rsid w:val="00B96C6B"/>
    <w:rsid w:val="00BA0871"/>
    <w:rsid w:val="00BA17C5"/>
    <w:rsid w:val="00BA1F3C"/>
    <w:rsid w:val="00BA6719"/>
    <w:rsid w:val="00BB0588"/>
    <w:rsid w:val="00BB5501"/>
    <w:rsid w:val="00BC11A2"/>
    <w:rsid w:val="00BC7F08"/>
    <w:rsid w:val="00BD122E"/>
    <w:rsid w:val="00BD2628"/>
    <w:rsid w:val="00BD303F"/>
    <w:rsid w:val="00BD3DB1"/>
    <w:rsid w:val="00BD4AEB"/>
    <w:rsid w:val="00BD657D"/>
    <w:rsid w:val="00BE0770"/>
    <w:rsid w:val="00BE1452"/>
    <w:rsid w:val="00BE32C2"/>
    <w:rsid w:val="00BE49ED"/>
    <w:rsid w:val="00BE4B2C"/>
    <w:rsid w:val="00BE5B75"/>
    <w:rsid w:val="00BF1B39"/>
    <w:rsid w:val="00BF78AA"/>
    <w:rsid w:val="00C05171"/>
    <w:rsid w:val="00C06521"/>
    <w:rsid w:val="00C1121C"/>
    <w:rsid w:val="00C15C8A"/>
    <w:rsid w:val="00C1754B"/>
    <w:rsid w:val="00C235C3"/>
    <w:rsid w:val="00C321B9"/>
    <w:rsid w:val="00C32ABA"/>
    <w:rsid w:val="00C3340A"/>
    <w:rsid w:val="00C34F90"/>
    <w:rsid w:val="00C35290"/>
    <w:rsid w:val="00C36EA1"/>
    <w:rsid w:val="00C379DE"/>
    <w:rsid w:val="00C41CDD"/>
    <w:rsid w:val="00C45858"/>
    <w:rsid w:val="00C50F51"/>
    <w:rsid w:val="00C57918"/>
    <w:rsid w:val="00C602B2"/>
    <w:rsid w:val="00C60415"/>
    <w:rsid w:val="00C66799"/>
    <w:rsid w:val="00C67DEB"/>
    <w:rsid w:val="00C67E8C"/>
    <w:rsid w:val="00C7119E"/>
    <w:rsid w:val="00C716B7"/>
    <w:rsid w:val="00C73757"/>
    <w:rsid w:val="00C740CD"/>
    <w:rsid w:val="00C77A6A"/>
    <w:rsid w:val="00C83323"/>
    <w:rsid w:val="00C84E77"/>
    <w:rsid w:val="00C85CA8"/>
    <w:rsid w:val="00C90733"/>
    <w:rsid w:val="00C91800"/>
    <w:rsid w:val="00C92918"/>
    <w:rsid w:val="00C943D2"/>
    <w:rsid w:val="00C9507F"/>
    <w:rsid w:val="00CA0502"/>
    <w:rsid w:val="00CA4016"/>
    <w:rsid w:val="00CA42BA"/>
    <w:rsid w:val="00CB0015"/>
    <w:rsid w:val="00CB14E9"/>
    <w:rsid w:val="00CB2E49"/>
    <w:rsid w:val="00CB639D"/>
    <w:rsid w:val="00CC576D"/>
    <w:rsid w:val="00CC5BB2"/>
    <w:rsid w:val="00CD0E10"/>
    <w:rsid w:val="00CD1C65"/>
    <w:rsid w:val="00CD66B6"/>
    <w:rsid w:val="00CE01C0"/>
    <w:rsid w:val="00CE4847"/>
    <w:rsid w:val="00CE55CD"/>
    <w:rsid w:val="00CE6FFE"/>
    <w:rsid w:val="00CE7273"/>
    <w:rsid w:val="00CF3E7A"/>
    <w:rsid w:val="00CF6CAF"/>
    <w:rsid w:val="00D023A2"/>
    <w:rsid w:val="00D074F1"/>
    <w:rsid w:val="00D1182F"/>
    <w:rsid w:val="00D16F59"/>
    <w:rsid w:val="00D24D84"/>
    <w:rsid w:val="00D30304"/>
    <w:rsid w:val="00D31D77"/>
    <w:rsid w:val="00D3256A"/>
    <w:rsid w:val="00D3278A"/>
    <w:rsid w:val="00D32C4E"/>
    <w:rsid w:val="00D34DD7"/>
    <w:rsid w:val="00D36411"/>
    <w:rsid w:val="00D4094E"/>
    <w:rsid w:val="00D411CC"/>
    <w:rsid w:val="00D42547"/>
    <w:rsid w:val="00D522D8"/>
    <w:rsid w:val="00D601C1"/>
    <w:rsid w:val="00D61171"/>
    <w:rsid w:val="00D62861"/>
    <w:rsid w:val="00D642E2"/>
    <w:rsid w:val="00D735B3"/>
    <w:rsid w:val="00D73D92"/>
    <w:rsid w:val="00D744EB"/>
    <w:rsid w:val="00D7515F"/>
    <w:rsid w:val="00D75EC5"/>
    <w:rsid w:val="00D7708D"/>
    <w:rsid w:val="00D83211"/>
    <w:rsid w:val="00D90E4D"/>
    <w:rsid w:val="00D951DC"/>
    <w:rsid w:val="00DA0A25"/>
    <w:rsid w:val="00DA0CD8"/>
    <w:rsid w:val="00DA10BA"/>
    <w:rsid w:val="00DA15E1"/>
    <w:rsid w:val="00DB4955"/>
    <w:rsid w:val="00DC0E8B"/>
    <w:rsid w:val="00DC308A"/>
    <w:rsid w:val="00DD18E1"/>
    <w:rsid w:val="00DD23A2"/>
    <w:rsid w:val="00DD2EB5"/>
    <w:rsid w:val="00DD31BC"/>
    <w:rsid w:val="00DD7CEB"/>
    <w:rsid w:val="00DE663A"/>
    <w:rsid w:val="00DF14BF"/>
    <w:rsid w:val="00DF1533"/>
    <w:rsid w:val="00DF1A66"/>
    <w:rsid w:val="00DF5E4A"/>
    <w:rsid w:val="00DF62DC"/>
    <w:rsid w:val="00DF6672"/>
    <w:rsid w:val="00DF7C0A"/>
    <w:rsid w:val="00E01478"/>
    <w:rsid w:val="00E01BBA"/>
    <w:rsid w:val="00E02749"/>
    <w:rsid w:val="00E038B2"/>
    <w:rsid w:val="00E04C0C"/>
    <w:rsid w:val="00E10424"/>
    <w:rsid w:val="00E17470"/>
    <w:rsid w:val="00E20586"/>
    <w:rsid w:val="00E20B24"/>
    <w:rsid w:val="00E23896"/>
    <w:rsid w:val="00E23A25"/>
    <w:rsid w:val="00E25C5F"/>
    <w:rsid w:val="00E27188"/>
    <w:rsid w:val="00E27252"/>
    <w:rsid w:val="00E310DF"/>
    <w:rsid w:val="00E31825"/>
    <w:rsid w:val="00E32466"/>
    <w:rsid w:val="00E33F46"/>
    <w:rsid w:val="00E34249"/>
    <w:rsid w:val="00E37715"/>
    <w:rsid w:val="00E4015F"/>
    <w:rsid w:val="00E40F95"/>
    <w:rsid w:val="00E416C8"/>
    <w:rsid w:val="00E417AB"/>
    <w:rsid w:val="00E434DB"/>
    <w:rsid w:val="00E471EF"/>
    <w:rsid w:val="00E50397"/>
    <w:rsid w:val="00E51CCF"/>
    <w:rsid w:val="00E51CD9"/>
    <w:rsid w:val="00E52292"/>
    <w:rsid w:val="00E52407"/>
    <w:rsid w:val="00E54832"/>
    <w:rsid w:val="00E55F8D"/>
    <w:rsid w:val="00E5722A"/>
    <w:rsid w:val="00E60C21"/>
    <w:rsid w:val="00E64069"/>
    <w:rsid w:val="00E71E03"/>
    <w:rsid w:val="00E7205A"/>
    <w:rsid w:val="00E735D5"/>
    <w:rsid w:val="00E74669"/>
    <w:rsid w:val="00E74EF8"/>
    <w:rsid w:val="00E7532B"/>
    <w:rsid w:val="00E76613"/>
    <w:rsid w:val="00E82BF2"/>
    <w:rsid w:val="00E87589"/>
    <w:rsid w:val="00E937BB"/>
    <w:rsid w:val="00E94269"/>
    <w:rsid w:val="00E95658"/>
    <w:rsid w:val="00EA060B"/>
    <w:rsid w:val="00EA24F4"/>
    <w:rsid w:val="00EA2CA6"/>
    <w:rsid w:val="00EA4113"/>
    <w:rsid w:val="00EB140C"/>
    <w:rsid w:val="00EB22BE"/>
    <w:rsid w:val="00EB3203"/>
    <w:rsid w:val="00EB4C50"/>
    <w:rsid w:val="00EB53F4"/>
    <w:rsid w:val="00EC241F"/>
    <w:rsid w:val="00EC3CC8"/>
    <w:rsid w:val="00EC3DB4"/>
    <w:rsid w:val="00EC6DC8"/>
    <w:rsid w:val="00EC7C32"/>
    <w:rsid w:val="00ED0C6D"/>
    <w:rsid w:val="00ED28BD"/>
    <w:rsid w:val="00ED4381"/>
    <w:rsid w:val="00EE2B74"/>
    <w:rsid w:val="00EE75B1"/>
    <w:rsid w:val="00EF2685"/>
    <w:rsid w:val="00F025EB"/>
    <w:rsid w:val="00F07AA1"/>
    <w:rsid w:val="00F11C4C"/>
    <w:rsid w:val="00F16EDF"/>
    <w:rsid w:val="00F17D63"/>
    <w:rsid w:val="00F2608A"/>
    <w:rsid w:val="00F272C3"/>
    <w:rsid w:val="00F3742A"/>
    <w:rsid w:val="00F42007"/>
    <w:rsid w:val="00F50366"/>
    <w:rsid w:val="00F51203"/>
    <w:rsid w:val="00F550DA"/>
    <w:rsid w:val="00F56676"/>
    <w:rsid w:val="00F57342"/>
    <w:rsid w:val="00F63F04"/>
    <w:rsid w:val="00F654BA"/>
    <w:rsid w:val="00F66D24"/>
    <w:rsid w:val="00F671EE"/>
    <w:rsid w:val="00F74E6B"/>
    <w:rsid w:val="00F77F54"/>
    <w:rsid w:val="00F80A9B"/>
    <w:rsid w:val="00F81445"/>
    <w:rsid w:val="00F84036"/>
    <w:rsid w:val="00F85571"/>
    <w:rsid w:val="00F87F4C"/>
    <w:rsid w:val="00F958CF"/>
    <w:rsid w:val="00F95926"/>
    <w:rsid w:val="00FA0B9B"/>
    <w:rsid w:val="00FA24D5"/>
    <w:rsid w:val="00FB2AF6"/>
    <w:rsid w:val="00FB49D1"/>
    <w:rsid w:val="00FB641F"/>
    <w:rsid w:val="00FB661F"/>
    <w:rsid w:val="00FC3537"/>
    <w:rsid w:val="00FC5357"/>
    <w:rsid w:val="00FC6FE3"/>
    <w:rsid w:val="00FC739A"/>
    <w:rsid w:val="00FD5829"/>
    <w:rsid w:val="00FD6AC9"/>
    <w:rsid w:val="00FE2915"/>
    <w:rsid w:val="00FE363B"/>
    <w:rsid w:val="00FE37E3"/>
    <w:rsid w:val="00FE63E8"/>
    <w:rsid w:val="00FE7819"/>
    <w:rsid w:val="00FF1697"/>
    <w:rsid w:val="00FF389F"/>
    <w:rsid w:val="00FF6C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4F227717"/>
  <w15:chartTrackingRefBased/>
  <w15:docId w15:val="{3E4F592F-167C-43DD-A2ED-B06C52B2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95F"/>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40295F"/>
    <w:pPr>
      <w:keepNext/>
      <w:keepLines/>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B04CDF"/>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870B86"/>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3B8"/>
    <w:pPr>
      <w:tabs>
        <w:tab w:val="center" w:pos="4153"/>
        <w:tab w:val="right" w:pos="8306"/>
      </w:tabs>
    </w:pPr>
  </w:style>
  <w:style w:type="character" w:customStyle="1" w:styleId="HeaderChar">
    <w:name w:val="Header Char"/>
    <w:basedOn w:val="DefaultParagraphFont"/>
    <w:link w:val="Header"/>
    <w:uiPriority w:val="99"/>
    <w:rsid w:val="00B523B8"/>
  </w:style>
  <w:style w:type="paragraph" w:styleId="Footer">
    <w:name w:val="footer"/>
    <w:basedOn w:val="Normal"/>
    <w:link w:val="FooterChar"/>
    <w:uiPriority w:val="99"/>
    <w:unhideWhenUsed/>
    <w:rsid w:val="00B523B8"/>
    <w:pPr>
      <w:tabs>
        <w:tab w:val="center" w:pos="4153"/>
        <w:tab w:val="right" w:pos="8306"/>
      </w:tabs>
    </w:pPr>
  </w:style>
  <w:style w:type="character" w:customStyle="1" w:styleId="FooterChar">
    <w:name w:val="Footer Char"/>
    <w:basedOn w:val="DefaultParagraphFont"/>
    <w:link w:val="Footer"/>
    <w:uiPriority w:val="99"/>
    <w:rsid w:val="00B523B8"/>
  </w:style>
  <w:style w:type="paragraph" w:styleId="ListParagraph">
    <w:name w:val="List Paragraph"/>
    <w:basedOn w:val="Normal"/>
    <w:uiPriority w:val="34"/>
    <w:qFormat/>
    <w:rsid w:val="00786F37"/>
    <w:pPr>
      <w:ind w:left="720"/>
      <w:contextualSpacing/>
    </w:pPr>
  </w:style>
  <w:style w:type="character" w:styleId="Hyperlink">
    <w:name w:val="Hyperlink"/>
    <w:basedOn w:val="DefaultParagraphFont"/>
    <w:uiPriority w:val="99"/>
    <w:unhideWhenUsed/>
    <w:rsid w:val="00786F37"/>
    <w:rPr>
      <w:color w:val="0563C1" w:themeColor="hyperlink"/>
      <w:u w:val="single"/>
    </w:rPr>
  </w:style>
  <w:style w:type="paragraph" w:styleId="Title">
    <w:name w:val="Title"/>
    <w:basedOn w:val="Normal"/>
    <w:next w:val="Normal"/>
    <w:link w:val="TitleChar"/>
    <w:uiPriority w:val="10"/>
    <w:qFormat/>
    <w:rsid w:val="00F2608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608A"/>
    <w:rPr>
      <w:rFonts w:asciiTheme="majorHAnsi" w:eastAsiaTheme="majorEastAsia" w:hAnsiTheme="majorHAnsi" w:cstheme="majorBidi"/>
      <w:spacing w:val="-10"/>
      <w:kern w:val="28"/>
      <w:sz w:val="56"/>
      <w:szCs w:val="56"/>
    </w:rPr>
  </w:style>
  <w:style w:type="paragraph" w:customStyle="1" w:styleId="Style1">
    <w:name w:val="Style1"/>
    <w:basedOn w:val="Title"/>
    <w:link w:val="Style1Char"/>
    <w:qFormat/>
    <w:rsid w:val="00F2608A"/>
    <w:rPr>
      <w:rFonts w:ascii="Times New Roman" w:hAnsi="Times New Roman" w:cs="Times New Roman"/>
      <w:b/>
      <w:sz w:val="24"/>
      <w:szCs w:val="24"/>
      <w:lang w:eastAsia="lv-LV"/>
    </w:rPr>
  </w:style>
  <w:style w:type="character" w:customStyle="1" w:styleId="Heading1Char">
    <w:name w:val="Heading 1 Char"/>
    <w:basedOn w:val="DefaultParagraphFont"/>
    <w:link w:val="Heading1"/>
    <w:uiPriority w:val="9"/>
    <w:rsid w:val="0040295F"/>
    <w:rPr>
      <w:rFonts w:ascii="Times New Roman" w:eastAsiaTheme="majorEastAsia" w:hAnsi="Times New Roman" w:cstheme="majorBidi"/>
      <w:b/>
      <w:sz w:val="24"/>
      <w:szCs w:val="32"/>
    </w:rPr>
  </w:style>
  <w:style w:type="character" w:customStyle="1" w:styleId="Style1Char">
    <w:name w:val="Style1 Char"/>
    <w:basedOn w:val="TitleChar"/>
    <w:link w:val="Style1"/>
    <w:rsid w:val="00F2608A"/>
    <w:rPr>
      <w:rFonts w:ascii="Times New Roman" w:eastAsiaTheme="majorEastAsia" w:hAnsi="Times New Roman" w:cs="Times New Roman"/>
      <w:b/>
      <w:spacing w:val="-10"/>
      <w:kern w:val="28"/>
      <w:sz w:val="24"/>
      <w:szCs w:val="24"/>
      <w:lang w:eastAsia="lv-LV"/>
    </w:rPr>
  </w:style>
  <w:style w:type="paragraph" w:customStyle="1" w:styleId="Style2">
    <w:name w:val="Style2"/>
    <w:basedOn w:val="Heading1"/>
    <w:link w:val="Style2Char"/>
    <w:qFormat/>
    <w:rsid w:val="00F2608A"/>
    <w:pPr>
      <w:spacing w:before="0"/>
    </w:pPr>
    <w:rPr>
      <w:rFonts w:cs="Times New Roman"/>
      <w:b w:val="0"/>
      <w:szCs w:val="24"/>
      <w:lang w:eastAsia="lv-LV"/>
    </w:rPr>
  </w:style>
  <w:style w:type="character" w:customStyle="1" w:styleId="Heading2Char">
    <w:name w:val="Heading 2 Char"/>
    <w:basedOn w:val="DefaultParagraphFont"/>
    <w:link w:val="Heading2"/>
    <w:uiPriority w:val="9"/>
    <w:rsid w:val="00B04CDF"/>
    <w:rPr>
      <w:rFonts w:ascii="Times New Roman" w:eastAsiaTheme="majorEastAsia" w:hAnsi="Times New Roman" w:cstheme="majorBidi"/>
      <w:b/>
      <w:sz w:val="24"/>
      <w:szCs w:val="26"/>
    </w:rPr>
  </w:style>
  <w:style w:type="character" w:customStyle="1" w:styleId="Style2Char">
    <w:name w:val="Style2 Char"/>
    <w:basedOn w:val="Heading1Char"/>
    <w:link w:val="Style2"/>
    <w:rsid w:val="00F2608A"/>
    <w:rPr>
      <w:rFonts w:ascii="Times New Roman" w:eastAsiaTheme="majorEastAsia" w:hAnsi="Times New Roman" w:cs="Times New Roman"/>
      <w:b w:val="0"/>
      <w:sz w:val="24"/>
      <w:szCs w:val="24"/>
      <w:lang w:eastAsia="lv-LV"/>
    </w:rPr>
  </w:style>
  <w:style w:type="paragraph" w:styleId="TOC1">
    <w:name w:val="toc 1"/>
    <w:basedOn w:val="Normal"/>
    <w:next w:val="Normal"/>
    <w:autoRedefine/>
    <w:uiPriority w:val="39"/>
    <w:unhideWhenUsed/>
    <w:rsid w:val="00870B86"/>
    <w:pPr>
      <w:spacing w:after="100"/>
    </w:pPr>
  </w:style>
  <w:style w:type="character" w:customStyle="1" w:styleId="Heading3Char">
    <w:name w:val="Heading 3 Char"/>
    <w:basedOn w:val="DefaultParagraphFont"/>
    <w:link w:val="Heading3"/>
    <w:uiPriority w:val="9"/>
    <w:semiHidden/>
    <w:rsid w:val="00870B86"/>
    <w:rPr>
      <w:rFonts w:asciiTheme="majorHAnsi" w:eastAsiaTheme="majorEastAsia" w:hAnsiTheme="majorHAnsi" w:cstheme="majorBidi"/>
      <w:color w:val="1F4D78" w:themeColor="accent1" w:themeShade="7F"/>
      <w:sz w:val="24"/>
      <w:szCs w:val="24"/>
    </w:rPr>
  </w:style>
  <w:style w:type="paragraph" w:customStyle="1" w:styleId="Style3">
    <w:name w:val="Style3"/>
    <w:basedOn w:val="Heading1"/>
    <w:next w:val="Style1"/>
    <w:link w:val="Style3Char"/>
    <w:qFormat/>
    <w:rsid w:val="005A36BA"/>
    <w:pPr>
      <w:spacing w:before="120"/>
      <w:jc w:val="right"/>
    </w:pPr>
    <w:rPr>
      <w:rFonts w:cs="Times New Roman"/>
      <w:b w:val="0"/>
      <w:i/>
      <w:szCs w:val="24"/>
    </w:rPr>
  </w:style>
  <w:style w:type="character" w:customStyle="1" w:styleId="Style3Char">
    <w:name w:val="Style3 Char"/>
    <w:basedOn w:val="Heading1Char"/>
    <w:link w:val="Style3"/>
    <w:rsid w:val="005A36BA"/>
    <w:rPr>
      <w:rFonts w:ascii="Times New Roman" w:eastAsiaTheme="majorEastAsia" w:hAnsi="Times New Roman" w:cs="Times New Roman"/>
      <w:b w:val="0"/>
      <w:i/>
      <w:sz w:val="24"/>
      <w:szCs w:val="24"/>
    </w:rPr>
  </w:style>
  <w:style w:type="paragraph" w:styleId="BalloonText">
    <w:name w:val="Balloon Text"/>
    <w:basedOn w:val="Normal"/>
    <w:link w:val="BalloonTextChar"/>
    <w:uiPriority w:val="99"/>
    <w:semiHidden/>
    <w:unhideWhenUsed/>
    <w:rsid w:val="00AD00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0A2"/>
    <w:rPr>
      <w:rFonts w:ascii="Segoe UI" w:hAnsi="Segoe UI" w:cs="Segoe UI"/>
      <w:sz w:val="18"/>
      <w:szCs w:val="18"/>
    </w:rPr>
  </w:style>
  <w:style w:type="numbering" w:customStyle="1" w:styleId="NoList1">
    <w:name w:val="No List1"/>
    <w:next w:val="NoList"/>
    <w:uiPriority w:val="99"/>
    <w:semiHidden/>
    <w:unhideWhenUsed/>
    <w:rsid w:val="005A36BA"/>
  </w:style>
  <w:style w:type="paragraph" w:styleId="FootnoteText">
    <w:name w:val="footnote text"/>
    <w:basedOn w:val="Normal"/>
    <w:link w:val="FootnoteTextChar"/>
    <w:uiPriority w:val="99"/>
    <w:semiHidden/>
    <w:unhideWhenUsed/>
    <w:rsid w:val="005A36BA"/>
    <w:pPr>
      <w:jc w:val="left"/>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5A36BA"/>
    <w:rPr>
      <w:sz w:val="20"/>
      <w:szCs w:val="20"/>
    </w:rPr>
  </w:style>
  <w:style w:type="character" w:styleId="FootnoteReference">
    <w:name w:val="footnote reference"/>
    <w:aliases w:val="Footnote symbol,Footnote Reference Number"/>
    <w:basedOn w:val="DefaultParagraphFont"/>
    <w:unhideWhenUsed/>
    <w:rsid w:val="005A36BA"/>
    <w:rPr>
      <w:vertAlign w:val="superscript"/>
    </w:rPr>
  </w:style>
  <w:style w:type="paragraph" w:styleId="NormalWeb">
    <w:name w:val="Normal (Web)"/>
    <w:basedOn w:val="Normal"/>
    <w:uiPriority w:val="99"/>
    <w:semiHidden/>
    <w:unhideWhenUsed/>
    <w:rsid w:val="005A36BA"/>
    <w:pPr>
      <w:spacing w:after="160" w:line="259" w:lineRule="auto"/>
      <w:jc w:val="left"/>
    </w:pPr>
    <w:rPr>
      <w:rFonts w:cs="Times New Roman"/>
      <w:szCs w:val="24"/>
    </w:rPr>
  </w:style>
  <w:style w:type="paragraph" w:styleId="TOCHeading">
    <w:name w:val="TOC Heading"/>
    <w:basedOn w:val="Heading1"/>
    <w:next w:val="Normal"/>
    <w:uiPriority w:val="39"/>
    <w:unhideWhenUsed/>
    <w:qFormat/>
    <w:rsid w:val="005A36BA"/>
    <w:pPr>
      <w:spacing w:line="259" w:lineRule="auto"/>
      <w:jc w:val="left"/>
      <w:outlineLvl w:val="9"/>
    </w:pPr>
    <w:rPr>
      <w:rFonts w:asciiTheme="majorHAnsi" w:hAnsiTheme="majorHAnsi"/>
      <w:b w:val="0"/>
      <w:color w:val="2E74B5" w:themeColor="accent1" w:themeShade="BF"/>
      <w:sz w:val="32"/>
      <w:lang w:val="en-US"/>
    </w:rPr>
  </w:style>
  <w:style w:type="paragraph" w:styleId="TOC2">
    <w:name w:val="toc 2"/>
    <w:basedOn w:val="Normal"/>
    <w:next w:val="Normal"/>
    <w:autoRedefine/>
    <w:uiPriority w:val="39"/>
    <w:unhideWhenUsed/>
    <w:rsid w:val="005A36BA"/>
    <w:pPr>
      <w:spacing w:after="100" w:line="259" w:lineRule="auto"/>
      <w:ind w:left="220"/>
      <w:jc w:val="left"/>
    </w:pPr>
    <w:rPr>
      <w:rFonts w:asciiTheme="minorHAnsi" w:hAnsiTheme="minorHAnsi"/>
      <w:sz w:val="22"/>
    </w:rPr>
  </w:style>
  <w:style w:type="paragraph" w:styleId="TOC3">
    <w:name w:val="toc 3"/>
    <w:basedOn w:val="Normal"/>
    <w:next w:val="Normal"/>
    <w:autoRedefine/>
    <w:uiPriority w:val="39"/>
    <w:unhideWhenUsed/>
    <w:rsid w:val="005A36BA"/>
    <w:pPr>
      <w:spacing w:after="100" w:line="259" w:lineRule="auto"/>
      <w:ind w:left="440"/>
      <w:jc w:val="left"/>
    </w:pPr>
    <w:rPr>
      <w:rFonts w:asciiTheme="minorHAnsi" w:hAnsiTheme="minorHAnsi"/>
      <w:sz w:val="22"/>
    </w:rPr>
  </w:style>
  <w:style w:type="paragraph" w:styleId="TOC4">
    <w:name w:val="toc 4"/>
    <w:basedOn w:val="Normal"/>
    <w:next w:val="Normal"/>
    <w:autoRedefine/>
    <w:uiPriority w:val="39"/>
    <w:unhideWhenUsed/>
    <w:rsid w:val="005A36BA"/>
    <w:pPr>
      <w:spacing w:after="100" w:line="259" w:lineRule="auto"/>
      <w:ind w:left="660"/>
      <w:jc w:val="left"/>
    </w:pPr>
    <w:rPr>
      <w:rFonts w:asciiTheme="minorHAnsi" w:eastAsiaTheme="minorEastAsia" w:hAnsiTheme="minorHAnsi"/>
      <w:sz w:val="22"/>
      <w:lang w:eastAsia="lv-LV"/>
    </w:rPr>
  </w:style>
  <w:style w:type="paragraph" w:styleId="TOC5">
    <w:name w:val="toc 5"/>
    <w:basedOn w:val="Normal"/>
    <w:next w:val="Normal"/>
    <w:autoRedefine/>
    <w:uiPriority w:val="39"/>
    <w:unhideWhenUsed/>
    <w:rsid w:val="005A36BA"/>
    <w:pPr>
      <w:spacing w:after="100" w:line="259" w:lineRule="auto"/>
      <w:ind w:left="880"/>
      <w:jc w:val="left"/>
    </w:pPr>
    <w:rPr>
      <w:rFonts w:asciiTheme="minorHAnsi" w:eastAsiaTheme="minorEastAsia" w:hAnsiTheme="minorHAnsi"/>
      <w:sz w:val="22"/>
      <w:lang w:eastAsia="lv-LV"/>
    </w:rPr>
  </w:style>
  <w:style w:type="paragraph" w:styleId="TOC6">
    <w:name w:val="toc 6"/>
    <w:basedOn w:val="Normal"/>
    <w:next w:val="Normal"/>
    <w:autoRedefine/>
    <w:uiPriority w:val="39"/>
    <w:unhideWhenUsed/>
    <w:rsid w:val="005A36BA"/>
    <w:pPr>
      <w:spacing w:after="100" w:line="259" w:lineRule="auto"/>
      <w:ind w:left="1100"/>
      <w:jc w:val="left"/>
    </w:pPr>
    <w:rPr>
      <w:rFonts w:asciiTheme="minorHAnsi" w:eastAsiaTheme="minorEastAsia" w:hAnsiTheme="minorHAnsi"/>
      <w:sz w:val="22"/>
      <w:lang w:eastAsia="lv-LV"/>
    </w:rPr>
  </w:style>
  <w:style w:type="paragraph" w:styleId="TOC7">
    <w:name w:val="toc 7"/>
    <w:basedOn w:val="Normal"/>
    <w:next w:val="Normal"/>
    <w:autoRedefine/>
    <w:uiPriority w:val="39"/>
    <w:unhideWhenUsed/>
    <w:rsid w:val="005A36BA"/>
    <w:pPr>
      <w:spacing w:after="100" w:line="259" w:lineRule="auto"/>
      <w:ind w:left="1320"/>
      <w:jc w:val="left"/>
    </w:pPr>
    <w:rPr>
      <w:rFonts w:asciiTheme="minorHAnsi" w:eastAsiaTheme="minorEastAsia" w:hAnsiTheme="minorHAnsi"/>
      <w:sz w:val="22"/>
      <w:lang w:eastAsia="lv-LV"/>
    </w:rPr>
  </w:style>
  <w:style w:type="paragraph" w:styleId="TOC8">
    <w:name w:val="toc 8"/>
    <w:basedOn w:val="Normal"/>
    <w:next w:val="Normal"/>
    <w:autoRedefine/>
    <w:uiPriority w:val="39"/>
    <w:unhideWhenUsed/>
    <w:rsid w:val="005A36BA"/>
    <w:pPr>
      <w:spacing w:after="100" w:line="259" w:lineRule="auto"/>
      <w:ind w:left="1540"/>
      <w:jc w:val="left"/>
    </w:pPr>
    <w:rPr>
      <w:rFonts w:asciiTheme="minorHAnsi" w:eastAsiaTheme="minorEastAsia" w:hAnsiTheme="minorHAnsi"/>
      <w:sz w:val="22"/>
      <w:lang w:eastAsia="lv-LV"/>
    </w:rPr>
  </w:style>
  <w:style w:type="paragraph" w:styleId="TOC9">
    <w:name w:val="toc 9"/>
    <w:basedOn w:val="Normal"/>
    <w:next w:val="Normal"/>
    <w:autoRedefine/>
    <w:uiPriority w:val="39"/>
    <w:unhideWhenUsed/>
    <w:rsid w:val="005A36BA"/>
    <w:pPr>
      <w:spacing w:after="100" w:line="259" w:lineRule="auto"/>
      <w:ind w:left="1760"/>
      <w:jc w:val="left"/>
    </w:pPr>
    <w:rPr>
      <w:rFonts w:asciiTheme="minorHAnsi" w:eastAsiaTheme="minorEastAsia" w:hAnsiTheme="minorHAnsi"/>
      <w:sz w:val="22"/>
      <w:lang w:eastAsia="lv-LV"/>
    </w:rPr>
  </w:style>
  <w:style w:type="character" w:styleId="CommentReference">
    <w:name w:val="annotation reference"/>
    <w:basedOn w:val="DefaultParagraphFont"/>
    <w:uiPriority w:val="99"/>
    <w:semiHidden/>
    <w:unhideWhenUsed/>
    <w:rsid w:val="005A36BA"/>
    <w:rPr>
      <w:sz w:val="16"/>
      <w:szCs w:val="16"/>
    </w:rPr>
  </w:style>
  <w:style w:type="paragraph" w:styleId="CommentText">
    <w:name w:val="annotation text"/>
    <w:basedOn w:val="Normal"/>
    <w:link w:val="CommentTextChar"/>
    <w:uiPriority w:val="99"/>
    <w:semiHidden/>
    <w:unhideWhenUsed/>
    <w:rsid w:val="005A36BA"/>
    <w:pPr>
      <w:spacing w:after="160"/>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5A36BA"/>
    <w:rPr>
      <w:sz w:val="20"/>
      <w:szCs w:val="20"/>
    </w:rPr>
  </w:style>
  <w:style w:type="paragraph" w:styleId="CommentSubject">
    <w:name w:val="annotation subject"/>
    <w:basedOn w:val="CommentText"/>
    <w:next w:val="CommentText"/>
    <w:link w:val="CommentSubjectChar"/>
    <w:uiPriority w:val="99"/>
    <w:semiHidden/>
    <w:unhideWhenUsed/>
    <w:rsid w:val="005A36BA"/>
    <w:rPr>
      <w:b/>
      <w:bCs/>
    </w:rPr>
  </w:style>
  <w:style w:type="character" w:customStyle="1" w:styleId="CommentSubjectChar">
    <w:name w:val="Comment Subject Char"/>
    <w:basedOn w:val="CommentTextChar"/>
    <w:link w:val="CommentSubject"/>
    <w:uiPriority w:val="99"/>
    <w:semiHidden/>
    <w:rsid w:val="005A36BA"/>
    <w:rPr>
      <w:b/>
      <w:bCs/>
      <w:sz w:val="20"/>
      <w:szCs w:val="20"/>
    </w:rPr>
  </w:style>
  <w:style w:type="paragraph" w:styleId="Revision">
    <w:name w:val="Revision"/>
    <w:hidden/>
    <w:uiPriority w:val="99"/>
    <w:semiHidden/>
    <w:rsid w:val="005A36BA"/>
    <w:pPr>
      <w:spacing w:after="0" w:line="240" w:lineRule="auto"/>
    </w:pPr>
  </w:style>
  <w:style w:type="table" w:styleId="TableGrid">
    <w:name w:val="Table Grid"/>
    <w:basedOn w:val="TableNormal"/>
    <w:uiPriority w:val="39"/>
    <w:rsid w:val="00B1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320295">
      <w:bodyDiv w:val="1"/>
      <w:marLeft w:val="0"/>
      <w:marRight w:val="0"/>
      <w:marTop w:val="0"/>
      <w:marBottom w:val="0"/>
      <w:divBdr>
        <w:top w:val="none" w:sz="0" w:space="0" w:color="auto"/>
        <w:left w:val="none" w:sz="0" w:space="0" w:color="auto"/>
        <w:bottom w:val="none" w:sz="0" w:space="0" w:color="auto"/>
        <w:right w:val="none" w:sz="0" w:space="0" w:color="auto"/>
      </w:divBdr>
    </w:div>
    <w:div w:id="1135411223">
      <w:bodyDiv w:val="1"/>
      <w:marLeft w:val="0"/>
      <w:marRight w:val="0"/>
      <w:marTop w:val="0"/>
      <w:marBottom w:val="0"/>
      <w:divBdr>
        <w:top w:val="none" w:sz="0" w:space="0" w:color="auto"/>
        <w:left w:val="none" w:sz="0" w:space="0" w:color="auto"/>
        <w:bottom w:val="none" w:sz="0" w:space="0" w:color="auto"/>
        <w:right w:val="none" w:sz="0" w:space="0" w:color="auto"/>
      </w:divBdr>
    </w:div>
    <w:div w:id="1231119697">
      <w:bodyDiv w:val="1"/>
      <w:marLeft w:val="0"/>
      <w:marRight w:val="0"/>
      <w:marTop w:val="0"/>
      <w:marBottom w:val="0"/>
      <w:divBdr>
        <w:top w:val="none" w:sz="0" w:space="0" w:color="auto"/>
        <w:left w:val="none" w:sz="0" w:space="0" w:color="auto"/>
        <w:bottom w:val="none" w:sz="0" w:space="0" w:color="auto"/>
        <w:right w:val="none" w:sz="0" w:space="0" w:color="auto"/>
      </w:divBdr>
    </w:div>
    <w:div w:id="2016952564">
      <w:bodyDiv w:val="1"/>
      <w:marLeft w:val="0"/>
      <w:marRight w:val="0"/>
      <w:marTop w:val="0"/>
      <w:marBottom w:val="0"/>
      <w:divBdr>
        <w:top w:val="none" w:sz="0" w:space="0" w:color="auto"/>
        <w:left w:val="none" w:sz="0" w:space="0" w:color="auto"/>
        <w:bottom w:val="none" w:sz="0" w:space="0" w:color="auto"/>
        <w:right w:val="none" w:sz="0" w:space="0" w:color="auto"/>
      </w:divBdr>
    </w:div>
    <w:div w:id="213817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ina.borodjuka@ievp.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rina.borodjuka@ievp.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vp.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ub.gov.lv/lv/iubcpv/parent/8927/clasif/main/" TargetMode="External"/><Relationship Id="rId4" Type="http://schemas.openxmlformats.org/officeDocument/2006/relationships/settings" Target="settings.xml"/><Relationship Id="rId9" Type="http://schemas.openxmlformats.org/officeDocument/2006/relationships/hyperlink" Target="mailto:una.asarina@ievp.gov.lv"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96A8F-B2BD-4E38-A65E-35BFA192C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29</Pages>
  <Words>40359</Words>
  <Characters>23006</Characters>
  <Application>Microsoft Office Word</Application>
  <DocSecurity>0</DocSecurity>
  <Lines>191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Asarina</dc:creator>
  <cp:keywords/>
  <dc:description/>
  <cp:lastModifiedBy>Una Asarina</cp:lastModifiedBy>
  <cp:revision>14</cp:revision>
  <cp:lastPrinted>2018-03-26T09:47:00Z</cp:lastPrinted>
  <dcterms:created xsi:type="dcterms:W3CDTF">2018-04-13T10:53:00Z</dcterms:created>
  <dcterms:modified xsi:type="dcterms:W3CDTF">2018-04-16T06:09:00Z</dcterms:modified>
</cp:coreProperties>
</file>